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A16" w:rsidRDefault="00AD5E3E" w:rsidP="008D0FC6">
      <w:pPr>
        <w:spacing w:after="120" w:line="264" w:lineRule="auto"/>
        <w:jc w:val="center"/>
        <w:rPr>
          <w:rFonts w:ascii="Segoe UI" w:hAnsi="Segoe UI" w:cs="Segoe UI"/>
          <w:b/>
          <w:sz w:val="22"/>
          <w:szCs w:val="22"/>
        </w:rPr>
      </w:pPr>
      <w:r w:rsidRPr="00554D19">
        <w:rPr>
          <w:rFonts w:ascii="Segoe UI" w:hAnsi="Segoe UI" w:cs="Segoe UI"/>
          <w:b/>
          <w:sz w:val="22"/>
          <w:szCs w:val="22"/>
        </w:rPr>
        <w:t>Příloha č.</w:t>
      </w:r>
      <w:r w:rsidR="00B96D96" w:rsidRPr="00554D19">
        <w:rPr>
          <w:rFonts w:ascii="Segoe UI" w:hAnsi="Segoe UI" w:cs="Segoe UI"/>
          <w:b/>
          <w:sz w:val="22"/>
          <w:szCs w:val="22"/>
        </w:rPr>
        <w:t xml:space="preserve"> </w:t>
      </w:r>
      <w:r w:rsidR="0053575F" w:rsidRPr="001E612A">
        <w:rPr>
          <w:rFonts w:ascii="Segoe UI" w:hAnsi="Segoe UI" w:cs="Segoe UI"/>
          <w:b/>
          <w:sz w:val="22"/>
          <w:szCs w:val="22"/>
        </w:rPr>
        <w:t>1</w:t>
      </w:r>
      <w:r w:rsidR="00B96D96" w:rsidRPr="00554D19">
        <w:rPr>
          <w:rFonts w:ascii="Segoe UI" w:hAnsi="Segoe UI" w:cs="Segoe UI"/>
          <w:b/>
          <w:sz w:val="22"/>
          <w:szCs w:val="22"/>
        </w:rPr>
        <w:t xml:space="preserve"> </w:t>
      </w:r>
      <w:r w:rsidR="001177A2" w:rsidRPr="00554D19">
        <w:rPr>
          <w:rFonts w:ascii="Segoe UI" w:hAnsi="Segoe UI" w:cs="Segoe UI"/>
          <w:b/>
          <w:sz w:val="22"/>
          <w:szCs w:val="22"/>
        </w:rPr>
        <w:t xml:space="preserve">zadávací dokumentace </w:t>
      </w:r>
      <w:r w:rsidRPr="00554D19">
        <w:rPr>
          <w:rFonts w:ascii="Segoe UI" w:hAnsi="Segoe UI" w:cs="Segoe UI"/>
          <w:b/>
          <w:sz w:val="22"/>
          <w:szCs w:val="22"/>
        </w:rPr>
        <w:t xml:space="preserve">na veřejnou zakázku </w:t>
      </w:r>
    </w:p>
    <w:p w:rsidR="004C34F5" w:rsidRPr="00554D19" w:rsidRDefault="001035DE" w:rsidP="001E612A">
      <w:pPr>
        <w:spacing w:after="120" w:line="264" w:lineRule="auto"/>
        <w:jc w:val="center"/>
        <w:rPr>
          <w:rFonts w:ascii="Segoe UI" w:hAnsi="Segoe UI" w:cs="Segoe UI"/>
          <w:sz w:val="22"/>
          <w:szCs w:val="22"/>
        </w:rPr>
      </w:pPr>
      <w:r w:rsidRPr="00554D19">
        <w:rPr>
          <w:rFonts w:ascii="Segoe UI" w:hAnsi="Segoe UI" w:cs="Segoe UI"/>
          <w:b/>
          <w:sz w:val="22"/>
          <w:szCs w:val="22"/>
        </w:rPr>
        <w:t>„</w:t>
      </w:r>
      <w:r w:rsidR="005F1C0E" w:rsidRPr="001E612A">
        <w:rPr>
          <w:rFonts w:ascii="Segoe UI" w:hAnsi="Segoe UI" w:cs="Segoe UI"/>
          <w:b/>
          <w:sz w:val="22"/>
          <w:szCs w:val="22"/>
        </w:rPr>
        <w:t>Výstavba nového kampusu na Černé louce – Univerzitní zázemí sportu a behaviorálního zdraví a Nová budova fakulty umění</w:t>
      </w:r>
      <w:r w:rsidRPr="00554D19">
        <w:rPr>
          <w:rFonts w:ascii="Segoe UI" w:hAnsi="Segoe UI" w:cs="Segoe UI"/>
          <w:b/>
          <w:sz w:val="22"/>
          <w:szCs w:val="22"/>
        </w:rPr>
        <w:t>“</w:t>
      </w:r>
      <w:r w:rsidR="001177A2" w:rsidRPr="00554D19">
        <w:rPr>
          <w:rFonts w:ascii="Segoe UI" w:hAnsi="Segoe UI" w:cs="Segoe UI"/>
          <w:sz w:val="22"/>
          <w:szCs w:val="22"/>
        </w:rPr>
        <w:tab/>
      </w:r>
      <w:r w:rsidR="001177A2" w:rsidRPr="00554D19">
        <w:rPr>
          <w:rFonts w:ascii="Segoe UI" w:hAnsi="Segoe UI" w:cs="Segoe UI"/>
          <w:sz w:val="22"/>
          <w:szCs w:val="22"/>
        </w:rPr>
        <w:tab/>
      </w:r>
    </w:p>
    <w:p w:rsidR="007575D2" w:rsidRPr="00554D19" w:rsidRDefault="007575D2" w:rsidP="002F39B7">
      <w:pPr>
        <w:widowControl w:val="0"/>
        <w:spacing w:after="120" w:line="264" w:lineRule="auto"/>
        <w:jc w:val="center"/>
        <w:rPr>
          <w:rFonts w:ascii="Segoe UI" w:hAnsi="Segoe UI" w:cs="Segoe UI"/>
          <w:b/>
          <w:sz w:val="22"/>
          <w:szCs w:val="22"/>
        </w:rPr>
      </w:pPr>
    </w:p>
    <w:p w:rsidR="0089695B" w:rsidRPr="00554D19" w:rsidRDefault="00CB6397" w:rsidP="002F39B7">
      <w:pPr>
        <w:pStyle w:val="Nzev"/>
        <w:widowControl w:val="0"/>
        <w:spacing w:after="120" w:line="264" w:lineRule="auto"/>
        <w:rPr>
          <w:rFonts w:ascii="Segoe UI" w:hAnsi="Segoe UI" w:cs="Segoe UI"/>
          <w:spacing w:val="60"/>
          <w:sz w:val="22"/>
          <w:szCs w:val="22"/>
        </w:rPr>
      </w:pPr>
      <w:r w:rsidRPr="00554D19">
        <w:rPr>
          <w:rFonts w:ascii="Segoe UI" w:hAnsi="Segoe UI" w:cs="Segoe UI"/>
          <w:spacing w:val="60"/>
          <w:sz w:val="22"/>
          <w:szCs w:val="22"/>
        </w:rPr>
        <w:t>SMLOUVA O</w:t>
      </w:r>
      <w:r w:rsidR="0089695B" w:rsidRPr="00554D19">
        <w:rPr>
          <w:rFonts w:ascii="Segoe UI" w:hAnsi="Segoe UI" w:cs="Segoe UI"/>
          <w:spacing w:val="60"/>
          <w:sz w:val="22"/>
          <w:szCs w:val="22"/>
        </w:rPr>
        <w:t xml:space="preserve"> </w:t>
      </w:r>
      <w:r w:rsidR="00DB6D41">
        <w:rPr>
          <w:rFonts w:ascii="Segoe UI" w:hAnsi="Segoe UI" w:cs="Segoe UI"/>
          <w:spacing w:val="60"/>
          <w:sz w:val="22"/>
          <w:szCs w:val="22"/>
        </w:rPr>
        <w:t xml:space="preserve">PROVEDENÍ </w:t>
      </w:r>
      <w:r w:rsidR="00E73B8A" w:rsidRPr="00554D19">
        <w:rPr>
          <w:rFonts w:ascii="Segoe UI" w:hAnsi="Segoe UI" w:cs="Segoe UI"/>
          <w:spacing w:val="60"/>
          <w:sz w:val="22"/>
          <w:szCs w:val="22"/>
        </w:rPr>
        <w:t xml:space="preserve">STAVBY </w:t>
      </w:r>
    </w:p>
    <w:p w:rsidR="00333A9B" w:rsidRPr="00554D19" w:rsidRDefault="00333A9B" w:rsidP="002F39B7">
      <w:pPr>
        <w:pStyle w:val="Nzev"/>
        <w:widowControl w:val="0"/>
        <w:spacing w:after="120" w:line="264" w:lineRule="auto"/>
        <w:rPr>
          <w:rFonts w:ascii="Segoe UI" w:hAnsi="Segoe UI" w:cs="Segoe UI"/>
          <w:spacing w:val="60"/>
          <w:sz w:val="22"/>
          <w:szCs w:val="22"/>
        </w:rPr>
      </w:pPr>
    </w:p>
    <w:p w:rsidR="00AD5E3E" w:rsidRPr="00FC5A16" w:rsidRDefault="00AD5E3E" w:rsidP="002F39B7">
      <w:pPr>
        <w:spacing w:after="120" w:line="264" w:lineRule="auto"/>
        <w:jc w:val="center"/>
        <w:rPr>
          <w:rFonts w:ascii="Segoe UI" w:hAnsi="Segoe UI" w:cs="Segoe UI"/>
          <w:sz w:val="22"/>
          <w:szCs w:val="22"/>
        </w:rPr>
      </w:pPr>
      <w:r w:rsidRPr="00FC5A16">
        <w:rPr>
          <w:rFonts w:ascii="Segoe UI" w:hAnsi="Segoe UI" w:cs="Segoe UI"/>
          <w:sz w:val="22"/>
          <w:szCs w:val="22"/>
        </w:rPr>
        <w:t>kterou</w:t>
      </w:r>
      <w:r w:rsidR="00A109CC" w:rsidRPr="00FC5A16">
        <w:rPr>
          <w:rFonts w:ascii="Segoe UI" w:hAnsi="Segoe UI" w:cs="Segoe UI"/>
          <w:sz w:val="22"/>
          <w:szCs w:val="22"/>
        </w:rPr>
        <w:t xml:space="preserve"> </w:t>
      </w:r>
      <w:r w:rsidRPr="00FC5A16">
        <w:rPr>
          <w:rFonts w:ascii="Segoe UI" w:hAnsi="Segoe UI" w:cs="Segoe UI"/>
          <w:sz w:val="22"/>
          <w:szCs w:val="22"/>
        </w:rPr>
        <w:t>uzavřely níže uvedeného dne, měsíce a roku tyto smluvní strany:</w:t>
      </w:r>
    </w:p>
    <w:p w:rsidR="000A3C3C" w:rsidRPr="00884888" w:rsidRDefault="00032043" w:rsidP="000A3C3C">
      <w:pPr>
        <w:numPr>
          <w:ilvl w:val="0"/>
          <w:numId w:val="40"/>
        </w:numPr>
        <w:tabs>
          <w:tab w:val="left" w:pos="426"/>
          <w:tab w:val="left" w:pos="3261"/>
        </w:tabs>
        <w:spacing w:before="240" w:after="120" w:line="276" w:lineRule="auto"/>
        <w:ind w:left="567" w:hanging="567"/>
        <w:jc w:val="both"/>
        <w:rPr>
          <w:rFonts w:ascii="Segoe UI" w:hAnsi="Segoe UI" w:cs="Segoe UI"/>
          <w:b/>
          <w:sz w:val="22"/>
          <w:szCs w:val="22"/>
        </w:rPr>
      </w:pPr>
      <w:r>
        <w:rPr>
          <w:rFonts w:ascii="Segoe UI" w:hAnsi="Segoe UI" w:cs="Segoe UI"/>
          <w:b/>
          <w:sz w:val="22"/>
          <w:szCs w:val="22"/>
        </w:rPr>
        <w:t>Ostravská Univerzita</w:t>
      </w:r>
      <w:r w:rsidR="000A3C3C" w:rsidRPr="00884888">
        <w:rPr>
          <w:rFonts w:ascii="Segoe UI" w:hAnsi="Segoe UI" w:cs="Segoe UI"/>
          <w:b/>
          <w:sz w:val="22"/>
          <w:szCs w:val="22"/>
        </w:rPr>
        <w:t xml:space="preserve"> </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Zastoupen</w:t>
      </w:r>
      <w:r w:rsidR="00032043">
        <w:rPr>
          <w:rFonts w:ascii="Segoe UI" w:hAnsi="Segoe UI" w:cs="Segoe UI"/>
          <w:sz w:val="22"/>
          <w:szCs w:val="22"/>
        </w:rPr>
        <w:t>á</w:t>
      </w:r>
      <w:r w:rsidRPr="00884888">
        <w:rPr>
          <w:rFonts w:ascii="Segoe UI" w:hAnsi="Segoe UI" w:cs="Segoe UI"/>
          <w:sz w:val="22"/>
          <w:szCs w:val="22"/>
        </w:rPr>
        <w:t>:</w:t>
      </w:r>
      <w:r w:rsidRPr="00884888">
        <w:rPr>
          <w:rFonts w:ascii="Segoe UI" w:hAnsi="Segoe UI" w:cs="Segoe UI"/>
          <w:sz w:val="22"/>
          <w:szCs w:val="22"/>
        </w:rPr>
        <w:tab/>
      </w:r>
      <w:r w:rsidRPr="00884888">
        <w:rPr>
          <w:rFonts w:ascii="Segoe UI" w:hAnsi="Segoe UI" w:cs="Segoe UI"/>
          <w:sz w:val="22"/>
          <w:szCs w:val="22"/>
        </w:rPr>
        <w:tab/>
      </w:r>
      <w:r w:rsidR="00032043" w:rsidRPr="001E612A">
        <w:rPr>
          <w:rFonts w:ascii="Segoe UI" w:hAnsi="Segoe UI" w:cs="Segoe UI"/>
          <w:sz w:val="22"/>
          <w:szCs w:val="22"/>
        </w:rPr>
        <w:t xml:space="preserve">prof. MUDr. Janem Latou, CSc., rektorem Ostravské </w:t>
      </w:r>
      <w:r w:rsidR="003B2656">
        <w:rPr>
          <w:rFonts w:ascii="Segoe UI" w:hAnsi="Segoe UI" w:cs="Segoe UI"/>
          <w:sz w:val="22"/>
          <w:szCs w:val="22"/>
        </w:rPr>
        <w:t>U</w:t>
      </w:r>
      <w:r w:rsidR="00032043" w:rsidRPr="001E612A">
        <w:rPr>
          <w:rFonts w:ascii="Segoe UI" w:hAnsi="Segoe UI" w:cs="Segoe UI"/>
          <w:sz w:val="22"/>
          <w:szCs w:val="22"/>
        </w:rPr>
        <w:t>niverzity</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Se sídlem:</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Dvořákova 7, 701 03 Ostrava</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IČO:</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619 88 987</w:t>
      </w:r>
    </w:p>
    <w:p w:rsidR="000A3C3C"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DIČ:</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t xml:space="preserve">CZ </w:t>
      </w:r>
      <w:r w:rsidR="00032043">
        <w:rPr>
          <w:rFonts w:ascii="Segoe UI" w:hAnsi="Segoe UI" w:cs="Segoe UI"/>
          <w:sz w:val="22"/>
          <w:szCs w:val="22"/>
        </w:rPr>
        <w:t>61988987</w:t>
      </w:r>
    </w:p>
    <w:p w:rsidR="006548D3" w:rsidRPr="00554D19" w:rsidRDefault="006548D3" w:rsidP="001E612A">
      <w:pPr>
        <w:tabs>
          <w:tab w:val="left" w:pos="426"/>
        </w:tabs>
        <w:spacing w:line="264" w:lineRule="auto"/>
        <w:ind w:left="426"/>
        <w:jc w:val="both"/>
        <w:rPr>
          <w:rFonts w:ascii="Segoe UI" w:hAnsi="Segoe UI" w:cs="Segoe UI"/>
          <w:sz w:val="22"/>
          <w:szCs w:val="22"/>
        </w:rPr>
      </w:pPr>
      <w:r w:rsidRPr="00554D19">
        <w:rPr>
          <w:rFonts w:ascii="Segoe UI" w:hAnsi="Segoe UI" w:cs="Segoe UI"/>
          <w:sz w:val="22"/>
          <w:szCs w:val="22"/>
        </w:rPr>
        <w:t xml:space="preserve">Bankovní spojení: </w:t>
      </w:r>
      <w:proofErr w:type="gramStart"/>
      <w:r>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6548D3" w:rsidRPr="00884888" w:rsidRDefault="006548D3"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Číslo účtu: </w:t>
      </w:r>
      <w:r>
        <w:rPr>
          <w:rFonts w:ascii="Segoe UI" w:hAnsi="Segoe UI" w:cs="Segoe UI"/>
          <w:sz w:val="22"/>
          <w:szCs w:val="22"/>
        </w:rPr>
        <w:tab/>
      </w:r>
      <w:proofErr w:type="gramStart"/>
      <w:r>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0A3C3C" w:rsidRDefault="000A3C3C" w:rsidP="000A3C3C">
      <w:pPr>
        <w:spacing w:line="276" w:lineRule="auto"/>
        <w:ind w:left="2835" w:hanging="2409"/>
        <w:rPr>
          <w:rFonts w:ascii="Segoe UI" w:hAnsi="Segoe UI" w:cs="Segoe UI"/>
          <w:b/>
          <w:sz w:val="22"/>
          <w:szCs w:val="22"/>
        </w:rPr>
      </w:pPr>
      <w:r w:rsidRPr="00884888">
        <w:rPr>
          <w:rFonts w:ascii="Segoe UI" w:hAnsi="Segoe UI" w:cs="Segoe UI"/>
          <w:sz w:val="22"/>
          <w:szCs w:val="22"/>
        </w:rPr>
        <w:t>Kontaktní osoba:</w:t>
      </w:r>
      <w:proofErr w:type="gramStart"/>
      <w:r w:rsidRPr="00884888">
        <w:rPr>
          <w:rFonts w:ascii="Segoe UI" w:hAnsi="Segoe UI" w:cs="Segoe UI"/>
          <w:sz w:val="22"/>
          <w:szCs w:val="22"/>
        </w:rPr>
        <w:tab/>
      </w:r>
      <w:r w:rsidR="00032043" w:rsidRPr="00462CF9">
        <w:rPr>
          <w:rFonts w:ascii="Segoe UI" w:hAnsi="Segoe UI" w:cs="Segoe UI"/>
          <w:b/>
          <w:sz w:val="22"/>
          <w:szCs w:val="22"/>
          <w:highlight w:val="yellow"/>
        </w:rPr>
        <w:t xml:space="preserve">[  </w:t>
      </w:r>
      <w:proofErr w:type="gramEnd"/>
      <w:r w:rsidR="00032043" w:rsidRPr="00462CF9">
        <w:rPr>
          <w:rFonts w:ascii="Segoe UI" w:hAnsi="Segoe UI" w:cs="Segoe UI"/>
          <w:b/>
          <w:sz w:val="22"/>
          <w:szCs w:val="22"/>
          <w:highlight w:val="yellow"/>
        </w:rPr>
        <w:t>]</w:t>
      </w:r>
    </w:p>
    <w:p w:rsidR="00032043" w:rsidRPr="00EA2F2F" w:rsidRDefault="00032043" w:rsidP="000A3C3C">
      <w:pPr>
        <w:spacing w:line="276" w:lineRule="auto"/>
        <w:ind w:left="2835" w:hanging="2409"/>
        <w:rPr>
          <w:rFonts w:ascii="Segoe UI" w:hAnsi="Segoe UI" w:cs="Segoe UI"/>
          <w:sz w:val="22"/>
          <w:szCs w:val="22"/>
        </w:rPr>
      </w:pPr>
      <w:r w:rsidRPr="001E612A">
        <w:rPr>
          <w:rFonts w:ascii="Segoe UI" w:hAnsi="Segoe UI" w:cs="Segoe UI"/>
          <w:sz w:val="22"/>
          <w:szCs w:val="22"/>
        </w:rPr>
        <w:t>Osoba oprávněna jednat ve věcech technick</w:t>
      </w:r>
      <w:r>
        <w:rPr>
          <w:rFonts w:ascii="Segoe UI" w:hAnsi="Segoe UI" w:cs="Segoe UI"/>
          <w:sz w:val="22"/>
          <w:szCs w:val="22"/>
        </w:rPr>
        <w:t>ý</w:t>
      </w:r>
      <w:r w:rsidRPr="001E612A">
        <w:rPr>
          <w:rFonts w:ascii="Segoe UI" w:hAnsi="Segoe UI" w:cs="Segoe UI"/>
          <w:sz w:val="22"/>
          <w:szCs w:val="22"/>
        </w:rPr>
        <w:t>ch:</w:t>
      </w:r>
      <w:r>
        <w:rPr>
          <w:rFonts w:ascii="Segoe UI" w:hAnsi="Segoe UI" w:cs="Segoe UI"/>
          <w:sz w:val="22"/>
          <w:szCs w:val="22"/>
        </w:rPr>
        <w:t xml:space="preserve"> </w:t>
      </w:r>
      <w:proofErr w:type="gramStart"/>
      <w:r w:rsidRPr="00462CF9">
        <w:rPr>
          <w:rFonts w:ascii="Segoe UI" w:hAnsi="Segoe UI" w:cs="Segoe UI"/>
          <w:b/>
          <w:sz w:val="22"/>
          <w:szCs w:val="22"/>
          <w:highlight w:val="yellow"/>
        </w:rPr>
        <w:t>[  ]</w:t>
      </w:r>
      <w:proofErr w:type="gramEnd"/>
      <w:r>
        <w:rPr>
          <w:rFonts w:ascii="Segoe UI" w:hAnsi="Segoe UI" w:cs="Segoe UI"/>
          <w:b/>
          <w:sz w:val="22"/>
          <w:szCs w:val="22"/>
        </w:rPr>
        <w:t xml:space="preserve">  </w:t>
      </w:r>
    </w:p>
    <w:p w:rsidR="000A3C3C" w:rsidRPr="00884888" w:rsidRDefault="000A3C3C" w:rsidP="000A3C3C">
      <w:pPr>
        <w:spacing w:line="276" w:lineRule="auto"/>
        <w:ind w:left="2835" w:hanging="2409"/>
        <w:rPr>
          <w:rFonts w:ascii="Segoe UI" w:hAnsi="Segoe UI" w:cs="Segoe UI"/>
          <w:sz w:val="22"/>
          <w:szCs w:val="22"/>
        </w:rPr>
      </w:pPr>
      <w:r w:rsidRPr="00884888">
        <w:rPr>
          <w:rFonts w:ascii="Segoe UI" w:hAnsi="Segoe UI" w:cs="Segoe UI"/>
          <w:sz w:val="22"/>
          <w:szCs w:val="22"/>
        </w:rPr>
        <w:t>Číslo smlouvy:</w:t>
      </w:r>
      <w:proofErr w:type="gramStart"/>
      <w:r w:rsidRPr="00884888">
        <w:rPr>
          <w:rFonts w:ascii="Segoe UI" w:hAnsi="Segoe UI" w:cs="Segoe UI"/>
          <w:sz w:val="22"/>
          <w:szCs w:val="22"/>
        </w:rPr>
        <w:tab/>
      </w:r>
      <w:r w:rsidR="00032043" w:rsidRPr="00462CF9">
        <w:rPr>
          <w:rFonts w:ascii="Segoe UI" w:hAnsi="Segoe UI" w:cs="Segoe UI"/>
          <w:b/>
          <w:sz w:val="22"/>
          <w:szCs w:val="22"/>
          <w:highlight w:val="yellow"/>
        </w:rPr>
        <w:t xml:space="preserve">[  </w:t>
      </w:r>
      <w:proofErr w:type="gramEnd"/>
      <w:r w:rsidR="00032043" w:rsidRPr="00462CF9">
        <w:rPr>
          <w:rFonts w:ascii="Segoe UI" w:hAnsi="Segoe UI" w:cs="Segoe UI"/>
          <w:b/>
          <w:sz w:val="22"/>
          <w:szCs w:val="22"/>
          <w:highlight w:val="yellow"/>
        </w:rPr>
        <w:t>]</w:t>
      </w:r>
    </w:p>
    <w:p w:rsidR="000A3C3C" w:rsidRPr="00884888" w:rsidRDefault="000A3C3C" w:rsidP="000A3C3C">
      <w:pPr>
        <w:tabs>
          <w:tab w:val="left" w:pos="1980"/>
        </w:tabs>
        <w:spacing w:line="276" w:lineRule="auto"/>
        <w:ind w:left="284" w:firstLine="142"/>
        <w:jc w:val="both"/>
        <w:rPr>
          <w:rFonts w:ascii="Segoe UI" w:hAnsi="Segoe UI" w:cs="Segoe UI"/>
          <w:bCs/>
          <w:sz w:val="22"/>
          <w:szCs w:val="22"/>
        </w:rPr>
      </w:pPr>
      <w:r w:rsidRPr="00884888">
        <w:rPr>
          <w:rFonts w:ascii="Segoe UI" w:hAnsi="Segoe UI" w:cs="Segoe UI"/>
          <w:bCs/>
          <w:sz w:val="22"/>
          <w:szCs w:val="22"/>
        </w:rPr>
        <w:t>(dále jen „</w:t>
      </w:r>
      <w:r>
        <w:rPr>
          <w:rFonts w:ascii="Segoe UI" w:hAnsi="Segoe UI" w:cs="Segoe UI"/>
          <w:b/>
          <w:bCs/>
          <w:i/>
          <w:sz w:val="22"/>
          <w:szCs w:val="22"/>
        </w:rPr>
        <w:t>OU</w:t>
      </w:r>
      <w:r w:rsidRPr="00884888">
        <w:rPr>
          <w:rFonts w:ascii="Segoe UI" w:hAnsi="Segoe UI" w:cs="Segoe UI"/>
          <w:bCs/>
          <w:sz w:val="22"/>
          <w:szCs w:val="22"/>
        </w:rPr>
        <w:t>“)</w:t>
      </w:r>
    </w:p>
    <w:p w:rsidR="000A3C3C" w:rsidRPr="00884888" w:rsidRDefault="000A3C3C" w:rsidP="000A3C3C">
      <w:pPr>
        <w:spacing w:line="276" w:lineRule="auto"/>
        <w:ind w:left="4111" w:hanging="3685"/>
        <w:rPr>
          <w:rFonts w:ascii="Segoe UI" w:hAnsi="Segoe UI" w:cs="Segoe UI"/>
          <w:bCs/>
          <w:sz w:val="22"/>
          <w:szCs w:val="22"/>
        </w:rPr>
      </w:pPr>
    </w:p>
    <w:p w:rsidR="000A3C3C" w:rsidRPr="00884888" w:rsidRDefault="000A3C3C" w:rsidP="000A3C3C">
      <w:pPr>
        <w:spacing w:line="276" w:lineRule="auto"/>
        <w:ind w:left="4111" w:hanging="3685"/>
        <w:rPr>
          <w:rFonts w:ascii="Segoe UI" w:hAnsi="Segoe UI" w:cs="Segoe UI"/>
          <w:bCs/>
          <w:sz w:val="22"/>
          <w:szCs w:val="22"/>
        </w:rPr>
      </w:pPr>
      <w:r w:rsidRPr="00884888">
        <w:rPr>
          <w:rFonts w:ascii="Segoe UI" w:hAnsi="Segoe UI" w:cs="Segoe UI"/>
          <w:bCs/>
          <w:sz w:val="22"/>
          <w:szCs w:val="22"/>
        </w:rPr>
        <w:t>a</w:t>
      </w:r>
    </w:p>
    <w:p w:rsidR="000A3C3C" w:rsidRPr="00884888" w:rsidRDefault="00032043" w:rsidP="000A3C3C">
      <w:pPr>
        <w:tabs>
          <w:tab w:val="left" w:pos="426"/>
          <w:tab w:val="left" w:pos="3261"/>
        </w:tabs>
        <w:spacing w:before="240" w:after="120" w:line="276" w:lineRule="auto"/>
        <w:ind w:left="426"/>
        <w:jc w:val="both"/>
        <w:rPr>
          <w:rFonts w:ascii="Segoe UI" w:hAnsi="Segoe UI" w:cs="Segoe UI"/>
          <w:b/>
          <w:sz w:val="22"/>
          <w:szCs w:val="22"/>
        </w:rPr>
      </w:pPr>
      <w:r>
        <w:rPr>
          <w:rFonts w:ascii="Segoe UI" w:hAnsi="Segoe UI" w:cs="Segoe UI"/>
          <w:b/>
          <w:bCs/>
          <w:sz w:val="22"/>
          <w:szCs w:val="22"/>
        </w:rPr>
        <w:t>Statutární město Ostrava</w:t>
      </w:r>
    </w:p>
    <w:p w:rsidR="000A3C3C" w:rsidRPr="00884888" w:rsidRDefault="000A3C3C" w:rsidP="001E612A">
      <w:pPr>
        <w:spacing w:line="276" w:lineRule="auto"/>
        <w:ind w:left="2832" w:hanging="2406"/>
        <w:rPr>
          <w:rFonts w:ascii="Segoe UI" w:hAnsi="Segoe UI" w:cs="Segoe UI"/>
          <w:sz w:val="22"/>
          <w:szCs w:val="22"/>
        </w:rPr>
      </w:pPr>
      <w:r w:rsidRPr="00884888">
        <w:rPr>
          <w:rFonts w:ascii="Segoe UI" w:hAnsi="Segoe UI" w:cs="Segoe UI"/>
          <w:sz w:val="22"/>
          <w:szCs w:val="22"/>
        </w:rPr>
        <w:t>Zastoupen</w:t>
      </w:r>
      <w:r w:rsidR="00032043">
        <w:rPr>
          <w:rFonts w:ascii="Segoe UI" w:hAnsi="Segoe UI" w:cs="Segoe UI"/>
          <w:sz w:val="22"/>
          <w:szCs w:val="22"/>
        </w:rPr>
        <w:t>é</w:t>
      </w:r>
      <w:r w:rsidRPr="00884888">
        <w:rPr>
          <w:rFonts w:ascii="Segoe UI" w:hAnsi="Segoe UI" w:cs="Segoe UI"/>
          <w:sz w:val="22"/>
          <w:szCs w:val="22"/>
        </w:rPr>
        <w:t>:</w:t>
      </w:r>
      <w:r w:rsidRPr="00884888">
        <w:rPr>
          <w:rFonts w:ascii="Segoe UI" w:hAnsi="Segoe UI" w:cs="Segoe UI"/>
          <w:sz w:val="22"/>
          <w:szCs w:val="22"/>
        </w:rPr>
        <w:tab/>
      </w:r>
      <w:r w:rsidR="00032043" w:rsidRPr="001E612A">
        <w:rPr>
          <w:rFonts w:ascii="Segoe UI" w:hAnsi="Segoe UI" w:cs="Segoe UI"/>
          <w:sz w:val="22"/>
          <w:szCs w:val="22"/>
        </w:rPr>
        <w:t>Ing. Tomášem Macurou, MBA, primátorem Statutárního města Ostravy</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Se sídlem:</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Prokešovo náměstí 8, 729 30 Ostrava</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IČO:</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008 45 451</w:t>
      </w:r>
    </w:p>
    <w:p w:rsidR="000A3C3C"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DIČ:</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t xml:space="preserve">CZ </w:t>
      </w:r>
      <w:r w:rsidR="00032043">
        <w:rPr>
          <w:rFonts w:ascii="Segoe UI" w:hAnsi="Segoe UI" w:cs="Segoe UI"/>
          <w:sz w:val="22"/>
          <w:szCs w:val="22"/>
        </w:rPr>
        <w:t>00845451</w:t>
      </w:r>
    </w:p>
    <w:p w:rsidR="00893ECB" w:rsidRPr="00554D19" w:rsidRDefault="00893ECB"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Bankovní spojení: </w:t>
      </w:r>
      <w:proofErr w:type="gramStart"/>
      <w:r w:rsidR="006548D3">
        <w:rPr>
          <w:rFonts w:ascii="Segoe UI" w:hAnsi="Segoe UI" w:cs="Segoe UI"/>
          <w:sz w:val="22"/>
          <w:szCs w:val="22"/>
        </w:rPr>
        <w:tab/>
      </w:r>
      <w:r w:rsidR="006548D3" w:rsidRPr="00462CF9">
        <w:rPr>
          <w:rFonts w:ascii="Segoe UI" w:hAnsi="Segoe UI" w:cs="Segoe UI"/>
          <w:b/>
          <w:sz w:val="22"/>
          <w:szCs w:val="22"/>
          <w:highlight w:val="yellow"/>
        </w:rPr>
        <w:t xml:space="preserve">[  </w:t>
      </w:r>
      <w:proofErr w:type="gramEnd"/>
      <w:r w:rsidR="006548D3" w:rsidRPr="00462CF9">
        <w:rPr>
          <w:rFonts w:ascii="Segoe UI" w:hAnsi="Segoe UI" w:cs="Segoe UI"/>
          <w:b/>
          <w:sz w:val="22"/>
          <w:szCs w:val="22"/>
          <w:highlight w:val="yellow"/>
        </w:rPr>
        <w:t>]</w:t>
      </w:r>
    </w:p>
    <w:p w:rsidR="00893ECB" w:rsidRPr="00884888" w:rsidRDefault="00893ECB"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Číslo účtu: </w:t>
      </w:r>
      <w:r w:rsidR="006548D3">
        <w:rPr>
          <w:rFonts w:ascii="Segoe UI" w:hAnsi="Segoe UI" w:cs="Segoe UI"/>
          <w:sz w:val="22"/>
          <w:szCs w:val="22"/>
        </w:rPr>
        <w:tab/>
      </w:r>
      <w:proofErr w:type="gramStart"/>
      <w:r w:rsidR="006548D3">
        <w:rPr>
          <w:rFonts w:ascii="Segoe UI" w:hAnsi="Segoe UI" w:cs="Segoe UI"/>
          <w:sz w:val="22"/>
          <w:szCs w:val="22"/>
        </w:rPr>
        <w:tab/>
      </w:r>
      <w:r w:rsidR="006548D3" w:rsidRPr="00462CF9">
        <w:rPr>
          <w:rFonts w:ascii="Segoe UI" w:hAnsi="Segoe UI" w:cs="Segoe UI"/>
          <w:b/>
          <w:sz w:val="22"/>
          <w:szCs w:val="22"/>
          <w:highlight w:val="yellow"/>
        </w:rPr>
        <w:t xml:space="preserve">[  </w:t>
      </w:r>
      <w:proofErr w:type="gramEnd"/>
      <w:r w:rsidR="006548D3" w:rsidRPr="00462CF9">
        <w:rPr>
          <w:rFonts w:ascii="Segoe UI" w:hAnsi="Segoe UI" w:cs="Segoe UI"/>
          <w:b/>
          <w:sz w:val="22"/>
          <w:szCs w:val="22"/>
          <w:highlight w:val="yellow"/>
        </w:rPr>
        <w:t>]</w:t>
      </w:r>
    </w:p>
    <w:p w:rsidR="00032043" w:rsidRDefault="00032043" w:rsidP="00032043">
      <w:pPr>
        <w:spacing w:line="276" w:lineRule="auto"/>
        <w:ind w:left="2835" w:hanging="2409"/>
        <w:rPr>
          <w:rFonts w:ascii="Segoe UI" w:hAnsi="Segoe UI" w:cs="Segoe UI"/>
          <w:b/>
          <w:sz w:val="22"/>
          <w:szCs w:val="22"/>
        </w:rPr>
      </w:pPr>
      <w:r w:rsidRPr="00884888">
        <w:rPr>
          <w:rFonts w:ascii="Segoe UI" w:hAnsi="Segoe UI" w:cs="Segoe UI"/>
          <w:sz w:val="22"/>
          <w:szCs w:val="22"/>
        </w:rPr>
        <w:t>Kontaktní osoba:</w:t>
      </w:r>
      <w:proofErr w:type="gramStart"/>
      <w:r w:rsidRPr="00884888">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032043" w:rsidRPr="005857E1" w:rsidRDefault="00032043" w:rsidP="00032043">
      <w:pPr>
        <w:spacing w:line="276" w:lineRule="auto"/>
        <w:ind w:left="2835" w:hanging="2409"/>
        <w:rPr>
          <w:rFonts w:ascii="Segoe UI" w:hAnsi="Segoe UI" w:cs="Segoe UI"/>
          <w:sz w:val="22"/>
          <w:szCs w:val="22"/>
        </w:rPr>
      </w:pPr>
      <w:r w:rsidRPr="005857E1">
        <w:rPr>
          <w:rFonts w:ascii="Segoe UI" w:hAnsi="Segoe UI" w:cs="Segoe UI"/>
          <w:sz w:val="22"/>
          <w:szCs w:val="22"/>
        </w:rPr>
        <w:t>Osoba oprávněna jednat ve věcech technick</w:t>
      </w:r>
      <w:r>
        <w:rPr>
          <w:rFonts w:ascii="Segoe UI" w:hAnsi="Segoe UI" w:cs="Segoe UI"/>
          <w:sz w:val="22"/>
          <w:szCs w:val="22"/>
        </w:rPr>
        <w:t>ý</w:t>
      </w:r>
      <w:r w:rsidRPr="005857E1">
        <w:rPr>
          <w:rFonts w:ascii="Segoe UI" w:hAnsi="Segoe UI" w:cs="Segoe UI"/>
          <w:sz w:val="22"/>
          <w:szCs w:val="22"/>
        </w:rPr>
        <w:t>ch:</w:t>
      </w:r>
      <w:r>
        <w:rPr>
          <w:rFonts w:ascii="Segoe UI" w:hAnsi="Segoe UI" w:cs="Segoe UI"/>
          <w:sz w:val="22"/>
          <w:szCs w:val="22"/>
        </w:rPr>
        <w:t xml:space="preserve"> </w:t>
      </w:r>
      <w:proofErr w:type="gramStart"/>
      <w:r w:rsidR="001E612A" w:rsidRPr="00462CF9">
        <w:rPr>
          <w:rFonts w:ascii="Segoe UI" w:hAnsi="Segoe UI" w:cs="Segoe UI"/>
          <w:b/>
          <w:sz w:val="22"/>
          <w:szCs w:val="22"/>
          <w:highlight w:val="yellow"/>
        </w:rPr>
        <w:t>[  ]</w:t>
      </w:r>
      <w:proofErr w:type="gramEnd"/>
      <w:r w:rsidR="001E612A">
        <w:rPr>
          <w:rFonts w:ascii="Segoe UI" w:hAnsi="Segoe UI" w:cs="Segoe UI"/>
          <w:b/>
          <w:sz w:val="22"/>
          <w:szCs w:val="22"/>
        </w:rPr>
        <w:t xml:space="preserve">  </w:t>
      </w:r>
    </w:p>
    <w:p w:rsidR="000A3C3C" w:rsidRPr="00884888" w:rsidRDefault="00032043" w:rsidP="00EA2F2F">
      <w:pPr>
        <w:spacing w:line="276" w:lineRule="auto"/>
        <w:ind w:left="2835" w:hanging="2409"/>
        <w:rPr>
          <w:rFonts w:ascii="Segoe UI" w:hAnsi="Segoe UI" w:cs="Segoe UI"/>
          <w:sz w:val="22"/>
          <w:szCs w:val="22"/>
        </w:rPr>
      </w:pPr>
      <w:r w:rsidRPr="00884888">
        <w:rPr>
          <w:rFonts w:ascii="Segoe UI" w:hAnsi="Segoe UI" w:cs="Segoe UI"/>
          <w:sz w:val="22"/>
          <w:szCs w:val="22"/>
        </w:rPr>
        <w:t>Číslo smlouvy:</w:t>
      </w:r>
      <w:proofErr w:type="gramStart"/>
      <w:r w:rsidRPr="00884888">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r w:rsidR="000A3C3C" w:rsidRPr="00884888">
        <w:rPr>
          <w:rFonts w:ascii="Segoe UI" w:hAnsi="Segoe UI" w:cs="Segoe UI"/>
          <w:sz w:val="22"/>
          <w:szCs w:val="22"/>
        </w:rPr>
        <w:tab/>
      </w:r>
    </w:p>
    <w:p w:rsidR="000A3C3C" w:rsidRDefault="000A3C3C" w:rsidP="001E612A">
      <w:pPr>
        <w:tabs>
          <w:tab w:val="left" w:pos="426"/>
        </w:tabs>
        <w:spacing w:after="120" w:line="264" w:lineRule="auto"/>
        <w:rPr>
          <w:rFonts w:ascii="Segoe UI" w:hAnsi="Segoe UI" w:cs="Segoe UI"/>
          <w:sz w:val="22"/>
          <w:szCs w:val="22"/>
        </w:rPr>
      </w:pPr>
      <w:r>
        <w:rPr>
          <w:rFonts w:ascii="Segoe UI" w:hAnsi="Segoe UI" w:cs="Segoe UI"/>
          <w:sz w:val="22"/>
          <w:szCs w:val="22"/>
        </w:rPr>
        <w:tab/>
      </w:r>
      <w:r w:rsidRPr="00884888">
        <w:rPr>
          <w:rFonts w:ascii="Segoe UI" w:hAnsi="Segoe UI" w:cs="Segoe UI"/>
          <w:sz w:val="22"/>
          <w:szCs w:val="22"/>
        </w:rPr>
        <w:t>(dále jen „</w:t>
      </w:r>
      <w:r>
        <w:rPr>
          <w:rFonts w:ascii="Segoe UI" w:hAnsi="Segoe UI" w:cs="Segoe UI"/>
          <w:b/>
          <w:i/>
          <w:sz w:val="22"/>
          <w:szCs w:val="22"/>
        </w:rPr>
        <w:t>SMO</w:t>
      </w:r>
      <w:r w:rsidRPr="00884888">
        <w:rPr>
          <w:rFonts w:ascii="Segoe UI" w:hAnsi="Segoe UI" w:cs="Segoe UI"/>
          <w:sz w:val="22"/>
          <w:szCs w:val="22"/>
        </w:rPr>
        <w:t>“</w:t>
      </w:r>
      <w:r>
        <w:rPr>
          <w:rFonts w:ascii="Segoe UI" w:hAnsi="Segoe UI" w:cs="Segoe UI"/>
          <w:sz w:val="22"/>
          <w:szCs w:val="22"/>
        </w:rPr>
        <w:t>)</w:t>
      </w:r>
    </w:p>
    <w:p w:rsidR="000A3C3C" w:rsidRPr="00AB7808" w:rsidRDefault="000A3C3C" w:rsidP="001E612A">
      <w:pPr>
        <w:tabs>
          <w:tab w:val="left" w:pos="426"/>
          <w:tab w:val="left" w:pos="3261"/>
        </w:tabs>
        <w:spacing w:after="120" w:line="264" w:lineRule="auto"/>
        <w:jc w:val="both"/>
        <w:rPr>
          <w:rFonts w:ascii="Segoe UI" w:hAnsi="Segoe UI" w:cs="Segoe UI"/>
          <w:b/>
          <w:sz w:val="22"/>
          <w:szCs w:val="22"/>
        </w:rPr>
      </w:pPr>
      <w:r w:rsidRPr="00884888">
        <w:rPr>
          <w:rFonts w:ascii="Segoe UI" w:hAnsi="Segoe UI" w:cs="Segoe UI"/>
          <w:sz w:val="22"/>
          <w:szCs w:val="22"/>
        </w:rPr>
        <w:t>(</w:t>
      </w:r>
      <w:r>
        <w:rPr>
          <w:rFonts w:ascii="Segoe UI" w:hAnsi="Segoe UI" w:cs="Segoe UI"/>
          <w:sz w:val="22"/>
          <w:szCs w:val="22"/>
        </w:rPr>
        <w:t>OU</w:t>
      </w:r>
      <w:r w:rsidRPr="00884888">
        <w:rPr>
          <w:rFonts w:ascii="Segoe UI" w:hAnsi="Segoe UI" w:cs="Segoe UI"/>
          <w:sz w:val="22"/>
          <w:szCs w:val="22"/>
        </w:rPr>
        <w:t xml:space="preserve"> a </w:t>
      </w:r>
      <w:r>
        <w:rPr>
          <w:rFonts w:ascii="Segoe UI" w:hAnsi="Segoe UI" w:cs="Segoe UI"/>
          <w:sz w:val="22"/>
          <w:szCs w:val="22"/>
        </w:rPr>
        <w:t>SMO</w:t>
      </w:r>
      <w:r w:rsidRPr="00884888">
        <w:rPr>
          <w:rFonts w:ascii="Segoe UI" w:hAnsi="Segoe UI" w:cs="Segoe UI"/>
          <w:sz w:val="22"/>
          <w:szCs w:val="22"/>
        </w:rPr>
        <w:t xml:space="preserve"> dále také společně jen „</w:t>
      </w:r>
      <w:r w:rsidRPr="00884888">
        <w:rPr>
          <w:rFonts w:ascii="Segoe UI" w:hAnsi="Segoe UI" w:cs="Segoe UI"/>
          <w:b/>
          <w:i/>
          <w:sz w:val="22"/>
          <w:szCs w:val="22"/>
        </w:rPr>
        <w:t>Objednatel</w:t>
      </w:r>
      <w:r w:rsidRPr="00884888">
        <w:rPr>
          <w:rFonts w:ascii="Segoe UI" w:hAnsi="Segoe UI" w:cs="Segoe UI"/>
          <w:sz w:val="22"/>
          <w:szCs w:val="22"/>
        </w:rPr>
        <w:t>“)</w:t>
      </w:r>
    </w:p>
    <w:p w:rsidR="001D21D1" w:rsidRPr="00554D19" w:rsidRDefault="001D21D1" w:rsidP="001E612A">
      <w:pPr>
        <w:spacing w:after="120" w:line="264" w:lineRule="auto"/>
        <w:rPr>
          <w:rFonts w:ascii="Segoe UI" w:hAnsi="Segoe UI" w:cs="Segoe UI"/>
          <w:bCs/>
          <w:sz w:val="22"/>
          <w:szCs w:val="22"/>
        </w:rPr>
      </w:pPr>
    </w:p>
    <w:p w:rsidR="004C34F5" w:rsidRPr="00554D19" w:rsidRDefault="004C34F5" w:rsidP="002F39B7">
      <w:pPr>
        <w:spacing w:after="120" w:line="264" w:lineRule="auto"/>
        <w:ind w:left="284"/>
        <w:rPr>
          <w:rFonts w:ascii="Segoe UI" w:hAnsi="Segoe UI" w:cs="Segoe UI"/>
          <w:b/>
          <w:sz w:val="22"/>
          <w:szCs w:val="22"/>
        </w:rPr>
      </w:pPr>
      <w:r w:rsidRPr="00554D19">
        <w:rPr>
          <w:rFonts w:ascii="Segoe UI" w:hAnsi="Segoe UI" w:cs="Segoe UI"/>
          <w:b/>
          <w:sz w:val="22"/>
          <w:szCs w:val="22"/>
        </w:rPr>
        <w:t>a</w:t>
      </w:r>
    </w:p>
    <w:p w:rsidR="005C0DC4" w:rsidRPr="00554D19" w:rsidRDefault="004C34F5" w:rsidP="002F39B7">
      <w:pPr>
        <w:spacing w:after="120" w:line="264" w:lineRule="auto"/>
        <w:jc w:val="both"/>
        <w:rPr>
          <w:rFonts w:ascii="Segoe UI" w:hAnsi="Segoe UI" w:cs="Segoe UI"/>
          <w:b/>
          <w:sz w:val="22"/>
          <w:szCs w:val="22"/>
        </w:rPr>
      </w:pPr>
      <w:r w:rsidRPr="00554D19">
        <w:rPr>
          <w:rFonts w:ascii="Segoe UI" w:hAnsi="Segoe UI" w:cs="Segoe UI"/>
          <w:b/>
          <w:sz w:val="22"/>
          <w:szCs w:val="22"/>
        </w:rPr>
        <w:t xml:space="preserve">II. Název / obchodní firma / jméno a příjmení: </w:t>
      </w:r>
    </w:p>
    <w:p w:rsidR="004C34F5" w:rsidRPr="00554D19" w:rsidRDefault="00AC1177" w:rsidP="002F39B7">
      <w:pPr>
        <w:spacing w:after="120" w:line="264" w:lineRule="auto"/>
        <w:ind w:left="3119" w:hanging="3119"/>
        <w:jc w:val="both"/>
        <w:rPr>
          <w:rFonts w:ascii="Segoe UI" w:hAnsi="Segoe UI" w:cs="Segoe UI"/>
          <w:b/>
          <w:sz w:val="22"/>
          <w:szCs w:val="22"/>
        </w:rPr>
      </w:pPr>
      <w:r w:rsidRPr="00554D19">
        <w:rPr>
          <w:rFonts w:ascii="Segoe UI" w:hAnsi="Segoe UI" w:cs="Segoe UI"/>
          <w:b/>
          <w:color w:val="FF0000"/>
          <w:sz w:val="22"/>
          <w:szCs w:val="22"/>
        </w:rPr>
        <w:lastRenderedPageBreak/>
        <w:t>POKYN</w:t>
      </w:r>
      <w:r w:rsidR="005C0DC4"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787934" w:rsidRPr="00554D19">
        <w:rPr>
          <w:rFonts w:ascii="Segoe UI" w:hAnsi="Segoe UI" w:cs="Segoe UI"/>
          <w:b/>
          <w:color w:val="FF0000"/>
          <w:sz w:val="22"/>
          <w:szCs w:val="22"/>
        </w:rPr>
        <w:t>A</w:t>
      </w:r>
      <w:r w:rsidR="005C0DC4" w:rsidRPr="00554D19">
        <w:rPr>
          <w:rFonts w:ascii="Segoe UI" w:hAnsi="Segoe UI" w:cs="Segoe UI"/>
          <w:color w:val="FF0000"/>
          <w:sz w:val="22"/>
          <w:szCs w:val="22"/>
        </w:rPr>
        <w:t>:</w:t>
      </w:r>
      <w:r w:rsidR="005C0DC4" w:rsidRPr="00554D19">
        <w:rPr>
          <w:rFonts w:ascii="Segoe UI" w:hAnsi="Segoe UI" w:cs="Segoe UI"/>
          <w:i/>
          <w:color w:val="FF0000"/>
          <w:sz w:val="22"/>
          <w:szCs w:val="22"/>
        </w:rPr>
        <w:t xml:space="preserve"> při zpracování návrhu smlouvy doplní </w:t>
      </w:r>
      <w:r w:rsidR="00E51C63" w:rsidRPr="00554D19">
        <w:rPr>
          <w:rFonts w:ascii="Segoe UI" w:hAnsi="Segoe UI" w:cs="Segoe UI"/>
          <w:i/>
          <w:color w:val="FF0000"/>
          <w:sz w:val="22"/>
          <w:szCs w:val="22"/>
        </w:rPr>
        <w:t>účastník</w:t>
      </w:r>
      <w:r w:rsidR="005C0DC4" w:rsidRPr="00554D19">
        <w:rPr>
          <w:rFonts w:ascii="Segoe UI" w:hAnsi="Segoe UI" w:cs="Segoe UI"/>
          <w:i/>
          <w:color w:val="FF0000"/>
          <w:sz w:val="22"/>
          <w:szCs w:val="22"/>
        </w:rPr>
        <w:t xml:space="preserve"> požadované údaje</w:t>
      </w:r>
    </w:p>
    <w:p w:rsidR="004C34F5" w:rsidRPr="00554D19" w:rsidRDefault="004C34F5" w:rsidP="002F39B7">
      <w:pPr>
        <w:spacing w:after="120" w:line="264" w:lineRule="auto"/>
        <w:ind w:left="284"/>
        <w:jc w:val="both"/>
        <w:rPr>
          <w:rFonts w:ascii="Segoe UI" w:hAnsi="Segoe UI" w:cs="Segoe UI"/>
          <w:b/>
          <w:sz w:val="22"/>
          <w:szCs w:val="22"/>
        </w:rPr>
      </w:pPr>
      <w:r w:rsidRPr="00554D19">
        <w:rPr>
          <w:rFonts w:ascii="Segoe UI" w:hAnsi="Segoe UI" w:cs="Segoe UI"/>
          <w:sz w:val="22"/>
          <w:szCs w:val="22"/>
        </w:rPr>
        <w:t xml:space="preserve">Zastoupený: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Se sídlem: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IČO: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DIČ: </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Právnická / fyzická osoba zapsaná v obchodním rejstříku vedeném Krajským / Městským soudem v……</w:t>
      </w:r>
      <w:proofErr w:type="gramStart"/>
      <w:r w:rsidRPr="00554D19">
        <w:rPr>
          <w:rFonts w:ascii="Segoe UI" w:hAnsi="Segoe UI" w:cs="Segoe UI"/>
          <w:sz w:val="22"/>
          <w:szCs w:val="22"/>
        </w:rPr>
        <w:t>…….</w:t>
      </w:r>
      <w:proofErr w:type="gramEnd"/>
      <w:r w:rsidRPr="00554D19">
        <w:rPr>
          <w:rFonts w:ascii="Segoe UI" w:hAnsi="Segoe UI" w:cs="Segoe UI"/>
          <w:sz w:val="22"/>
          <w:szCs w:val="22"/>
        </w:rPr>
        <w:t xml:space="preserve">., pod </w:t>
      </w:r>
      <w:proofErr w:type="spellStart"/>
      <w:r w:rsidRPr="00554D19">
        <w:rPr>
          <w:rFonts w:ascii="Segoe UI" w:hAnsi="Segoe UI" w:cs="Segoe UI"/>
          <w:sz w:val="22"/>
          <w:szCs w:val="22"/>
        </w:rPr>
        <w:t>sp</w:t>
      </w:r>
      <w:proofErr w:type="spellEnd"/>
      <w:r w:rsidRPr="00554D19">
        <w:rPr>
          <w:rFonts w:ascii="Segoe UI" w:hAnsi="Segoe UI" w:cs="Segoe UI"/>
          <w:sz w:val="22"/>
          <w:szCs w:val="22"/>
        </w:rPr>
        <w:t>. zn.</w:t>
      </w:r>
      <w:r w:rsidR="00645D0C" w:rsidRPr="00554D19">
        <w:rPr>
          <w:rFonts w:ascii="Segoe UI" w:hAnsi="Segoe UI" w:cs="Segoe UI"/>
          <w:sz w:val="22"/>
          <w:szCs w:val="22"/>
        </w:rPr>
        <w:t xml:space="preserve">    </w:t>
      </w:r>
      <w:r w:rsidR="00645D0C" w:rsidRPr="00554D19">
        <w:rPr>
          <w:rFonts w:ascii="Segoe UI" w:hAnsi="Segoe UI" w:cs="Segoe UI"/>
          <w:i/>
          <w:sz w:val="22"/>
          <w:szCs w:val="22"/>
        </w:rPr>
        <w:t>nebo</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Právnická / fyzická osoba zapsaná v ……………………………………….</w:t>
      </w:r>
    </w:p>
    <w:p w:rsidR="004C34F5" w:rsidRPr="00554D19" w:rsidRDefault="004C34F5" w:rsidP="002F39B7">
      <w:pPr>
        <w:tabs>
          <w:tab w:val="left" w:pos="360"/>
        </w:tabs>
        <w:spacing w:after="120" w:line="264" w:lineRule="auto"/>
        <w:ind w:left="284"/>
        <w:jc w:val="both"/>
        <w:rPr>
          <w:rFonts w:ascii="Segoe UI" w:hAnsi="Segoe UI" w:cs="Segoe UI"/>
          <w:i/>
          <w:sz w:val="22"/>
          <w:szCs w:val="22"/>
        </w:rPr>
      </w:pPr>
      <w:r w:rsidRPr="00554D19">
        <w:rPr>
          <w:rFonts w:ascii="Segoe UI" w:hAnsi="Segoe UI" w:cs="Segoe UI"/>
          <w:i/>
          <w:sz w:val="22"/>
          <w:szCs w:val="22"/>
        </w:rPr>
        <w:t>nebo</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Fyzická osoba zapsaná do živnostenského rejstříku evidovaná u ………………………………… (jiné oprávnění fyzické osoby k podnikání s uvedením údajů o vydavateli oprávnění, datu vydání a příp. číselném označení tohoto oprávnění)</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Bankovní spojení: </w:t>
      </w:r>
    </w:p>
    <w:p w:rsidR="008B2CCD"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Číslo účtu:</w:t>
      </w:r>
    </w:p>
    <w:p w:rsidR="004C34F5" w:rsidRDefault="008B2CCD" w:rsidP="002F39B7">
      <w:pPr>
        <w:tabs>
          <w:tab w:val="left" w:pos="360"/>
        </w:tabs>
        <w:spacing w:after="120" w:line="264" w:lineRule="auto"/>
        <w:ind w:left="284"/>
        <w:jc w:val="both"/>
        <w:rPr>
          <w:rFonts w:ascii="Segoe UI" w:hAnsi="Segoe UI" w:cs="Segoe UI"/>
          <w:sz w:val="22"/>
          <w:szCs w:val="22"/>
        </w:rPr>
      </w:pPr>
      <w:r>
        <w:rPr>
          <w:rFonts w:ascii="Segoe UI" w:hAnsi="Segoe UI" w:cs="Segoe UI"/>
          <w:sz w:val="22"/>
          <w:szCs w:val="22"/>
        </w:rPr>
        <w:t>Číslo smlouvy:</w:t>
      </w:r>
      <w:r w:rsidR="004C34F5" w:rsidRPr="00554D19">
        <w:rPr>
          <w:rFonts w:ascii="Segoe UI" w:hAnsi="Segoe UI" w:cs="Segoe UI"/>
          <w:sz w:val="22"/>
          <w:szCs w:val="22"/>
        </w:rPr>
        <w:t xml:space="preserve"> </w:t>
      </w:r>
    </w:p>
    <w:p w:rsidR="00AE04DE" w:rsidRPr="00554D19" w:rsidRDefault="00AE04DE" w:rsidP="002F39B7">
      <w:pPr>
        <w:tabs>
          <w:tab w:val="left" w:pos="360"/>
        </w:tabs>
        <w:spacing w:after="120" w:line="264" w:lineRule="auto"/>
        <w:ind w:left="284"/>
        <w:jc w:val="both"/>
        <w:rPr>
          <w:rFonts w:ascii="Segoe UI" w:hAnsi="Segoe UI" w:cs="Segoe UI"/>
          <w:sz w:val="22"/>
          <w:szCs w:val="22"/>
        </w:rPr>
      </w:pPr>
      <w:r w:rsidRPr="006B2CE5">
        <w:rPr>
          <w:rFonts w:ascii="Segoe UI" w:hAnsi="Segoe UI" w:cs="Segoe UI"/>
          <w:sz w:val="22"/>
          <w:szCs w:val="22"/>
          <w:highlight w:val="yellow"/>
        </w:rPr>
        <w:t>J</w:t>
      </w:r>
      <w:r w:rsidRPr="00EE0A03">
        <w:rPr>
          <w:rFonts w:ascii="Segoe UI" w:hAnsi="Segoe UI" w:cs="Segoe UI"/>
          <w:sz w:val="22"/>
          <w:szCs w:val="22"/>
          <w:highlight w:val="yellow"/>
        </w:rPr>
        <w:t>e / není</w:t>
      </w:r>
      <w:r>
        <w:rPr>
          <w:rFonts w:ascii="Segoe UI" w:hAnsi="Segoe UI" w:cs="Segoe UI"/>
          <w:sz w:val="22"/>
          <w:szCs w:val="22"/>
        </w:rPr>
        <w:t xml:space="preserve"> plátcem DPH. </w:t>
      </w:r>
      <w:r w:rsidRPr="001A0A5E">
        <w:rPr>
          <w:rFonts w:ascii="Segoe UI" w:hAnsi="Segoe UI" w:cs="Segoe UI"/>
          <w:color w:val="FF0000"/>
          <w:sz w:val="22"/>
          <w:szCs w:val="22"/>
        </w:rPr>
        <w:t>(</w:t>
      </w:r>
      <w:r w:rsidRPr="00554D19">
        <w:rPr>
          <w:rFonts w:ascii="Segoe UI" w:hAnsi="Segoe UI" w:cs="Segoe UI"/>
          <w:b/>
          <w:color w:val="FF0000"/>
          <w:sz w:val="22"/>
          <w:szCs w:val="22"/>
        </w:rPr>
        <w:t>POKYN PRO ÚČASTNÍKA</w:t>
      </w:r>
      <w:r>
        <w:rPr>
          <w:rFonts w:ascii="Segoe UI" w:hAnsi="Segoe UI" w:cs="Segoe UI"/>
          <w:b/>
          <w:color w:val="FF0000"/>
          <w:sz w:val="22"/>
          <w:szCs w:val="22"/>
        </w:rPr>
        <w:t xml:space="preserve">: </w:t>
      </w:r>
      <w:r>
        <w:rPr>
          <w:rFonts w:ascii="Segoe UI" w:hAnsi="Segoe UI" w:cs="Segoe UI"/>
          <w:color w:val="FF0000"/>
          <w:sz w:val="22"/>
          <w:szCs w:val="22"/>
        </w:rPr>
        <w:t>nehodící se škrtněte)</w:t>
      </w:r>
    </w:p>
    <w:p w:rsidR="00F77E0E" w:rsidRPr="00554D19" w:rsidRDefault="004C34F5" w:rsidP="00AE04DE">
      <w:pPr>
        <w:spacing w:after="120" w:line="264" w:lineRule="auto"/>
        <w:ind w:left="284"/>
        <w:rPr>
          <w:rFonts w:ascii="Segoe UI" w:hAnsi="Segoe UI" w:cs="Segoe UI"/>
          <w:sz w:val="22"/>
          <w:szCs w:val="22"/>
        </w:rPr>
      </w:pPr>
      <w:r w:rsidRPr="00554D19">
        <w:rPr>
          <w:rFonts w:ascii="Segoe UI" w:hAnsi="Segoe UI" w:cs="Segoe UI"/>
          <w:sz w:val="22"/>
          <w:szCs w:val="22"/>
        </w:rPr>
        <w:t>(dále jen „</w:t>
      </w:r>
      <w:r w:rsidR="00BE2007" w:rsidRPr="00554D19">
        <w:rPr>
          <w:rFonts w:ascii="Segoe UI" w:hAnsi="Segoe UI" w:cs="Segoe UI"/>
          <w:b/>
          <w:i/>
          <w:sz w:val="22"/>
          <w:szCs w:val="22"/>
        </w:rPr>
        <w:t>Zhotovitel</w:t>
      </w:r>
      <w:r w:rsidRPr="00554D19">
        <w:rPr>
          <w:rFonts w:ascii="Segoe UI" w:hAnsi="Segoe UI" w:cs="Segoe UI"/>
          <w:sz w:val="22"/>
          <w:szCs w:val="22"/>
        </w:rPr>
        <w:t>“)</w:t>
      </w:r>
    </w:p>
    <w:p w:rsidR="001D21D1" w:rsidRPr="00554D19" w:rsidRDefault="001D21D1" w:rsidP="002F39B7">
      <w:pPr>
        <w:spacing w:after="120" w:line="264" w:lineRule="auto"/>
        <w:ind w:left="284"/>
        <w:rPr>
          <w:rFonts w:ascii="Segoe UI" w:hAnsi="Segoe UI" w:cs="Segoe UI"/>
          <w:sz w:val="22"/>
          <w:szCs w:val="22"/>
        </w:rPr>
      </w:pPr>
      <w:r w:rsidRPr="00554D19">
        <w:rPr>
          <w:rFonts w:ascii="Segoe UI" w:hAnsi="Segoe UI" w:cs="Segoe UI"/>
          <w:sz w:val="22"/>
          <w:szCs w:val="22"/>
        </w:rPr>
        <w:t>Zhotovitelem je dodavatel po uzavření smlouvy na plnění veřejné zakázky.</w:t>
      </w:r>
    </w:p>
    <w:p w:rsidR="00180D79" w:rsidRPr="00554D19" w:rsidRDefault="00180D79" w:rsidP="002F39B7">
      <w:pPr>
        <w:widowControl w:val="0"/>
        <w:spacing w:after="120" w:line="264" w:lineRule="auto"/>
        <w:jc w:val="both"/>
        <w:rPr>
          <w:rFonts w:ascii="Segoe UI" w:hAnsi="Segoe UI" w:cs="Segoe UI"/>
          <w:b/>
          <w:snapToGrid w:val="0"/>
          <w:sz w:val="22"/>
          <w:szCs w:val="22"/>
          <w:u w:val="single"/>
        </w:rPr>
      </w:pPr>
    </w:p>
    <w:p w:rsidR="007B28D1" w:rsidRPr="00554D19" w:rsidRDefault="007B28D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Základní ustanovení</w:t>
      </w:r>
      <w:r w:rsidR="00B46FD7" w:rsidRPr="00554D19">
        <w:rPr>
          <w:rFonts w:ascii="Segoe UI" w:hAnsi="Segoe UI" w:cs="Segoe UI"/>
          <w:b/>
          <w:sz w:val="22"/>
          <w:szCs w:val="22"/>
        </w:rPr>
        <w:t xml:space="preserve"> a účel smlouvy</w:t>
      </w:r>
    </w:p>
    <w:p w:rsidR="007B28D1" w:rsidRDefault="007B28D1"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 xml:space="preserve">Tato smlouva je uzavřena dle </w:t>
      </w:r>
      <w:r w:rsidR="00CB6397" w:rsidRPr="00554D19">
        <w:rPr>
          <w:rFonts w:ascii="Segoe UI" w:hAnsi="Segoe UI" w:cs="Segoe UI"/>
          <w:sz w:val="22"/>
          <w:szCs w:val="22"/>
        </w:rPr>
        <w:t>§ 1746 odst. 2 zákona č. 89/201</w:t>
      </w:r>
      <w:r w:rsidR="00646ED3" w:rsidRPr="00554D19">
        <w:rPr>
          <w:rFonts w:ascii="Segoe UI" w:hAnsi="Segoe UI" w:cs="Segoe UI"/>
          <w:sz w:val="22"/>
          <w:szCs w:val="22"/>
        </w:rPr>
        <w:t>2</w:t>
      </w:r>
      <w:r w:rsidR="00CB6397" w:rsidRPr="00554D19">
        <w:rPr>
          <w:rFonts w:ascii="Segoe UI" w:hAnsi="Segoe UI" w:cs="Segoe UI"/>
          <w:sz w:val="22"/>
          <w:szCs w:val="22"/>
        </w:rPr>
        <w:t xml:space="preserve"> Sb., občanský zákoník</w:t>
      </w:r>
      <w:r w:rsidR="001F360D" w:rsidRPr="00554D19">
        <w:rPr>
          <w:rFonts w:ascii="Segoe UI" w:hAnsi="Segoe UI" w:cs="Segoe UI"/>
          <w:sz w:val="22"/>
          <w:szCs w:val="22"/>
        </w:rPr>
        <w:t>, ve znění pozdějších předpisů</w:t>
      </w:r>
      <w:r w:rsidR="00CB6397" w:rsidRPr="00554D19">
        <w:rPr>
          <w:rFonts w:ascii="Segoe UI" w:hAnsi="Segoe UI" w:cs="Segoe UI"/>
          <w:sz w:val="22"/>
          <w:szCs w:val="22"/>
        </w:rPr>
        <w:t xml:space="preserve"> (dále jen „</w:t>
      </w:r>
      <w:r w:rsidR="00C824AD" w:rsidRPr="00554D19">
        <w:rPr>
          <w:rFonts w:ascii="Segoe UI" w:hAnsi="Segoe UI" w:cs="Segoe UI"/>
          <w:b/>
          <w:i/>
          <w:sz w:val="22"/>
          <w:szCs w:val="22"/>
        </w:rPr>
        <w:t>O</w:t>
      </w:r>
      <w:r w:rsidR="00CB6397" w:rsidRPr="00554D19">
        <w:rPr>
          <w:rFonts w:ascii="Segoe UI" w:hAnsi="Segoe UI" w:cs="Segoe UI"/>
          <w:b/>
          <w:i/>
          <w:sz w:val="22"/>
          <w:szCs w:val="22"/>
        </w:rPr>
        <w:t>bčanský zákoník</w:t>
      </w:r>
      <w:r w:rsidR="00E73B8A" w:rsidRPr="00554D19">
        <w:rPr>
          <w:rFonts w:ascii="Segoe UI" w:hAnsi="Segoe UI" w:cs="Segoe UI"/>
          <w:sz w:val="22"/>
          <w:szCs w:val="22"/>
        </w:rPr>
        <w:t>“</w:t>
      </w:r>
      <w:r w:rsidR="00CB6397" w:rsidRPr="00554D19">
        <w:rPr>
          <w:rFonts w:ascii="Segoe UI" w:hAnsi="Segoe UI" w:cs="Segoe UI"/>
          <w:sz w:val="22"/>
          <w:szCs w:val="22"/>
        </w:rPr>
        <w:t xml:space="preserve">), za přiměřeného použití ustanovení upravujících dílo dle </w:t>
      </w:r>
      <w:r w:rsidRPr="00554D19">
        <w:rPr>
          <w:rFonts w:ascii="Segoe UI" w:hAnsi="Segoe UI" w:cs="Segoe UI"/>
          <w:sz w:val="22"/>
          <w:szCs w:val="22"/>
        </w:rPr>
        <w:t xml:space="preserve">§ 2586 a násl. </w:t>
      </w:r>
      <w:r w:rsidR="0055083C" w:rsidRPr="00554D19">
        <w:rPr>
          <w:rFonts w:ascii="Segoe UI" w:hAnsi="Segoe UI" w:cs="Segoe UI"/>
          <w:sz w:val="22"/>
          <w:szCs w:val="22"/>
        </w:rPr>
        <w:t>O</w:t>
      </w:r>
      <w:r w:rsidR="00CB6397" w:rsidRPr="00554D19">
        <w:rPr>
          <w:rFonts w:ascii="Segoe UI" w:hAnsi="Segoe UI" w:cs="Segoe UI"/>
          <w:sz w:val="22"/>
          <w:szCs w:val="22"/>
        </w:rPr>
        <w:t>bčanského zákoníku a příkaz dle §</w:t>
      </w:r>
      <w:r w:rsidR="00A36302" w:rsidRPr="00554D19">
        <w:rPr>
          <w:rFonts w:ascii="Segoe UI" w:hAnsi="Segoe UI" w:cs="Segoe UI"/>
          <w:sz w:val="22"/>
          <w:szCs w:val="22"/>
        </w:rPr>
        <w:t> </w:t>
      </w:r>
      <w:r w:rsidR="00CB6397" w:rsidRPr="00554D19">
        <w:rPr>
          <w:rFonts w:ascii="Segoe UI" w:hAnsi="Segoe UI" w:cs="Segoe UI"/>
          <w:sz w:val="22"/>
          <w:szCs w:val="22"/>
        </w:rPr>
        <w:t xml:space="preserve">2430 a násl. </w:t>
      </w:r>
      <w:r w:rsidR="0055083C" w:rsidRPr="00554D19">
        <w:rPr>
          <w:rFonts w:ascii="Segoe UI" w:hAnsi="Segoe UI" w:cs="Segoe UI"/>
          <w:sz w:val="22"/>
          <w:szCs w:val="22"/>
        </w:rPr>
        <w:t>O</w:t>
      </w:r>
      <w:r w:rsidR="00CB6397" w:rsidRPr="00554D19">
        <w:rPr>
          <w:rFonts w:ascii="Segoe UI" w:hAnsi="Segoe UI" w:cs="Segoe UI"/>
          <w:sz w:val="22"/>
          <w:szCs w:val="22"/>
        </w:rPr>
        <w:t>bčanského zákoníku;</w:t>
      </w:r>
      <w:r w:rsidRPr="00554D19">
        <w:rPr>
          <w:rFonts w:ascii="Segoe UI" w:hAnsi="Segoe UI" w:cs="Segoe UI"/>
          <w:sz w:val="22"/>
          <w:szCs w:val="22"/>
        </w:rPr>
        <w:t xml:space="preserve"> práva a povinnosti stran touto </w:t>
      </w:r>
      <w:r w:rsidRPr="00FC5A16">
        <w:rPr>
          <w:rFonts w:ascii="Segoe UI" w:hAnsi="Segoe UI" w:cs="Segoe UI"/>
          <w:sz w:val="22"/>
          <w:szCs w:val="22"/>
        </w:rPr>
        <w:t xml:space="preserve">smlouvou neupravená se řídí příslušnými ustanoveními </w:t>
      </w:r>
      <w:r w:rsidR="0055083C" w:rsidRPr="00CD1425">
        <w:rPr>
          <w:rFonts w:ascii="Segoe UI" w:hAnsi="Segoe UI" w:cs="Segoe UI"/>
          <w:sz w:val="22"/>
          <w:szCs w:val="22"/>
        </w:rPr>
        <w:t>O</w:t>
      </w:r>
      <w:r w:rsidRPr="00CD1425">
        <w:rPr>
          <w:rFonts w:ascii="Segoe UI" w:hAnsi="Segoe UI" w:cs="Segoe UI"/>
          <w:sz w:val="22"/>
          <w:szCs w:val="22"/>
        </w:rPr>
        <w:t xml:space="preserve">bčanského zákoníku. </w:t>
      </w:r>
    </w:p>
    <w:p w:rsidR="00097C38" w:rsidRPr="00CD1425" w:rsidRDefault="00097C38" w:rsidP="00CD1425">
      <w:pPr>
        <w:numPr>
          <w:ilvl w:val="1"/>
          <w:numId w:val="42"/>
        </w:numPr>
        <w:tabs>
          <w:tab w:val="clear" w:pos="792"/>
          <w:tab w:val="num" w:pos="567"/>
        </w:tabs>
        <w:spacing w:after="120" w:line="264" w:lineRule="auto"/>
        <w:ind w:left="567" w:hanging="573"/>
        <w:jc w:val="both"/>
        <w:rPr>
          <w:rFonts w:ascii="Segoe UI" w:hAnsi="Segoe UI" w:cs="Segoe UI"/>
          <w:sz w:val="22"/>
          <w:szCs w:val="22"/>
        </w:rPr>
      </w:pPr>
      <w:bookmarkStart w:id="0" w:name="_Hlk5871289"/>
      <w:r w:rsidRPr="00CD1425">
        <w:rPr>
          <w:rFonts w:ascii="Segoe UI" w:hAnsi="Segoe UI" w:cs="Segoe UI"/>
          <w:sz w:val="22"/>
          <w:szCs w:val="22"/>
        </w:rPr>
        <w:t>Objednatel hodlá realizovat investiční akci „</w:t>
      </w:r>
      <w:r w:rsidR="0053575F" w:rsidRPr="001E612A">
        <w:rPr>
          <w:rFonts w:ascii="Segoe UI" w:hAnsi="Segoe UI" w:cs="Segoe UI"/>
          <w:bCs/>
          <w:iCs/>
          <w:sz w:val="22"/>
          <w:szCs w:val="22"/>
        </w:rPr>
        <w:t>Výstavba nového kampusu na Černé louce</w:t>
      </w:r>
      <w:r w:rsidRPr="00CD1425">
        <w:rPr>
          <w:rFonts w:ascii="Segoe UI" w:hAnsi="Segoe UI" w:cs="Segoe UI"/>
          <w:sz w:val="22"/>
          <w:szCs w:val="22"/>
        </w:rPr>
        <w:t xml:space="preserve">“, která bude financována z prostředků strukturálních fondů EU, </w:t>
      </w:r>
      <w:r w:rsidR="005F181D" w:rsidRPr="00CD1425">
        <w:rPr>
          <w:rFonts w:ascii="Segoe UI" w:hAnsi="Segoe UI" w:cs="Segoe UI"/>
          <w:sz w:val="22"/>
          <w:szCs w:val="22"/>
        </w:rPr>
        <w:t xml:space="preserve">Operační program </w:t>
      </w:r>
      <w:r w:rsidR="006548D3">
        <w:rPr>
          <w:rFonts w:ascii="Segoe UI" w:hAnsi="Segoe UI" w:cs="Segoe UI"/>
          <w:sz w:val="22"/>
          <w:szCs w:val="22"/>
        </w:rPr>
        <w:t xml:space="preserve">Výzkum, </w:t>
      </w:r>
      <w:r w:rsidR="000063CD">
        <w:rPr>
          <w:rFonts w:ascii="Segoe UI" w:hAnsi="Segoe UI" w:cs="Segoe UI"/>
          <w:sz w:val="22"/>
          <w:szCs w:val="22"/>
        </w:rPr>
        <w:t>vývoj</w:t>
      </w:r>
      <w:r w:rsidR="006548D3">
        <w:rPr>
          <w:rFonts w:ascii="Segoe UI" w:hAnsi="Segoe UI" w:cs="Segoe UI"/>
          <w:sz w:val="22"/>
          <w:szCs w:val="22"/>
        </w:rPr>
        <w:t xml:space="preserve"> a vzdělávání</w:t>
      </w:r>
      <w:r w:rsidR="005F181D" w:rsidRPr="00CD1425">
        <w:rPr>
          <w:rFonts w:ascii="Segoe UI" w:hAnsi="Segoe UI" w:cs="Segoe UI"/>
          <w:sz w:val="22"/>
          <w:szCs w:val="22"/>
        </w:rPr>
        <w:t xml:space="preserve"> </w:t>
      </w:r>
      <w:r w:rsidR="005F181D" w:rsidRPr="00CD1425">
        <w:rPr>
          <w:rFonts w:ascii="Segoe UI" w:hAnsi="Segoe UI" w:cs="Segoe UI"/>
          <w:bCs/>
          <w:sz w:val="22"/>
          <w:szCs w:val="22"/>
        </w:rPr>
        <w:t>(dále jen „</w:t>
      </w:r>
      <w:r w:rsidR="005F181D" w:rsidRPr="00CD1425">
        <w:rPr>
          <w:rFonts w:ascii="Segoe UI" w:hAnsi="Segoe UI" w:cs="Segoe UI"/>
          <w:b/>
          <w:bCs/>
          <w:i/>
          <w:sz w:val="22"/>
          <w:szCs w:val="22"/>
        </w:rPr>
        <w:t>OP</w:t>
      </w:r>
      <w:r w:rsidR="006548D3">
        <w:rPr>
          <w:rFonts w:ascii="Segoe UI" w:hAnsi="Segoe UI" w:cs="Segoe UI"/>
          <w:b/>
          <w:bCs/>
          <w:i/>
          <w:sz w:val="22"/>
          <w:szCs w:val="22"/>
        </w:rPr>
        <w:t>VVV</w:t>
      </w:r>
      <w:r w:rsidR="005F181D" w:rsidRPr="00CD1425">
        <w:rPr>
          <w:rFonts w:ascii="Segoe UI" w:hAnsi="Segoe UI" w:cs="Segoe UI"/>
          <w:bCs/>
          <w:sz w:val="22"/>
          <w:szCs w:val="22"/>
        </w:rPr>
        <w:t>“)</w:t>
      </w:r>
      <w:r w:rsidR="00540355" w:rsidRPr="00CD1425">
        <w:rPr>
          <w:rFonts w:ascii="Segoe UI" w:hAnsi="Segoe UI" w:cs="Segoe UI"/>
          <w:bCs/>
          <w:sz w:val="22"/>
          <w:szCs w:val="22"/>
        </w:rPr>
        <w:t xml:space="preserve"> </w:t>
      </w:r>
      <w:r w:rsidR="006548D3">
        <w:rPr>
          <w:rFonts w:ascii="Segoe UI" w:hAnsi="Segoe UI" w:cs="Segoe UI"/>
          <w:bCs/>
          <w:sz w:val="22"/>
          <w:szCs w:val="22"/>
        </w:rPr>
        <w:t>v</w:t>
      </w:r>
      <w:r w:rsidR="004A6ED1">
        <w:rPr>
          <w:rFonts w:ascii="Segoe UI" w:hAnsi="Segoe UI" w:cs="Segoe UI"/>
          <w:bCs/>
          <w:sz w:val="22"/>
          <w:szCs w:val="22"/>
        </w:rPr>
        <w:t> rámci výzvy</w:t>
      </w:r>
      <w:r w:rsidR="000063CD">
        <w:rPr>
          <w:rFonts w:ascii="Segoe UI" w:hAnsi="Segoe UI" w:cs="Segoe UI"/>
          <w:bCs/>
          <w:sz w:val="22"/>
          <w:szCs w:val="22"/>
        </w:rPr>
        <w:t xml:space="preserve"> zaměřené na strukturálně postižené regiony</w:t>
      </w:r>
      <w:r w:rsidR="006548D3">
        <w:rPr>
          <w:rFonts w:ascii="Segoe UI" w:hAnsi="Segoe UI" w:cs="Segoe UI"/>
          <w:bCs/>
          <w:sz w:val="22"/>
          <w:szCs w:val="22"/>
        </w:rPr>
        <w:t>,</w:t>
      </w:r>
      <w:r w:rsidR="002F39B7" w:rsidRPr="00CD1425">
        <w:rPr>
          <w:rFonts w:ascii="Segoe UI" w:hAnsi="Segoe UI" w:cs="Segoe UI"/>
          <w:bCs/>
          <w:sz w:val="22"/>
          <w:szCs w:val="22"/>
        </w:rPr>
        <w:t xml:space="preserve"> </w:t>
      </w:r>
      <w:proofErr w:type="spellStart"/>
      <w:r w:rsidR="00540355" w:rsidRPr="00CD1425">
        <w:rPr>
          <w:rFonts w:ascii="Segoe UI" w:hAnsi="Segoe UI" w:cs="Segoe UI"/>
          <w:bCs/>
          <w:sz w:val="22"/>
          <w:szCs w:val="22"/>
        </w:rPr>
        <w:t>reg</w:t>
      </w:r>
      <w:proofErr w:type="spellEnd"/>
      <w:r w:rsidR="00540355" w:rsidRPr="00CD1425">
        <w:rPr>
          <w:rFonts w:ascii="Segoe UI" w:hAnsi="Segoe UI" w:cs="Segoe UI"/>
          <w:bCs/>
          <w:sz w:val="22"/>
          <w:szCs w:val="22"/>
        </w:rPr>
        <w:t>. č. projektu</w:t>
      </w:r>
      <w:r w:rsidR="00350F3F">
        <w:rPr>
          <w:rFonts w:ascii="Segoe UI" w:hAnsi="Segoe UI" w:cs="Segoe UI"/>
          <w:bCs/>
          <w:sz w:val="22"/>
          <w:szCs w:val="22"/>
        </w:rPr>
        <w:t xml:space="preserve"> s názvem Sport, zdraví a technologie</w:t>
      </w:r>
      <w:r w:rsidR="00540355" w:rsidRPr="00CD1425">
        <w:rPr>
          <w:rFonts w:ascii="Segoe UI" w:hAnsi="Segoe UI" w:cs="Segoe UI"/>
          <w:bCs/>
          <w:sz w:val="22"/>
          <w:szCs w:val="22"/>
        </w:rPr>
        <w:t xml:space="preserve"> </w:t>
      </w:r>
      <w:r w:rsidR="006548D3" w:rsidRPr="007B1B24">
        <w:rPr>
          <w:rFonts w:ascii="Segoe UI" w:hAnsi="Segoe UI" w:cs="Segoe UI"/>
          <w:bCs/>
          <w:sz w:val="22"/>
          <w:szCs w:val="22"/>
        </w:rPr>
        <w:t>„</w:t>
      </w:r>
      <w:r w:rsidR="00350F3F" w:rsidRPr="001E612A">
        <w:rPr>
          <w:rFonts w:ascii="Segoe UI" w:hAnsi="Segoe UI" w:cs="Segoe UI"/>
          <w:bCs/>
          <w:sz w:val="22"/>
          <w:szCs w:val="22"/>
        </w:rPr>
        <w:t>CZ.02.2.67/0.0/0.0/18_059/001018</w:t>
      </w:r>
      <w:r w:rsidR="00350F3F">
        <w:rPr>
          <w:rFonts w:ascii="Segoe UI" w:hAnsi="Segoe UI" w:cs="Segoe UI"/>
          <w:bCs/>
          <w:sz w:val="22"/>
          <w:szCs w:val="22"/>
        </w:rPr>
        <w:t>3</w:t>
      </w:r>
      <w:r w:rsidR="006548D3" w:rsidRPr="001E612A">
        <w:rPr>
          <w:rFonts w:ascii="Segoe UI" w:hAnsi="Segoe UI" w:cs="Segoe UI"/>
          <w:bCs/>
          <w:sz w:val="22"/>
          <w:szCs w:val="22"/>
        </w:rPr>
        <w:t>“</w:t>
      </w:r>
      <w:r w:rsidR="00350F3F">
        <w:rPr>
          <w:rFonts w:ascii="Segoe UI" w:hAnsi="Segoe UI" w:cs="Segoe UI"/>
          <w:bCs/>
          <w:sz w:val="22"/>
          <w:szCs w:val="22"/>
        </w:rPr>
        <w:t xml:space="preserve"> a </w:t>
      </w:r>
      <w:proofErr w:type="spellStart"/>
      <w:r w:rsidR="00350F3F">
        <w:rPr>
          <w:rFonts w:ascii="Segoe UI" w:hAnsi="Segoe UI" w:cs="Segoe UI"/>
          <w:bCs/>
          <w:sz w:val="22"/>
          <w:szCs w:val="22"/>
        </w:rPr>
        <w:t>reg</w:t>
      </w:r>
      <w:proofErr w:type="spellEnd"/>
      <w:r w:rsidR="00350F3F">
        <w:rPr>
          <w:rFonts w:ascii="Segoe UI" w:hAnsi="Segoe UI" w:cs="Segoe UI"/>
          <w:bCs/>
          <w:sz w:val="22"/>
          <w:szCs w:val="22"/>
        </w:rPr>
        <w:t>. č. projektu s názvem Klastr umění a designu „</w:t>
      </w:r>
      <w:r w:rsidR="00350F3F" w:rsidRPr="001E612A">
        <w:rPr>
          <w:rFonts w:ascii="Segoe UI" w:hAnsi="Segoe UI" w:cs="Segoe UI"/>
          <w:bCs/>
          <w:sz w:val="22"/>
          <w:szCs w:val="22"/>
        </w:rPr>
        <w:t>CZ.02.2.67/0.0/0.0/18_059/0010184”</w:t>
      </w:r>
      <w:r w:rsidR="009141E2" w:rsidRPr="00CD1425" w:rsidDel="006548D3">
        <w:rPr>
          <w:rFonts w:ascii="Segoe UI" w:hAnsi="Segoe UI" w:cs="Segoe UI"/>
          <w:sz w:val="22"/>
          <w:szCs w:val="22"/>
        </w:rPr>
        <w:t xml:space="preserve"> </w:t>
      </w:r>
      <w:r w:rsidR="009141E2">
        <w:rPr>
          <w:rFonts w:ascii="Segoe UI" w:hAnsi="Segoe UI" w:cs="Segoe UI"/>
          <w:sz w:val="22"/>
          <w:szCs w:val="22"/>
        </w:rPr>
        <w:t>(</w:t>
      </w:r>
      <w:r w:rsidRPr="00CD1425">
        <w:rPr>
          <w:rFonts w:ascii="Segoe UI" w:hAnsi="Segoe UI" w:cs="Segoe UI"/>
          <w:sz w:val="22"/>
          <w:szCs w:val="22"/>
        </w:rPr>
        <w:t>dále jen „</w:t>
      </w:r>
      <w:r w:rsidRPr="00CD1425">
        <w:rPr>
          <w:rFonts w:ascii="Segoe UI" w:hAnsi="Segoe UI" w:cs="Segoe UI"/>
          <w:b/>
          <w:i/>
          <w:sz w:val="22"/>
          <w:szCs w:val="22"/>
        </w:rPr>
        <w:t>Projekt</w:t>
      </w:r>
      <w:r w:rsidR="00A53885">
        <w:rPr>
          <w:rFonts w:ascii="Segoe UI" w:hAnsi="Segoe UI" w:cs="Segoe UI"/>
          <w:b/>
          <w:i/>
          <w:sz w:val="22"/>
          <w:szCs w:val="22"/>
        </w:rPr>
        <w:t>y</w:t>
      </w:r>
      <w:r w:rsidRPr="00CD1425">
        <w:rPr>
          <w:rFonts w:ascii="Segoe UI" w:hAnsi="Segoe UI" w:cs="Segoe UI"/>
          <w:sz w:val="22"/>
          <w:szCs w:val="22"/>
        </w:rPr>
        <w:t>“)</w:t>
      </w:r>
      <w:r w:rsidR="009141E2">
        <w:rPr>
          <w:rFonts w:ascii="Segoe UI" w:hAnsi="Segoe UI" w:cs="Segoe UI"/>
          <w:sz w:val="22"/>
          <w:szCs w:val="22"/>
        </w:rPr>
        <w:t>,</w:t>
      </w:r>
      <w:bookmarkEnd w:id="0"/>
      <w:r w:rsidR="009141E2">
        <w:rPr>
          <w:rFonts w:ascii="Segoe UI" w:hAnsi="Segoe UI" w:cs="Segoe UI"/>
          <w:sz w:val="22"/>
          <w:szCs w:val="22"/>
        </w:rPr>
        <w:t xml:space="preserve"> přičemž v rámci budovy Univerzitního zázemí sportu a behaviorálního zdraví Objednatel hodlá realizovat výstavbu podzemn</w:t>
      </w:r>
      <w:r w:rsidR="00E962C3">
        <w:rPr>
          <w:rFonts w:ascii="Segoe UI" w:hAnsi="Segoe UI" w:cs="Segoe UI"/>
          <w:sz w:val="22"/>
          <w:szCs w:val="22"/>
        </w:rPr>
        <w:t>í</w:t>
      </w:r>
      <w:r w:rsidR="009141E2">
        <w:rPr>
          <w:rFonts w:ascii="Segoe UI" w:hAnsi="Segoe UI" w:cs="Segoe UI"/>
          <w:sz w:val="22"/>
          <w:szCs w:val="22"/>
        </w:rPr>
        <w:t xml:space="preserve"> garáž</w:t>
      </w:r>
      <w:r w:rsidR="00E962C3">
        <w:rPr>
          <w:rFonts w:ascii="Segoe UI" w:hAnsi="Segoe UI" w:cs="Segoe UI"/>
          <w:sz w:val="22"/>
          <w:szCs w:val="22"/>
        </w:rPr>
        <w:t>e</w:t>
      </w:r>
      <w:r w:rsidR="009141E2">
        <w:rPr>
          <w:rFonts w:ascii="Segoe UI" w:hAnsi="Segoe UI" w:cs="Segoe UI"/>
          <w:sz w:val="22"/>
          <w:szCs w:val="22"/>
        </w:rPr>
        <w:t>, která bude financována z vlastních prostředků SMO</w:t>
      </w:r>
      <w:r w:rsidR="00066D6D">
        <w:rPr>
          <w:rFonts w:ascii="Segoe UI" w:hAnsi="Segoe UI" w:cs="Segoe UI"/>
          <w:sz w:val="22"/>
          <w:szCs w:val="22"/>
        </w:rPr>
        <w:t>, přičemž SMO má ve vztahu k uvedené části plnění zřízeno na základě smlouvy mezi OU a SMO právo stavby.</w:t>
      </w:r>
    </w:p>
    <w:p w:rsidR="00444C49" w:rsidRDefault="00097C38"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V rámci Projekt</w:t>
      </w:r>
      <w:r w:rsidR="00A53885">
        <w:rPr>
          <w:rFonts w:ascii="Segoe UI" w:hAnsi="Segoe UI" w:cs="Segoe UI"/>
          <w:sz w:val="22"/>
          <w:szCs w:val="22"/>
        </w:rPr>
        <w:t>ů</w:t>
      </w:r>
      <w:r w:rsidRPr="00554D19">
        <w:rPr>
          <w:rFonts w:ascii="Segoe UI" w:hAnsi="Segoe UI" w:cs="Segoe UI"/>
          <w:sz w:val="22"/>
          <w:szCs w:val="22"/>
        </w:rPr>
        <w:t xml:space="preserve"> </w:t>
      </w:r>
      <w:r w:rsidR="00540355" w:rsidRPr="00554D19">
        <w:rPr>
          <w:rFonts w:ascii="Segoe UI" w:hAnsi="Segoe UI" w:cs="Segoe UI"/>
          <w:sz w:val="22"/>
          <w:szCs w:val="22"/>
        </w:rPr>
        <w:t>m</w:t>
      </w:r>
      <w:r w:rsidR="004F2D3A">
        <w:rPr>
          <w:rFonts w:ascii="Segoe UI" w:hAnsi="Segoe UI" w:cs="Segoe UI"/>
          <w:sz w:val="22"/>
          <w:szCs w:val="22"/>
        </w:rPr>
        <w:t>á</w:t>
      </w:r>
      <w:r w:rsidR="00540355" w:rsidRPr="00554D19">
        <w:rPr>
          <w:rFonts w:ascii="Segoe UI" w:hAnsi="Segoe UI" w:cs="Segoe UI"/>
          <w:sz w:val="22"/>
          <w:szCs w:val="22"/>
        </w:rPr>
        <w:t xml:space="preserve"> být</w:t>
      </w:r>
      <w:r w:rsidRPr="00554D19">
        <w:rPr>
          <w:rFonts w:ascii="Segoe UI" w:hAnsi="Segoe UI" w:cs="Segoe UI"/>
          <w:sz w:val="22"/>
          <w:szCs w:val="22"/>
        </w:rPr>
        <w:t xml:space="preserve"> </w:t>
      </w:r>
      <w:r w:rsidR="004F2D3A">
        <w:rPr>
          <w:rFonts w:ascii="Segoe UI" w:hAnsi="Segoe UI" w:cs="Segoe UI"/>
          <w:sz w:val="22"/>
          <w:szCs w:val="22"/>
        </w:rPr>
        <w:t>postaven kampus</w:t>
      </w:r>
      <w:r w:rsidRPr="00554D19">
        <w:rPr>
          <w:rFonts w:ascii="Segoe UI" w:hAnsi="Segoe UI" w:cs="Segoe UI"/>
          <w:sz w:val="22"/>
          <w:szCs w:val="22"/>
        </w:rPr>
        <w:t xml:space="preserve"> </w:t>
      </w:r>
      <w:r w:rsidR="004F2D3A">
        <w:rPr>
          <w:rFonts w:ascii="Segoe UI" w:hAnsi="Segoe UI" w:cs="Segoe UI"/>
          <w:sz w:val="22"/>
          <w:szCs w:val="22"/>
        </w:rPr>
        <w:t>OU na Černé Louce v Ostravě, který zahrnuje výstavbu</w:t>
      </w:r>
      <w:r w:rsidR="002810ED">
        <w:rPr>
          <w:rFonts w:ascii="Segoe UI" w:hAnsi="Segoe UI" w:cs="Segoe UI"/>
          <w:sz w:val="22"/>
          <w:szCs w:val="22"/>
        </w:rPr>
        <w:t xml:space="preserve"> </w:t>
      </w:r>
    </w:p>
    <w:p w:rsidR="00444C49" w:rsidRPr="00D42CF3" w:rsidRDefault="002810ED" w:rsidP="00D42CF3">
      <w:pPr>
        <w:pStyle w:val="Odstavecseseznamem"/>
        <w:numPr>
          <w:ilvl w:val="6"/>
          <w:numId w:val="42"/>
        </w:numPr>
        <w:tabs>
          <w:tab w:val="clear" w:pos="2520"/>
          <w:tab w:val="num" w:pos="993"/>
        </w:tabs>
        <w:spacing w:after="120" w:line="264" w:lineRule="auto"/>
        <w:ind w:hanging="2236"/>
        <w:jc w:val="both"/>
        <w:rPr>
          <w:rFonts w:ascii="Segoe UI" w:hAnsi="Segoe UI" w:cs="Segoe UI"/>
          <w:sz w:val="22"/>
          <w:szCs w:val="22"/>
        </w:rPr>
      </w:pPr>
      <w:r w:rsidRPr="00D42CF3">
        <w:rPr>
          <w:rFonts w:ascii="Segoe UI" w:hAnsi="Segoe UI" w:cs="Segoe UI"/>
          <w:sz w:val="22"/>
          <w:szCs w:val="22"/>
        </w:rPr>
        <w:lastRenderedPageBreak/>
        <w:t>budovy sloužící jako</w:t>
      </w:r>
      <w:r w:rsidR="0053575F" w:rsidRPr="00D42CF3">
        <w:rPr>
          <w:rFonts w:ascii="Segoe UI" w:hAnsi="Segoe UI" w:cs="Segoe UI"/>
          <w:sz w:val="22"/>
          <w:szCs w:val="22"/>
        </w:rPr>
        <w:t xml:space="preserve"> </w:t>
      </w:r>
      <w:r w:rsidR="000D0C54" w:rsidRPr="00D42CF3">
        <w:rPr>
          <w:rFonts w:ascii="Segoe UI" w:hAnsi="Segoe UI" w:cs="Segoe UI"/>
          <w:sz w:val="22"/>
          <w:szCs w:val="22"/>
        </w:rPr>
        <w:t>U</w:t>
      </w:r>
      <w:r w:rsidR="0053575F" w:rsidRPr="00D42CF3">
        <w:rPr>
          <w:rFonts w:ascii="Segoe UI" w:hAnsi="Segoe UI" w:cs="Segoe UI"/>
          <w:sz w:val="22"/>
          <w:szCs w:val="22"/>
        </w:rPr>
        <w:t>niverzitní</w:t>
      </w:r>
      <w:r w:rsidR="004F2D3A" w:rsidRPr="00D42CF3">
        <w:rPr>
          <w:rFonts w:ascii="Segoe UI" w:hAnsi="Segoe UI" w:cs="Segoe UI"/>
          <w:sz w:val="22"/>
          <w:szCs w:val="22"/>
        </w:rPr>
        <w:t xml:space="preserve"> zázemí </w:t>
      </w:r>
      <w:r w:rsidR="00FC4CAC" w:rsidRPr="00D42CF3">
        <w:rPr>
          <w:rFonts w:ascii="Segoe UI" w:hAnsi="Segoe UI" w:cs="Segoe UI"/>
          <w:sz w:val="22"/>
          <w:szCs w:val="22"/>
        </w:rPr>
        <w:t>sportu a behaviorálního zdraví</w:t>
      </w:r>
      <w:r w:rsidRPr="00D42CF3">
        <w:rPr>
          <w:rFonts w:ascii="Segoe UI" w:hAnsi="Segoe UI" w:cs="Segoe UI"/>
          <w:sz w:val="22"/>
          <w:szCs w:val="22"/>
        </w:rPr>
        <w:t>,</w:t>
      </w:r>
    </w:p>
    <w:p w:rsidR="00D2233D" w:rsidRPr="002D59E0" w:rsidRDefault="008D214C"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B255E4">
        <w:rPr>
          <w:rFonts w:ascii="Segoe UI" w:hAnsi="Segoe UI" w:cs="Segoe UI"/>
          <w:sz w:val="22"/>
          <w:szCs w:val="22"/>
        </w:rPr>
        <w:t>Nové</w:t>
      </w:r>
      <w:r w:rsidR="002810ED" w:rsidRPr="00B255E4">
        <w:rPr>
          <w:rFonts w:ascii="Segoe UI" w:hAnsi="Segoe UI" w:cs="Segoe UI"/>
          <w:sz w:val="22"/>
          <w:szCs w:val="22"/>
        </w:rPr>
        <w:t xml:space="preserve"> budovy</w:t>
      </w:r>
      <w:r w:rsidR="00FC4CAC" w:rsidRPr="00B255E4">
        <w:rPr>
          <w:rFonts w:ascii="Segoe UI" w:hAnsi="Segoe UI" w:cs="Segoe UI"/>
          <w:sz w:val="22"/>
          <w:szCs w:val="22"/>
        </w:rPr>
        <w:t xml:space="preserve"> fakulty umění</w:t>
      </w:r>
      <w:r w:rsidR="002810ED" w:rsidRPr="00B255E4">
        <w:rPr>
          <w:rFonts w:ascii="Segoe UI" w:hAnsi="Segoe UI" w:cs="Segoe UI"/>
          <w:sz w:val="22"/>
          <w:szCs w:val="22"/>
        </w:rPr>
        <w:t xml:space="preserve"> </w:t>
      </w:r>
      <w:r w:rsidR="00E52CAF" w:rsidRPr="00B255E4">
        <w:rPr>
          <w:rFonts w:ascii="Segoe UI" w:hAnsi="Segoe UI" w:cs="Segoe UI"/>
          <w:sz w:val="22"/>
          <w:szCs w:val="22"/>
        </w:rPr>
        <w:t xml:space="preserve">sloužící </w:t>
      </w:r>
      <w:r w:rsidR="00B255E4">
        <w:rPr>
          <w:rFonts w:ascii="Segoe UI" w:hAnsi="Segoe UI" w:cs="Segoe UI"/>
          <w:sz w:val="22"/>
          <w:szCs w:val="22"/>
        </w:rPr>
        <w:t xml:space="preserve">jako </w:t>
      </w:r>
      <w:r w:rsidR="00B255E4" w:rsidRPr="002D59E0">
        <w:rPr>
          <w:rFonts w:ascii="Segoe UI" w:hAnsi="Segoe UI" w:cs="Segoe UI"/>
          <w:sz w:val="22"/>
          <w:szCs w:val="22"/>
        </w:rPr>
        <w:t>zázemí pro centrum digitálních technologií, hudební produkci a multimédia</w:t>
      </w:r>
      <w:r w:rsidR="00D2233D" w:rsidRPr="002D59E0">
        <w:rPr>
          <w:rFonts w:ascii="Segoe UI" w:hAnsi="Segoe UI" w:cs="Segoe UI"/>
          <w:sz w:val="22"/>
          <w:szCs w:val="22"/>
        </w:rPr>
        <w:t>,</w:t>
      </w:r>
    </w:p>
    <w:p w:rsidR="0064446E" w:rsidRPr="00B255E4" w:rsidRDefault="00D2233D"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2D59E0">
        <w:rPr>
          <w:rFonts w:ascii="Segoe UI" w:hAnsi="Segoe UI" w:cs="Segoe UI"/>
          <w:sz w:val="22"/>
          <w:szCs w:val="22"/>
        </w:rPr>
        <w:t>S</w:t>
      </w:r>
      <w:r w:rsidR="002810ED" w:rsidRPr="00B255E4">
        <w:rPr>
          <w:rFonts w:ascii="Segoe UI" w:hAnsi="Segoe UI" w:cs="Segoe UI"/>
          <w:sz w:val="22"/>
          <w:szCs w:val="22"/>
        </w:rPr>
        <w:t>ouvisející úpravy areálu</w:t>
      </w:r>
      <w:r w:rsidR="008D214C" w:rsidRPr="00B255E4">
        <w:rPr>
          <w:rFonts w:ascii="Segoe UI" w:hAnsi="Segoe UI" w:cs="Segoe UI"/>
          <w:sz w:val="22"/>
          <w:szCs w:val="22"/>
        </w:rPr>
        <w:t xml:space="preserve">, </w:t>
      </w:r>
    </w:p>
    <w:p w:rsidR="00444C49" w:rsidRPr="008E277C" w:rsidRDefault="008D214C" w:rsidP="008E277C">
      <w:pPr>
        <w:spacing w:after="120" w:line="264" w:lineRule="auto"/>
        <w:ind w:left="284"/>
        <w:jc w:val="both"/>
        <w:rPr>
          <w:rFonts w:ascii="Segoe UI" w:hAnsi="Segoe UI" w:cs="Segoe UI"/>
          <w:sz w:val="22"/>
          <w:szCs w:val="22"/>
        </w:rPr>
      </w:pPr>
      <w:r w:rsidRPr="008E277C">
        <w:rPr>
          <w:rFonts w:ascii="Segoe UI" w:hAnsi="Segoe UI" w:cs="Segoe UI"/>
          <w:sz w:val="22"/>
          <w:szCs w:val="22"/>
        </w:rPr>
        <w:t xml:space="preserve">přičemž v rámci budovy Univerzitního zázemí sportu a behaviorálního zdraví Objednatel hodlá realizovat výstavbu </w:t>
      </w:r>
    </w:p>
    <w:p w:rsidR="00444C49" w:rsidRDefault="008D214C"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D42CF3">
        <w:rPr>
          <w:rFonts w:ascii="Segoe UI" w:hAnsi="Segoe UI" w:cs="Segoe UI"/>
          <w:sz w:val="22"/>
          <w:szCs w:val="22"/>
        </w:rPr>
        <w:t>podzemní garáž</w:t>
      </w:r>
      <w:r w:rsidR="00E962C3" w:rsidRPr="00D42CF3">
        <w:rPr>
          <w:rFonts w:ascii="Segoe UI" w:hAnsi="Segoe UI" w:cs="Segoe UI"/>
          <w:sz w:val="22"/>
          <w:szCs w:val="22"/>
        </w:rPr>
        <w:t>e</w:t>
      </w:r>
      <w:r w:rsidR="004F2D3A" w:rsidRPr="00D42CF3">
        <w:rPr>
          <w:rFonts w:ascii="Segoe UI" w:hAnsi="Segoe UI" w:cs="Segoe UI"/>
          <w:sz w:val="22"/>
          <w:szCs w:val="22"/>
        </w:rPr>
        <w:t xml:space="preserve"> </w:t>
      </w:r>
    </w:p>
    <w:p w:rsidR="00097C38" w:rsidRPr="00D42CF3" w:rsidRDefault="00097C38" w:rsidP="00D42CF3">
      <w:pPr>
        <w:pStyle w:val="Odstavecseseznamem"/>
        <w:spacing w:after="120" w:line="264" w:lineRule="auto"/>
        <w:ind w:left="993"/>
        <w:jc w:val="both"/>
        <w:rPr>
          <w:rFonts w:ascii="Segoe UI" w:hAnsi="Segoe UI" w:cs="Segoe UI"/>
          <w:sz w:val="22"/>
          <w:szCs w:val="22"/>
        </w:rPr>
      </w:pPr>
      <w:r w:rsidRPr="00D42CF3">
        <w:rPr>
          <w:rFonts w:ascii="Segoe UI" w:hAnsi="Segoe UI" w:cs="Segoe UI"/>
          <w:sz w:val="22"/>
          <w:szCs w:val="22"/>
        </w:rPr>
        <w:t xml:space="preserve">(dále </w:t>
      </w:r>
      <w:r w:rsidR="00444C49">
        <w:rPr>
          <w:rFonts w:ascii="Segoe UI" w:hAnsi="Segoe UI" w:cs="Segoe UI"/>
          <w:sz w:val="22"/>
          <w:szCs w:val="22"/>
        </w:rPr>
        <w:t xml:space="preserve">souhrnně </w:t>
      </w:r>
      <w:r w:rsidRPr="00D42CF3">
        <w:rPr>
          <w:rFonts w:ascii="Segoe UI" w:hAnsi="Segoe UI" w:cs="Segoe UI"/>
          <w:sz w:val="22"/>
          <w:szCs w:val="22"/>
        </w:rPr>
        <w:t>jen „</w:t>
      </w:r>
      <w:r w:rsidRPr="00D42CF3">
        <w:rPr>
          <w:rFonts w:ascii="Segoe UI" w:hAnsi="Segoe UI" w:cs="Segoe UI"/>
          <w:b/>
          <w:i/>
          <w:sz w:val="22"/>
          <w:szCs w:val="22"/>
        </w:rPr>
        <w:t>Stavba</w:t>
      </w:r>
      <w:r w:rsidRPr="00D42CF3">
        <w:rPr>
          <w:rFonts w:ascii="Segoe UI" w:hAnsi="Segoe UI" w:cs="Segoe UI"/>
          <w:sz w:val="22"/>
          <w:szCs w:val="22"/>
        </w:rPr>
        <w:t>“).</w:t>
      </w:r>
    </w:p>
    <w:p w:rsidR="00097C38" w:rsidRDefault="00097C38"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D1F14">
        <w:rPr>
          <w:rFonts w:ascii="Segoe UI" w:hAnsi="Segoe UI" w:cs="Segoe UI"/>
          <w:sz w:val="22"/>
          <w:szCs w:val="22"/>
        </w:rPr>
        <w:t>S ohledem na výše uvedené skutečnosti je účelem této smlouvy uspokojení potřeby Objednatele spočívající v</w:t>
      </w:r>
      <w:r w:rsidR="00540355" w:rsidRPr="00E97270">
        <w:rPr>
          <w:rFonts w:ascii="Segoe UI" w:hAnsi="Segoe UI" w:cs="Segoe UI"/>
          <w:sz w:val="22"/>
          <w:szCs w:val="22"/>
        </w:rPr>
        <w:t xml:space="preserve"> získání </w:t>
      </w:r>
      <w:r w:rsidR="005F2DD5" w:rsidRPr="00E97270">
        <w:rPr>
          <w:rFonts w:ascii="Segoe UI" w:hAnsi="Segoe UI" w:cs="Segoe UI"/>
          <w:sz w:val="22"/>
          <w:szCs w:val="22"/>
        </w:rPr>
        <w:t xml:space="preserve">plně </w:t>
      </w:r>
      <w:r w:rsidR="00540355" w:rsidRPr="005D1F14">
        <w:rPr>
          <w:rFonts w:ascii="Segoe UI" w:hAnsi="Segoe UI" w:cs="Segoe UI"/>
          <w:sz w:val="22"/>
          <w:szCs w:val="22"/>
        </w:rPr>
        <w:t>funkční</w:t>
      </w:r>
      <w:r w:rsidR="002810ED" w:rsidRPr="005D1F14">
        <w:rPr>
          <w:rFonts w:ascii="Segoe UI" w:hAnsi="Segoe UI" w:cs="Segoe UI"/>
          <w:sz w:val="22"/>
          <w:szCs w:val="22"/>
        </w:rPr>
        <w:t>ho</w:t>
      </w:r>
      <w:r w:rsidR="00540355" w:rsidRPr="005D1F14">
        <w:rPr>
          <w:rFonts w:ascii="Segoe UI" w:hAnsi="Segoe UI" w:cs="Segoe UI"/>
          <w:sz w:val="22"/>
          <w:szCs w:val="22"/>
        </w:rPr>
        <w:t xml:space="preserve"> </w:t>
      </w:r>
      <w:r w:rsidR="002810ED" w:rsidRPr="005D1F14">
        <w:rPr>
          <w:rFonts w:ascii="Segoe UI" w:hAnsi="Segoe UI" w:cs="Segoe UI"/>
          <w:sz w:val="22"/>
          <w:szCs w:val="22"/>
        </w:rPr>
        <w:t>univerzitního areálu</w:t>
      </w:r>
      <w:r w:rsidR="00E97270">
        <w:rPr>
          <w:rFonts w:ascii="Segoe UI" w:hAnsi="Segoe UI" w:cs="Segoe UI"/>
          <w:sz w:val="22"/>
          <w:szCs w:val="22"/>
        </w:rPr>
        <w:t>.</w:t>
      </w:r>
    </w:p>
    <w:p w:rsidR="00E97270" w:rsidRPr="005D1F14" w:rsidRDefault="00E97270"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8E277C">
        <w:rPr>
          <w:rFonts w:ascii="Segoe UI" w:hAnsi="Segoe UI" w:cs="Segoe UI"/>
          <w:noProof/>
          <w:color w:val="000000"/>
          <w:sz w:val="22"/>
          <w:szCs w:val="22"/>
        </w:rPr>
        <w:t>OU, resp. TDI zajištěný ze strany O</w:t>
      </w:r>
      <w:r w:rsidR="008A020E">
        <w:rPr>
          <w:rFonts w:ascii="Segoe UI" w:hAnsi="Segoe UI" w:cs="Segoe UI"/>
          <w:noProof/>
          <w:color w:val="000000"/>
          <w:sz w:val="22"/>
          <w:szCs w:val="22"/>
        </w:rPr>
        <w:t>U</w:t>
      </w:r>
      <w:r w:rsidR="00074AD1" w:rsidRPr="008E277C">
        <w:rPr>
          <w:rFonts w:ascii="Segoe UI" w:hAnsi="Segoe UI" w:cs="Segoe UI"/>
          <w:noProof/>
          <w:color w:val="000000"/>
          <w:sz w:val="22"/>
          <w:szCs w:val="22"/>
        </w:rPr>
        <w:t>,</w:t>
      </w:r>
      <w:r w:rsidRPr="008E277C">
        <w:rPr>
          <w:rFonts w:ascii="Segoe UI" w:hAnsi="Segoe UI" w:cs="Segoe UI"/>
          <w:noProof/>
          <w:color w:val="000000"/>
          <w:sz w:val="22"/>
          <w:szCs w:val="22"/>
        </w:rPr>
        <w:t xml:space="preserve"> je oprávněn</w:t>
      </w:r>
      <w:r w:rsidR="00074AD1" w:rsidRPr="008E277C">
        <w:rPr>
          <w:rFonts w:ascii="Segoe UI" w:hAnsi="Segoe UI" w:cs="Segoe UI"/>
          <w:noProof/>
          <w:color w:val="000000"/>
          <w:sz w:val="22"/>
          <w:szCs w:val="22"/>
        </w:rPr>
        <w:t>/a</w:t>
      </w:r>
      <w:r w:rsidRPr="008E277C">
        <w:rPr>
          <w:rFonts w:ascii="Segoe UI" w:hAnsi="Segoe UI" w:cs="Segoe UI"/>
          <w:noProof/>
          <w:color w:val="000000"/>
          <w:sz w:val="22"/>
          <w:szCs w:val="22"/>
        </w:rPr>
        <w:t xml:space="preserve"> rozhodovat ve vztahu ke všem objektům realizovaným v rámci Stavby, není-li dále stanoveno či účastníky na straně Objednatele následně dohodnuto jinak. Taková pravomoc OU, resp. TDI se vztahuje také na schvalování faktur a přebírání </w:t>
      </w:r>
      <w:r w:rsidR="0084022F" w:rsidRPr="008E277C">
        <w:rPr>
          <w:rFonts w:ascii="Segoe UI" w:hAnsi="Segoe UI" w:cs="Segoe UI"/>
          <w:noProof/>
          <w:color w:val="000000"/>
          <w:sz w:val="22"/>
          <w:szCs w:val="22"/>
        </w:rPr>
        <w:t>díla</w:t>
      </w:r>
      <w:r w:rsidRPr="008E277C">
        <w:rPr>
          <w:rFonts w:ascii="Segoe UI" w:hAnsi="Segoe UI" w:cs="Segoe UI"/>
          <w:noProof/>
          <w:color w:val="000000"/>
          <w:sz w:val="22"/>
          <w:szCs w:val="22"/>
        </w:rPr>
        <w:t>. Pojistné smlouvy dle</w:t>
      </w:r>
      <w:r w:rsidR="006F769A" w:rsidRPr="008E277C">
        <w:rPr>
          <w:rFonts w:ascii="Segoe UI" w:hAnsi="Segoe UI" w:cs="Segoe UI"/>
          <w:noProof/>
          <w:color w:val="000000"/>
          <w:sz w:val="22"/>
          <w:szCs w:val="22"/>
        </w:rPr>
        <w:t xml:space="preserve"> </w:t>
      </w:r>
      <w:r w:rsidR="0046577B" w:rsidRPr="008E277C">
        <w:rPr>
          <w:rFonts w:ascii="Segoe UI" w:hAnsi="Segoe UI" w:cs="Segoe UI"/>
          <w:noProof/>
          <w:color w:val="000000"/>
          <w:sz w:val="22"/>
          <w:szCs w:val="22"/>
        </w:rPr>
        <w:t>čl</w:t>
      </w:r>
      <w:r w:rsidR="006F769A" w:rsidRPr="008E277C">
        <w:rPr>
          <w:rFonts w:ascii="Segoe UI" w:hAnsi="Segoe UI" w:cs="Segoe UI"/>
          <w:noProof/>
          <w:color w:val="000000"/>
          <w:sz w:val="22"/>
          <w:szCs w:val="22"/>
        </w:rPr>
        <w:t>.</w:t>
      </w:r>
      <w:r w:rsidRPr="008E277C">
        <w:rPr>
          <w:rFonts w:ascii="Segoe UI" w:hAnsi="Segoe UI" w:cs="Segoe UI"/>
          <w:noProof/>
          <w:color w:val="000000"/>
          <w:sz w:val="22"/>
          <w:szCs w:val="22"/>
        </w:rPr>
        <w:t xml:space="preserve">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_Ref2945799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XII.1</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a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_Ref2945833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XII.2</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smlouvy, stejně jako bankovní záruky dle </w:t>
      </w:r>
      <w:r w:rsidR="0046577B" w:rsidRPr="008E277C">
        <w:rPr>
          <w:rFonts w:ascii="Segoe UI" w:hAnsi="Segoe UI" w:cs="Segoe UI"/>
          <w:noProof/>
          <w:color w:val="000000"/>
          <w:sz w:val="22"/>
          <w:szCs w:val="22"/>
        </w:rPr>
        <w:t>čl</w:t>
      </w:r>
      <w:r w:rsidRPr="008E277C">
        <w:rPr>
          <w:rFonts w:ascii="Segoe UI" w:hAnsi="Segoe UI" w:cs="Segoe UI"/>
          <w:noProof/>
          <w:color w:val="000000"/>
          <w:sz w:val="22"/>
          <w:szCs w:val="22"/>
        </w:rPr>
        <w:t xml:space="preserve">.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_Ref2945901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XIII.6</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a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_Ref2945923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XIII.7</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smlouvy budou předány </w:t>
      </w:r>
      <w:r w:rsidR="006F769A" w:rsidRPr="008E277C">
        <w:rPr>
          <w:rFonts w:ascii="Segoe UI" w:hAnsi="Segoe UI" w:cs="Segoe UI"/>
          <w:noProof/>
          <w:color w:val="000000"/>
          <w:sz w:val="22"/>
          <w:szCs w:val="22"/>
        </w:rPr>
        <w:t>OU</w:t>
      </w:r>
      <w:r w:rsidRPr="008E277C">
        <w:rPr>
          <w:rFonts w:ascii="Segoe UI" w:hAnsi="Segoe UI" w:cs="Segoe UI"/>
          <w:noProof/>
          <w:color w:val="000000"/>
          <w:sz w:val="22"/>
          <w:szCs w:val="22"/>
        </w:rPr>
        <w:t>, kter</w:t>
      </w:r>
      <w:r w:rsidR="006F769A" w:rsidRPr="008E277C">
        <w:rPr>
          <w:rFonts w:ascii="Segoe UI" w:hAnsi="Segoe UI" w:cs="Segoe UI"/>
          <w:noProof/>
          <w:color w:val="000000"/>
          <w:sz w:val="22"/>
          <w:szCs w:val="22"/>
        </w:rPr>
        <w:t>á</w:t>
      </w:r>
      <w:r w:rsidRPr="008E277C">
        <w:rPr>
          <w:rFonts w:ascii="Segoe UI" w:hAnsi="Segoe UI" w:cs="Segoe UI"/>
          <w:noProof/>
          <w:color w:val="000000"/>
          <w:sz w:val="22"/>
          <w:szCs w:val="22"/>
        </w:rPr>
        <w:t xml:space="preserve"> je také oprávněn</w:t>
      </w:r>
      <w:r w:rsidR="006F769A" w:rsidRPr="008E277C">
        <w:rPr>
          <w:rFonts w:ascii="Segoe UI" w:hAnsi="Segoe UI" w:cs="Segoe UI"/>
          <w:noProof/>
          <w:color w:val="000000"/>
          <w:sz w:val="22"/>
          <w:szCs w:val="22"/>
        </w:rPr>
        <w:t>á</w:t>
      </w:r>
      <w:r w:rsidRPr="008E277C">
        <w:rPr>
          <w:rFonts w:ascii="Segoe UI" w:hAnsi="Segoe UI" w:cs="Segoe UI"/>
          <w:noProof/>
          <w:color w:val="000000"/>
          <w:sz w:val="22"/>
          <w:szCs w:val="22"/>
        </w:rPr>
        <w:t xml:space="preserve"> k uplatňování smluvních pokut a vymáhání pohledávek včetně případného nároku na náhradu škody jménem Objednatele za </w:t>
      </w:r>
      <w:r w:rsidR="006F769A" w:rsidRPr="008E277C">
        <w:rPr>
          <w:rFonts w:ascii="Segoe UI" w:hAnsi="Segoe UI" w:cs="Segoe UI"/>
          <w:noProof/>
          <w:color w:val="000000"/>
          <w:sz w:val="22"/>
          <w:szCs w:val="22"/>
        </w:rPr>
        <w:t>oba</w:t>
      </w:r>
      <w:r w:rsidRPr="008E277C">
        <w:rPr>
          <w:rFonts w:ascii="Segoe UI" w:hAnsi="Segoe UI" w:cs="Segoe UI"/>
          <w:noProof/>
          <w:color w:val="000000"/>
          <w:sz w:val="22"/>
          <w:szCs w:val="22"/>
        </w:rPr>
        <w:t xml:space="preserve"> či kteréhokoliv z účastníků na straně Objednatele.</w:t>
      </w:r>
    </w:p>
    <w:p w:rsidR="004C34F5" w:rsidRPr="00554D19" w:rsidRDefault="004C34F5"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bookmarkStart w:id="1" w:name="_Hlk5871322"/>
      <w:r w:rsidRPr="00554D19">
        <w:rPr>
          <w:rFonts w:ascii="Segoe UI" w:hAnsi="Segoe UI" w:cs="Segoe UI"/>
          <w:sz w:val="22"/>
          <w:szCs w:val="22"/>
        </w:rPr>
        <w:t xml:space="preserve">Tato smlouva je uzavřena v návaznosti na výsledek </w:t>
      </w:r>
      <w:r w:rsidR="001177A2" w:rsidRPr="00554D19">
        <w:rPr>
          <w:rFonts w:ascii="Segoe UI" w:hAnsi="Segoe UI" w:cs="Segoe UI"/>
          <w:sz w:val="22"/>
          <w:szCs w:val="22"/>
        </w:rPr>
        <w:t>zadávacího</w:t>
      </w:r>
      <w:r w:rsidRPr="00554D19">
        <w:rPr>
          <w:rFonts w:ascii="Segoe UI" w:hAnsi="Segoe UI" w:cs="Segoe UI"/>
          <w:sz w:val="22"/>
          <w:szCs w:val="22"/>
        </w:rPr>
        <w:t xml:space="preserve"> řízení na veřejnou zakázku s názvem </w:t>
      </w:r>
      <w:r w:rsidR="002810ED" w:rsidRPr="00CD1425">
        <w:rPr>
          <w:rFonts w:ascii="Segoe UI" w:hAnsi="Segoe UI" w:cs="Segoe UI"/>
          <w:sz w:val="22"/>
          <w:szCs w:val="22"/>
        </w:rPr>
        <w:t>„</w:t>
      </w:r>
      <w:r w:rsidR="008D214C" w:rsidRPr="00A31CEC">
        <w:rPr>
          <w:rFonts w:ascii="Segoe UI" w:hAnsi="Segoe UI" w:cs="Segoe UI"/>
          <w:bCs/>
          <w:iCs/>
          <w:sz w:val="22"/>
          <w:szCs w:val="22"/>
        </w:rPr>
        <w:t>Výstavba nového kampusu na Černé louce – Univerzitní zázemí sportu a behaviorálního zdraví a Nová budova fakulty umění</w:t>
      </w:r>
      <w:r w:rsidR="00A72BA2" w:rsidRPr="00554D19">
        <w:rPr>
          <w:rFonts w:ascii="Segoe UI" w:hAnsi="Segoe UI" w:cs="Segoe UI"/>
          <w:sz w:val="22"/>
          <w:szCs w:val="22"/>
        </w:rPr>
        <w:t xml:space="preserve">“ </w:t>
      </w:r>
      <w:r w:rsidRPr="00554D19">
        <w:rPr>
          <w:rFonts w:ascii="Segoe UI" w:hAnsi="Segoe UI" w:cs="Segoe UI"/>
          <w:sz w:val="22"/>
          <w:szCs w:val="22"/>
        </w:rPr>
        <w:t>(dále jen „</w:t>
      </w:r>
      <w:r w:rsidRPr="00554D19">
        <w:rPr>
          <w:rFonts w:ascii="Segoe UI" w:hAnsi="Segoe UI" w:cs="Segoe UI"/>
          <w:b/>
          <w:i/>
          <w:sz w:val="22"/>
          <w:szCs w:val="22"/>
        </w:rPr>
        <w:t>Veřejná zakázka</w:t>
      </w:r>
      <w:r w:rsidRPr="00554D19">
        <w:rPr>
          <w:rFonts w:ascii="Segoe UI" w:hAnsi="Segoe UI" w:cs="Segoe UI"/>
          <w:sz w:val="22"/>
          <w:szCs w:val="22"/>
        </w:rPr>
        <w:t xml:space="preserve">“), které bylo realizováno </w:t>
      </w:r>
      <w:r w:rsidR="002810ED">
        <w:rPr>
          <w:rFonts w:ascii="Segoe UI" w:hAnsi="Segoe UI" w:cs="Segoe UI"/>
          <w:sz w:val="22"/>
          <w:szCs w:val="22"/>
        </w:rPr>
        <w:t>OU</w:t>
      </w:r>
      <w:r w:rsidR="002810ED" w:rsidRPr="00554D19">
        <w:rPr>
          <w:rFonts w:ascii="Segoe UI" w:hAnsi="Segoe UI" w:cs="Segoe UI"/>
          <w:sz w:val="22"/>
          <w:szCs w:val="22"/>
        </w:rPr>
        <w:t xml:space="preserve"> </w:t>
      </w:r>
      <w:r w:rsidRPr="00554D19">
        <w:rPr>
          <w:rFonts w:ascii="Segoe UI" w:hAnsi="Segoe UI" w:cs="Segoe UI"/>
          <w:sz w:val="22"/>
          <w:szCs w:val="22"/>
        </w:rPr>
        <w:t>v</w:t>
      </w:r>
      <w:r w:rsidR="004C3CF0">
        <w:rPr>
          <w:rFonts w:ascii="Segoe UI" w:hAnsi="Segoe UI" w:cs="Segoe UI"/>
          <w:sz w:val="22"/>
          <w:szCs w:val="22"/>
        </w:rPr>
        <w:t> </w:t>
      </w:r>
      <w:r w:rsidRPr="00554D19">
        <w:rPr>
          <w:rFonts w:ascii="Segoe UI" w:hAnsi="Segoe UI" w:cs="Segoe UI"/>
          <w:sz w:val="22"/>
          <w:szCs w:val="22"/>
        </w:rPr>
        <w:t>pozici</w:t>
      </w:r>
      <w:r w:rsidR="004C3CF0">
        <w:rPr>
          <w:rFonts w:ascii="Segoe UI" w:hAnsi="Segoe UI" w:cs="Segoe UI"/>
          <w:sz w:val="22"/>
          <w:szCs w:val="22"/>
        </w:rPr>
        <w:t xml:space="preserve"> centrálního</w:t>
      </w:r>
      <w:r w:rsidR="002810ED">
        <w:rPr>
          <w:rFonts w:ascii="Segoe UI" w:hAnsi="Segoe UI" w:cs="Segoe UI"/>
          <w:sz w:val="22"/>
          <w:szCs w:val="22"/>
        </w:rPr>
        <w:t xml:space="preserve"> </w:t>
      </w:r>
      <w:r w:rsidRPr="00B36E09">
        <w:rPr>
          <w:rFonts w:ascii="Segoe UI" w:hAnsi="Segoe UI" w:cs="Segoe UI"/>
          <w:sz w:val="22"/>
          <w:szCs w:val="22"/>
        </w:rPr>
        <w:t>zadavatele</w:t>
      </w:r>
      <w:r w:rsidR="004C3CF0">
        <w:rPr>
          <w:rFonts w:ascii="Segoe UI" w:hAnsi="Segoe UI" w:cs="Segoe UI"/>
          <w:sz w:val="22"/>
          <w:szCs w:val="22"/>
        </w:rPr>
        <w:t xml:space="preserve"> na účet OU i SMO</w:t>
      </w:r>
      <w:r w:rsidR="00CA0C6E" w:rsidRPr="00554D19">
        <w:rPr>
          <w:rFonts w:ascii="Segoe UI" w:hAnsi="Segoe UI" w:cs="Segoe UI"/>
          <w:sz w:val="22"/>
          <w:szCs w:val="22"/>
        </w:rPr>
        <w:t xml:space="preserve"> </w:t>
      </w:r>
      <w:r w:rsidR="00097C38" w:rsidRPr="00554D19">
        <w:rPr>
          <w:rFonts w:ascii="Segoe UI" w:hAnsi="Segoe UI" w:cs="Segoe UI"/>
          <w:sz w:val="22"/>
          <w:szCs w:val="22"/>
        </w:rPr>
        <w:t xml:space="preserve">podle </w:t>
      </w:r>
      <w:r w:rsidR="00CA0C6E" w:rsidRPr="00554D19">
        <w:rPr>
          <w:rFonts w:ascii="Segoe UI" w:hAnsi="Segoe UI" w:cs="Segoe UI"/>
          <w:sz w:val="22"/>
          <w:szCs w:val="22"/>
        </w:rPr>
        <w:t>zákona č. 134/201</w:t>
      </w:r>
      <w:r w:rsidRPr="00554D19">
        <w:rPr>
          <w:rFonts w:ascii="Segoe UI" w:hAnsi="Segoe UI" w:cs="Segoe UI"/>
          <w:sz w:val="22"/>
          <w:szCs w:val="22"/>
        </w:rPr>
        <w:t>6 Sb., o</w:t>
      </w:r>
      <w:r w:rsidR="00CA0C6E" w:rsidRPr="00554D19">
        <w:rPr>
          <w:rFonts w:ascii="Segoe UI" w:hAnsi="Segoe UI" w:cs="Segoe UI"/>
          <w:sz w:val="22"/>
          <w:szCs w:val="22"/>
        </w:rPr>
        <w:t xml:space="preserve"> zadávání </w:t>
      </w:r>
      <w:r w:rsidRPr="00554D19">
        <w:rPr>
          <w:rFonts w:ascii="Segoe UI" w:hAnsi="Segoe UI" w:cs="Segoe UI"/>
          <w:sz w:val="22"/>
          <w:szCs w:val="22"/>
        </w:rPr>
        <w:t>veřejných zakáz</w:t>
      </w:r>
      <w:r w:rsidR="00283EA8" w:rsidRPr="00554D19">
        <w:rPr>
          <w:rFonts w:ascii="Segoe UI" w:hAnsi="Segoe UI" w:cs="Segoe UI"/>
          <w:sz w:val="22"/>
          <w:szCs w:val="22"/>
        </w:rPr>
        <w:t>ek</w:t>
      </w:r>
      <w:r w:rsidRPr="00554D19">
        <w:rPr>
          <w:rFonts w:ascii="Segoe UI" w:hAnsi="Segoe UI" w:cs="Segoe UI"/>
          <w:sz w:val="22"/>
          <w:szCs w:val="22"/>
        </w:rPr>
        <w:t>, ve znění pozdějších předpisů (dále jen „</w:t>
      </w:r>
      <w:r w:rsidRPr="00554D19">
        <w:rPr>
          <w:rFonts w:ascii="Segoe UI" w:hAnsi="Segoe UI" w:cs="Segoe UI"/>
          <w:b/>
          <w:i/>
          <w:sz w:val="22"/>
          <w:szCs w:val="22"/>
        </w:rPr>
        <w:t>Z</w:t>
      </w:r>
      <w:r w:rsidR="00150833" w:rsidRPr="00554D19">
        <w:rPr>
          <w:rFonts w:ascii="Segoe UI" w:hAnsi="Segoe UI" w:cs="Segoe UI"/>
          <w:b/>
          <w:i/>
          <w:sz w:val="22"/>
          <w:szCs w:val="22"/>
        </w:rPr>
        <w:t>Z</w:t>
      </w:r>
      <w:r w:rsidRPr="00554D19">
        <w:rPr>
          <w:rFonts w:ascii="Segoe UI" w:hAnsi="Segoe UI" w:cs="Segoe UI"/>
          <w:b/>
          <w:i/>
          <w:sz w:val="22"/>
          <w:szCs w:val="22"/>
        </w:rPr>
        <w:t>VZ</w:t>
      </w:r>
      <w:r w:rsidRPr="00554D19">
        <w:rPr>
          <w:rFonts w:ascii="Segoe UI" w:hAnsi="Segoe UI" w:cs="Segoe UI"/>
          <w:sz w:val="22"/>
          <w:szCs w:val="22"/>
        </w:rPr>
        <w:t>“)</w:t>
      </w:r>
      <w:r w:rsidR="00693E57" w:rsidRPr="00554D19">
        <w:rPr>
          <w:rFonts w:ascii="Segoe UI" w:eastAsia="Calibri" w:hAnsi="Segoe UI" w:cs="Segoe UI"/>
          <w:sz w:val="22"/>
          <w:szCs w:val="22"/>
        </w:rPr>
        <w:t>.</w:t>
      </w:r>
      <w:bookmarkEnd w:id="1"/>
    </w:p>
    <w:p w:rsidR="00BE2007" w:rsidRPr="00554D19" w:rsidRDefault="00BE2007"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V této smlouvy. </w:t>
      </w:r>
      <w:r w:rsidR="007E6675" w:rsidRPr="00FE052A">
        <w:rPr>
          <w:rFonts w:ascii="Segoe UI" w:hAnsi="Segoe UI" w:cs="Segoe UI"/>
          <w:sz w:val="22"/>
          <w:szCs w:val="22"/>
        </w:rPr>
        <w:t>Zhotovitel</w:t>
      </w:r>
      <w:r w:rsidR="007E6675">
        <w:rPr>
          <w:rFonts w:ascii="Segoe UI" w:hAnsi="Segoe UI" w:cs="Segoe UI"/>
          <w:sz w:val="22"/>
          <w:szCs w:val="22"/>
        </w:rPr>
        <w:t xml:space="preserve"> dále</w:t>
      </w:r>
      <w:r w:rsidR="007E6675" w:rsidRPr="00FE052A">
        <w:rPr>
          <w:rFonts w:ascii="Segoe UI" w:hAnsi="Segoe UI" w:cs="Segoe UI"/>
          <w:sz w:val="22"/>
          <w:szCs w:val="22"/>
        </w:rPr>
        <w:t xml:space="preserve"> bere na vědomí, že jelikož je </w:t>
      </w:r>
      <w:r w:rsidR="007E6675">
        <w:rPr>
          <w:rFonts w:ascii="Segoe UI" w:hAnsi="Segoe UI" w:cs="Segoe UI"/>
          <w:sz w:val="22"/>
          <w:szCs w:val="22"/>
        </w:rPr>
        <w:t>dílo</w:t>
      </w:r>
      <w:r w:rsidR="007E6675" w:rsidRPr="00FE052A">
        <w:rPr>
          <w:rFonts w:ascii="Segoe UI" w:hAnsi="Segoe UI" w:cs="Segoe UI"/>
          <w:sz w:val="22"/>
          <w:szCs w:val="22"/>
        </w:rPr>
        <w:t xml:space="preserve"> financován</w:t>
      </w:r>
      <w:r w:rsidR="007E6675">
        <w:rPr>
          <w:rFonts w:ascii="Segoe UI" w:hAnsi="Segoe UI" w:cs="Segoe UI"/>
          <w:sz w:val="22"/>
          <w:szCs w:val="22"/>
        </w:rPr>
        <w:t>o</w:t>
      </w:r>
      <w:r w:rsidR="007E6675" w:rsidRPr="00FE052A">
        <w:rPr>
          <w:rFonts w:ascii="Segoe UI" w:hAnsi="Segoe UI" w:cs="Segoe UI"/>
          <w:sz w:val="22"/>
          <w:szCs w:val="22"/>
        </w:rPr>
        <w:t xml:space="preserve"> z prostředků dotace, může mít nesplnění jakékoliv povinnosti Zhotovitele dopad na financování</w:t>
      </w:r>
      <w:r w:rsidR="008A020E">
        <w:rPr>
          <w:rFonts w:ascii="Segoe UI" w:hAnsi="Segoe UI" w:cs="Segoe UI"/>
          <w:sz w:val="22"/>
          <w:szCs w:val="22"/>
        </w:rPr>
        <w:t xml:space="preserve"> Stavby</w:t>
      </w:r>
      <w:r w:rsidR="007E6675" w:rsidRPr="00FE052A">
        <w:rPr>
          <w:rFonts w:ascii="Segoe UI" w:hAnsi="Segoe UI" w:cs="Segoe UI"/>
          <w:sz w:val="22"/>
          <w:szCs w:val="22"/>
        </w:rPr>
        <w:t>. Konstatování výdajů jako nezpůsobilých nebo případné udělení odvodu</w:t>
      </w:r>
      <w:r w:rsidR="007E6675">
        <w:rPr>
          <w:rFonts w:ascii="Segoe UI" w:hAnsi="Segoe UI" w:cs="Segoe UI"/>
          <w:sz w:val="22"/>
          <w:szCs w:val="22"/>
        </w:rPr>
        <w:t>, krácení</w:t>
      </w:r>
      <w:r w:rsidR="007E6675" w:rsidRPr="00FE052A">
        <w:rPr>
          <w:rFonts w:ascii="Segoe UI" w:hAnsi="Segoe UI" w:cs="Segoe UI"/>
          <w:sz w:val="22"/>
          <w:szCs w:val="22"/>
        </w:rPr>
        <w:t xml:space="preserve"> či sankcí v důsledku porušení této povinnosti </w:t>
      </w:r>
      <w:r w:rsidR="008A020E">
        <w:rPr>
          <w:rFonts w:ascii="Segoe UI" w:hAnsi="Segoe UI" w:cs="Segoe UI"/>
          <w:sz w:val="22"/>
          <w:szCs w:val="22"/>
        </w:rPr>
        <w:t xml:space="preserve">ze strany Zhotovitele </w:t>
      </w:r>
      <w:r w:rsidR="007E6675" w:rsidRPr="00FE052A">
        <w:rPr>
          <w:rFonts w:ascii="Segoe UI" w:hAnsi="Segoe UI" w:cs="Segoe UI"/>
          <w:sz w:val="22"/>
          <w:szCs w:val="22"/>
        </w:rPr>
        <w:t xml:space="preserve">bude představovat škodu, </w:t>
      </w:r>
      <w:r w:rsidR="007E6675">
        <w:rPr>
          <w:rFonts w:ascii="Segoe UI" w:hAnsi="Segoe UI" w:cs="Segoe UI"/>
          <w:sz w:val="22"/>
          <w:szCs w:val="22"/>
        </w:rPr>
        <w:t>kterou může Objednatel vymáhat po Zhotoviteli.</w:t>
      </w:r>
    </w:p>
    <w:p w:rsidR="004C34F5" w:rsidRPr="00554D19" w:rsidRDefault="004C34F5"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Pojmy s velkými počátečními písmeny definované v této smlouvě mají význam, jenž je jim ve smlouvě připisován. Pro vyloučení jakýchkoliv pochybností se smluvní strany dále dohodly, že:</w:t>
      </w:r>
    </w:p>
    <w:p w:rsidR="004C34F5" w:rsidRPr="00554D19" w:rsidRDefault="004C34F5" w:rsidP="002F39B7">
      <w:pPr>
        <w:pStyle w:val="Nadpis2"/>
        <w:keepNext w:val="0"/>
        <w:widowControl w:val="0"/>
        <w:numPr>
          <w:ilvl w:val="0"/>
          <w:numId w:val="46"/>
        </w:numPr>
        <w:spacing w:before="0" w:after="120" w:line="264" w:lineRule="auto"/>
        <w:jc w:val="both"/>
        <w:rPr>
          <w:rFonts w:ascii="Segoe UI" w:hAnsi="Segoe UI" w:cs="Segoe UI"/>
          <w:b w:val="0"/>
          <w:i w:val="0"/>
          <w:sz w:val="22"/>
          <w:szCs w:val="22"/>
        </w:rPr>
      </w:pPr>
      <w:bookmarkStart w:id="2" w:name="_Toc335318128"/>
      <w:bookmarkStart w:id="3" w:name="_Toc335318211"/>
      <w:r w:rsidRPr="00554D19">
        <w:rPr>
          <w:rFonts w:ascii="Segoe UI" w:hAnsi="Segoe UI" w:cs="Segoe UI"/>
          <w:b w:val="0"/>
          <w:i w:val="0"/>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2"/>
      <w:bookmarkEnd w:id="3"/>
    </w:p>
    <w:p w:rsidR="004C34F5" w:rsidRPr="00554D19" w:rsidRDefault="00BE2007" w:rsidP="002F39B7">
      <w:pPr>
        <w:numPr>
          <w:ilvl w:val="0"/>
          <w:numId w:val="46"/>
        </w:numPr>
        <w:spacing w:after="120" w:line="264" w:lineRule="auto"/>
        <w:jc w:val="both"/>
        <w:rPr>
          <w:rFonts w:ascii="Segoe UI" w:hAnsi="Segoe UI" w:cs="Segoe UI"/>
          <w:sz w:val="22"/>
          <w:szCs w:val="22"/>
        </w:rPr>
      </w:pPr>
      <w:bookmarkStart w:id="4" w:name="_Toc335318130"/>
      <w:bookmarkStart w:id="5" w:name="_Toc335318213"/>
      <w:r w:rsidRPr="00554D19">
        <w:rPr>
          <w:rFonts w:ascii="Segoe UI" w:hAnsi="Segoe UI" w:cs="Segoe UI"/>
          <w:bCs/>
          <w:sz w:val="22"/>
          <w:szCs w:val="22"/>
        </w:rPr>
        <w:lastRenderedPageBreak/>
        <w:t>Zhotovitel</w:t>
      </w:r>
      <w:r w:rsidR="004C34F5" w:rsidRPr="00554D19">
        <w:rPr>
          <w:rFonts w:ascii="Segoe UI" w:hAnsi="Segoe UI" w:cs="Segoe UI"/>
          <w:bCs/>
          <w:sz w:val="22"/>
          <w:szCs w:val="22"/>
        </w:rPr>
        <w:t xml:space="preserve"> je vázán svou nabídkou předloženou </w:t>
      </w:r>
      <w:r w:rsidRPr="00554D19">
        <w:rPr>
          <w:rFonts w:ascii="Segoe UI" w:hAnsi="Segoe UI" w:cs="Segoe UI"/>
          <w:bCs/>
          <w:sz w:val="22"/>
          <w:szCs w:val="22"/>
        </w:rPr>
        <w:t>Objednatel</w:t>
      </w:r>
      <w:r w:rsidR="004C34F5" w:rsidRPr="00554D19">
        <w:rPr>
          <w:rFonts w:ascii="Segoe UI" w:hAnsi="Segoe UI" w:cs="Segoe UI"/>
          <w:bCs/>
          <w:sz w:val="22"/>
          <w:szCs w:val="22"/>
        </w:rPr>
        <w:t>i v rámci zadávacího řízení na Veřejnou zakázku, která se pro úpravu vzájemných vztahů vyplývajících ze</w:t>
      </w:r>
      <w:r w:rsidR="005F2DD5" w:rsidRPr="00554D19">
        <w:rPr>
          <w:rFonts w:ascii="Segoe UI" w:hAnsi="Segoe UI" w:cs="Segoe UI"/>
          <w:bCs/>
          <w:sz w:val="22"/>
          <w:szCs w:val="22"/>
        </w:rPr>
        <w:t> </w:t>
      </w:r>
      <w:r w:rsidR="004C34F5" w:rsidRPr="00554D19">
        <w:rPr>
          <w:rFonts w:ascii="Segoe UI" w:hAnsi="Segoe UI" w:cs="Segoe UI"/>
          <w:bCs/>
          <w:sz w:val="22"/>
          <w:szCs w:val="22"/>
        </w:rPr>
        <w:t>smlouvy použije subsidiárně</w:t>
      </w:r>
      <w:bookmarkEnd w:id="4"/>
      <w:bookmarkEnd w:id="5"/>
      <w:r w:rsidR="004C34F5" w:rsidRPr="00554D19">
        <w:rPr>
          <w:rFonts w:ascii="Segoe UI" w:hAnsi="Segoe UI" w:cs="Segoe UI"/>
          <w:sz w:val="22"/>
          <w:szCs w:val="22"/>
        </w:rPr>
        <w:t>.</w:t>
      </w:r>
    </w:p>
    <w:p w:rsidR="007B28D1" w:rsidRPr="00554D19" w:rsidRDefault="007B28D1" w:rsidP="002F39B7">
      <w:pPr>
        <w:widowControl w:val="0"/>
        <w:spacing w:after="120" w:line="264" w:lineRule="auto"/>
        <w:jc w:val="center"/>
        <w:rPr>
          <w:rFonts w:ascii="Segoe UI" w:hAnsi="Segoe UI" w:cs="Segoe UI"/>
          <w:b/>
          <w:snapToGrid w:val="0"/>
          <w:sz w:val="22"/>
          <w:szCs w:val="22"/>
        </w:rPr>
      </w:pPr>
    </w:p>
    <w:p w:rsidR="00730938"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Předmět smlouvy </w:t>
      </w:r>
    </w:p>
    <w:p w:rsidR="00E24176" w:rsidRPr="00FE052A" w:rsidRDefault="00730938" w:rsidP="00FE052A">
      <w:pPr>
        <w:widowControl w:val="0"/>
        <w:numPr>
          <w:ilvl w:val="1"/>
          <w:numId w:val="11"/>
        </w:numPr>
        <w:spacing w:after="120" w:line="264" w:lineRule="auto"/>
        <w:ind w:left="426" w:hanging="426"/>
        <w:jc w:val="both"/>
        <w:rPr>
          <w:rFonts w:ascii="Segoe UI" w:hAnsi="Segoe UI" w:cs="Segoe UI"/>
          <w:strike/>
          <w:sz w:val="22"/>
          <w:szCs w:val="22"/>
        </w:rPr>
      </w:pPr>
      <w:r w:rsidRPr="00554D19">
        <w:rPr>
          <w:rFonts w:ascii="Segoe UI" w:hAnsi="Segoe UI" w:cs="Segoe UI"/>
          <w:sz w:val="22"/>
          <w:szCs w:val="22"/>
        </w:rPr>
        <w:t>Předmětem této smlouvy je</w:t>
      </w:r>
      <w:r w:rsidR="00626CCF">
        <w:rPr>
          <w:rFonts w:ascii="Segoe UI" w:hAnsi="Segoe UI" w:cs="Segoe UI"/>
          <w:sz w:val="22"/>
          <w:szCs w:val="22"/>
        </w:rPr>
        <w:t xml:space="preserve"> </w:t>
      </w:r>
      <w:r w:rsidR="00A9408C" w:rsidRPr="00FE052A">
        <w:rPr>
          <w:rFonts w:ascii="Segoe UI" w:hAnsi="Segoe UI" w:cs="Segoe UI"/>
          <w:sz w:val="22"/>
          <w:szCs w:val="22"/>
        </w:rPr>
        <w:t xml:space="preserve">provedení díla, kterým je </w:t>
      </w:r>
      <w:r w:rsidR="00916CB7" w:rsidRPr="00FE052A">
        <w:rPr>
          <w:rFonts w:ascii="Segoe UI" w:hAnsi="Segoe UI" w:cs="Segoe UI"/>
          <w:sz w:val="22"/>
          <w:szCs w:val="22"/>
        </w:rPr>
        <w:t xml:space="preserve">zhotovení </w:t>
      </w:r>
      <w:r w:rsidR="00D51B30" w:rsidRPr="00FE052A">
        <w:rPr>
          <w:rFonts w:ascii="Segoe UI" w:hAnsi="Segoe UI" w:cs="Segoe UI"/>
          <w:sz w:val="22"/>
          <w:szCs w:val="22"/>
        </w:rPr>
        <w:t>Stavby</w:t>
      </w:r>
      <w:r w:rsidR="0046620C" w:rsidRPr="00FE052A">
        <w:rPr>
          <w:rFonts w:ascii="Segoe UI" w:hAnsi="Segoe UI" w:cs="Segoe UI"/>
          <w:sz w:val="22"/>
          <w:szCs w:val="22"/>
        </w:rPr>
        <w:t>.</w:t>
      </w:r>
    </w:p>
    <w:p w:rsidR="00916CB7" w:rsidRPr="00916108" w:rsidRDefault="00916CB7" w:rsidP="002F39B7">
      <w:pPr>
        <w:widowControl w:val="0"/>
        <w:numPr>
          <w:ilvl w:val="1"/>
          <w:numId w:val="11"/>
        </w:numPr>
        <w:spacing w:after="120" w:line="264" w:lineRule="auto"/>
        <w:ind w:left="426" w:hanging="426"/>
        <w:jc w:val="both"/>
        <w:rPr>
          <w:rFonts w:ascii="Segoe UI" w:hAnsi="Segoe UI" w:cs="Segoe UI"/>
          <w:sz w:val="22"/>
          <w:szCs w:val="22"/>
        </w:rPr>
      </w:pPr>
      <w:r w:rsidRPr="00916108">
        <w:rPr>
          <w:rFonts w:ascii="Segoe UI" w:hAnsi="Segoe UI" w:cs="Segoe UI"/>
          <w:sz w:val="22"/>
          <w:szCs w:val="22"/>
        </w:rPr>
        <w:t>Zhotovení</w:t>
      </w:r>
      <w:r w:rsidR="00E24176" w:rsidRPr="00916108">
        <w:rPr>
          <w:rFonts w:ascii="Segoe UI" w:hAnsi="Segoe UI" w:cs="Segoe UI"/>
          <w:sz w:val="22"/>
          <w:szCs w:val="22"/>
        </w:rPr>
        <w:t>m</w:t>
      </w:r>
      <w:r w:rsidRPr="00916108">
        <w:rPr>
          <w:rFonts w:ascii="Segoe UI" w:hAnsi="Segoe UI" w:cs="Segoe UI"/>
          <w:sz w:val="22"/>
          <w:szCs w:val="22"/>
        </w:rPr>
        <w:t xml:space="preserve"> </w:t>
      </w:r>
      <w:r w:rsidR="00D51B30" w:rsidRPr="00916108">
        <w:rPr>
          <w:rFonts w:ascii="Segoe UI" w:hAnsi="Segoe UI" w:cs="Segoe UI"/>
          <w:sz w:val="22"/>
          <w:szCs w:val="22"/>
        </w:rPr>
        <w:t>Stavby</w:t>
      </w:r>
      <w:r w:rsidRPr="00916108">
        <w:rPr>
          <w:rFonts w:ascii="Segoe UI" w:hAnsi="Segoe UI" w:cs="Segoe UI"/>
          <w:sz w:val="22"/>
          <w:szCs w:val="22"/>
        </w:rPr>
        <w:t xml:space="preserve"> </w:t>
      </w:r>
      <w:r w:rsidR="00B55B10" w:rsidRPr="00916108">
        <w:rPr>
          <w:rFonts w:ascii="Segoe UI" w:hAnsi="Segoe UI" w:cs="Segoe UI"/>
          <w:sz w:val="22"/>
          <w:szCs w:val="22"/>
        </w:rPr>
        <w:t>se rozumí</w:t>
      </w:r>
      <w:r w:rsidRPr="00916108">
        <w:rPr>
          <w:rFonts w:ascii="Segoe UI" w:hAnsi="Segoe UI" w:cs="Segoe UI"/>
          <w:sz w:val="22"/>
          <w:szCs w:val="22"/>
        </w:rPr>
        <w:t xml:space="preserve"> </w:t>
      </w:r>
    </w:p>
    <w:p w:rsidR="00D447B9" w:rsidRPr="00916108" w:rsidRDefault="00B55B10" w:rsidP="002F39B7">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916108">
        <w:rPr>
          <w:rFonts w:ascii="Segoe UI" w:hAnsi="Segoe UI" w:cs="Segoe UI"/>
          <w:sz w:val="22"/>
          <w:szCs w:val="22"/>
        </w:rPr>
        <w:t xml:space="preserve">úplné, funkční a bezvadné provedení všech </w:t>
      </w:r>
      <w:r w:rsidR="00EB6224" w:rsidRPr="00916108">
        <w:rPr>
          <w:rFonts w:ascii="Segoe UI" w:hAnsi="Segoe UI" w:cs="Segoe UI"/>
          <w:sz w:val="22"/>
          <w:szCs w:val="22"/>
        </w:rPr>
        <w:t>stavební</w:t>
      </w:r>
      <w:r w:rsidRPr="00916108">
        <w:rPr>
          <w:rFonts w:ascii="Segoe UI" w:hAnsi="Segoe UI" w:cs="Segoe UI"/>
          <w:sz w:val="22"/>
          <w:szCs w:val="22"/>
        </w:rPr>
        <w:t xml:space="preserve">ch prací a konstrukcí, včetně dodávek potřebných materiálů a zařízení nezbytných pro řádné dokončení </w:t>
      </w:r>
      <w:r w:rsidR="00D51B30" w:rsidRPr="00916108">
        <w:rPr>
          <w:rFonts w:ascii="Segoe UI" w:hAnsi="Segoe UI" w:cs="Segoe UI"/>
          <w:sz w:val="22"/>
          <w:szCs w:val="22"/>
        </w:rPr>
        <w:t>Stavby</w:t>
      </w:r>
      <w:r w:rsidRPr="00916108">
        <w:rPr>
          <w:rFonts w:ascii="Segoe UI" w:hAnsi="Segoe UI" w:cs="Segoe UI"/>
          <w:sz w:val="22"/>
          <w:szCs w:val="22"/>
        </w:rPr>
        <w:t xml:space="preserve">, </w:t>
      </w:r>
      <w:r w:rsidR="008029FB" w:rsidRPr="00916108">
        <w:rPr>
          <w:rFonts w:ascii="Segoe UI" w:hAnsi="Segoe UI" w:cs="Segoe UI"/>
          <w:sz w:val="22"/>
          <w:szCs w:val="22"/>
        </w:rPr>
        <w:t xml:space="preserve">včetně dodávky, montáže a instalace technologického zařízení, </w:t>
      </w:r>
      <w:r w:rsidRPr="00916108">
        <w:rPr>
          <w:rFonts w:ascii="Segoe UI" w:hAnsi="Segoe UI" w:cs="Segoe UI"/>
          <w:sz w:val="22"/>
          <w:szCs w:val="22"/>
        </w:rPr>
        <w:t xml:space="preserve">provedení všech činností souvisejících s dodávkou stavebních prací a konstrukcí, jejichž provedení je nezbytné pro řádné dokončení </w:t>
      </w:r>
      <w:r w:rsidR="00D51B30" w:rsidRPr="00916108">
        <w:rPr>
          <w:rFonts w:ascii="Segoe UI" w:hAnsi="Segoe UI" w:cs="Segoe UI"/>
          <w:sz w:val="22"/>
          <w:szCs w:val="22"/>
        </w:rPr>
        <w:t>Stavby</w:t>
      </w:r>
      <w:r w:rsidR="005E76B5" w:rsidRPr="00916108">
        <w:rPr>
          <w:rFonts w:ascii="Segoe UI" w:hAnsi="Segoe UI" w:cs="Segoe UI"/>
          <w:sz w:val="22"/>
          <w:szCs w:val="22"/>
        </w:rPr>
        <w:t>,</w:t>
      </w:r>
      <w:r w:rsidRPr="00916108">
        <w:rPr>
          <w:rFonts w:ascii="Segoe UI" w:hAnsi="Segoe UI" w:cs="Segoe UI"/>
          <w:sz w:val="22"/>
          <w:szCs w:val="22"/>
        </w:rPr>
        <w:t xml:space="preserve"> např. zařízení </w:t>
      </w:r>
      <w:r w:rsidR="001B424B" w:rsidRPr="00916108">
        <w:rPr>
          <w:rFonts w:ascii="Segoe UI" w:hAnsi="Segoe UI" w:cs="Segoe UI"/>
          <w:sz w:val="22"/>
          <w:szCs w:val="22"/>
        </w:rPr>
        <w:t>s</w:t>
      </w:r>
      <w:r w:rsidR="00A51482" w:rsidRPr="00916108">
        <w:rPr>
          <w:rFonts w:ascii="Segoe UI" w:hAnsi="Segoe UI" w:cs="Segoe UI"/>
          <w:sz w:val="22"/>
          <w:szCs w:val="22"/>
        </w:rPr>
        <w:t>taveniště</w:t>
      </w:r>
      <w:r w:rsidR="001B424B" w:rsidRPr="00916108">
        <w:rPr>
          <w:rFonts w:ascii="Segoe UI" w:hAnsi="Segoe UI" w:cs="Segoe UI"/>
          <w:sz w:val="22"/>
          <w:szCs w:val="22"/>
        </w:rPr>
        <w:t>, jakožto místa, kde bude Stavba prováděna (dále jen „</w:t>
      </w:r>
      <w:r w:rsidR="001B424B" w:rsidRPr="00916108">
        <w:rPr>
          <w:rFonts w:ascii="Segoe UI" w:hAnsi="Segoe UI" w:cs="Segoe UI"/>
          <w:b/>
          <w:i/>
          <w:sz w:val="22"/>
          <w:szCs w:val="22"/>
        </w:rPr>
        <w:t>Staveniště</w:t>
      </w:r>
      <w:r w:rsidR="001B424B" w:rsidRPr="00916108">
        <w:rPr>
          <w:rFonts w:ascii="Segoe UI" w:hAnsi="Segoe UI" w:cs="Segoe UI"/>
          <w:sz w:val="22"/>
          <w:szCs w:val="22"/>
        </w:rPr>
        <w:t>“)</w:t>
      </w:r>
      <w:r w:rsidRPr="00916108">
        <w:rPr>
          <w:rFonts w:ascii="Segoe UI" w:hAnsi="Segoe UI" w:cs="Segoe UI"/>
          <w:sz w:val="22"/>
          <w:szCs w:val="22"/>
        </w:rPr>
        <w:t xml:space="preserve">, bezpečnostní opatření, včetně koordinační a kompletační činnosti celé </w:t>
      </w:r>
      <w:r w:rsidR="00D51B30" w:rsidRPr="00916108">
        <w:rPr>
          <w:rFonts w:ascii="Segoe UI" w:hAnsi="Segoe UI" w:cs="Segoe UI"/>
          <w:sz w:val="22"/>
          <w:szCs w:val="22"/>
        </w:rPr>
        <w:t>Stavby</w:t>
      </w:r>
      <w:r w:rsidRPr="00916108">
        <w:rPr>
          <w:rFonts w:ascii="Segoe UI" w:hAnsi="Segoe UI" w:cs="Segoe UI"/>
          <w:sz w:val="22"/>
          <w:szCs w:val="22"/>
        </w:rPr>
        <w:t xml:space="preserve">. Rozsah </w:t>
      </w:r>
      <w:r w:rsidR="00D51B30" w:rsidRPr="00916108">
        <w:rPr>
          <w:rFonts w:ascii="Segoe UI" w:hAnsi="Segoe UI" w:cs="Segoe UI"/>
          <w:sz w:val="22"/>
          <w:szCs w:val="22"/>
        </w:rPr>
        <w:t>Stavby</w:t>
      </w:r>
      <w:r w:rsidRPr="00916108">
        <w:rPr>
          <w:rFonts w:ascii="Segoe UI" w:hAnsi="Segoe UI" w:cs="Segoe UI"/>
          <w:sz w:val="22"/>
          <w:szCs w:val="22"/>
        </w:rPr>
        <w:t xml:space="preserve"> je vymezen projektovou dokumentací pro prov</w:t>
      </w:r>
      <w:r w:rsidR="00646ED3" w:rsidRPr="00916108">
        <w:rPr>
          <w:rFonts w:ascii="Segoe UI" w:hAnsi="Segoe UI" w:cs="Segoe UI"/>
          <w:sz w:val="22"/>
          <w:szCs w:val="22"/>
        </w:rPr>
        <w:t>á</w:t>
      </w:r>
      <w:r w:rsidRPr="00916108">
        <w:rPr>
          <w:rFonts w:ascii="Segoe UI" w:hAnsi="Segoe UI" w:cs="Segoe UI"/>
          <w:sz w:val="22"/>
          <w:szCs w:val="22"/>
        </w:rPr>
        <w:t>d</w:t>
      </w:r>
      <w:r w:rsidR="00646ED3" w:rsidRPr="00916108">
        <w:rPr>
          <w:rFonts w:ascii="Segoe UI" w:hAnsi="Segoe UI" w:cs="Segoe UI"/>
          <w:sz w:val="22"/>
          <w:szCs w:val="22"/>
        </w:rPr>
        <w:t>ě</w:t>
      </w:r>
      <w:r w:rsidRPr="00916108">
        <w:rPr>
          <w:rFonts w:ascii="Segoe UI" w:hAnsi="Segoe UI" w:cs="Segoe UI"/>
          <w:sz w:val="22"/>
          <w:szCs w:val="22"/>
        </w:rPr>
        <w:t xml:space="preserve">ní </w:t>
      </w:r>
      <w:r w:rsidR="00D51B30" w:rsidRPr="00916108">
        <w:rPr>
          <w:rFonts w:ascii="Segoe UI" w:hAnsi="Segoe UI" w:cs="Segoe UI"/>
          <w:sz w:val="22"/>
          <w:szCs w:val="22"/>
        </w:rPr>
        <w:t>Stavby</w:t>
      </w:r>
      <w:r w:rsidRPr="00916108">
        <w:rPr>
          <w:rFonts w:ascii="Segoe UI" w:hAnsi="Segoe UI" w:cs="Segoe UI"/>
          <w:sz w:val="22"/>
          <w:szCs w:val="22"/>
        </w:rPr>
        <w:t xml:space="preserve"> (dále jen „</w:t>
      </w:r>
      <w:r w:rsidR="0085581E" w:rsidRPr="00916108">
        <w:rPr>
          <w:rFonts w:ascii="Segoe UI" w:hAnsi="Segoe UI" w:cs="Segoe UI"/>
          <w:b/>
          <w:i/>
          <w:sz w:val="22"/>
          <w:szCs w:val="22"/>
        </w:rPr>
        <w:t>Projektová dokumentace</w:t>
      </w:r>
      <w:r w:rsidRPr="00916108">
        <w:rPr>
          <w:rFonts w:ascii="Segoe UI" w:hAnsi="Segoe UI" w:cs="Segoe UI"/>
          <w:sz w:val="22"/>
          <w:szCs w:val="22"/>
        </w:rPr>
        <w:t>“), kter</w:t>
      </w:r>
      <w:r w:rsidR="0085581E" w:rsidRPr="00916108">
        <w:rPr>
          <w:rFonts w:ascii="Segoe UI" w:hAnsi="Segoe UI" w:cs="Segoe UI"/>
          <w:sz w:val="22"/>
          <w:szCs w:val="22"/>
        </w:rPr>
        <w:t>á byla zpracována</w:t>
      </w:r>
      <w:r w:rsidR="003E4C25">
        <w:rPr>
          <w:rFonts w:ascii="Segoe UI" w:hAnsi="Segoe UI" w:cs="Segoe UI"/>
          <w:sz w:val="22"/>
          <w:szCs w:val="22"/>
        </w:rPr>
        <w:t xml:space="preserve"> </w:t>
      </w:r>
      <w:r w:rsidR="00507999" w:rsidRPr="008E277C">
        <w:rPr>
          <w:rFonts w:ascii="Segoe UI" w:hAnsi="Segoe UI" w:cs="Segoe UI"/>
          <w:sz w:val="22"/>
          <w:szCs w:val="22"/>
        </w:rPr>
        <w:t xml:space="preserve">sdružením společností </w:t>
      </w:r>
      <w:r w:rsidR="003E4C25" w:rsidRPr="008E277C">
        <w:rPr>
          <w:rFonts w:ascii="Segoe UI" w:hAnsi="Segoe UI" w:cs="Segoe UI"/>
          <w:sz w:val="22"/>
          <w:szCs w:val="22"/>
        </w:rPr>
        <w:t>ATELIER SIMONA - projekce a inženýrská činnost, s.r.o.</w:t>
      </w:r>
      <w:r w:rsidR="00462D0C" w:rsidRPr="008E277C">
        <w:rPr>
          <w:rFonts w:ascii="Segoe UI" w:hAnsi="Segoe UI" w:cs="Segoe UI"/>
          <w:sz w:val="22"/>
          <w:szCs w:val="22"/>
        </w:rPr>
        <w:t>,</w:t>
      </w:r>
      <w:r w:rsidR="003E4C25" w:rsidRPr="008E277C">
        <w:rPr>
          <w:rFonts w:ascii="Segoe UI" w:hAnsi="Segoe UI" w:cs="Segoe UI"/>
          <w:sz w:val="22"/>
          <w:szCs w:val="22"/>
        </w:rPr>
        <w:t xml:space="preserve"> se sídlem Výstavní 2224/8, Mariánské Hory, 709 00 Ostrava, IČO: 253 68</w:t>
      </w:r>
      <w:r w:rsidR="00507999" w:rsidRPr="008E277C">
        <w:rPr>
          <w:rFonts w:ascii="Segoe UI" w:hAnsi="Segoe UI" w:cs="Segoe UI"/>
          <w:sz w:val="22"/>
          <w:szCs w:val="22"/>
        </w:rPr>
        <w:t> </w:t>
      </w:r>
      <w:r w:rsidR="003E4C25" w:rsidRPr="008E277C">
        <w:rPr>
          <w:rFonts w:ascii="Segoe UI" w:hAnsi="Segoe UI" w:cs="Segoe UI"/>
          <w:sz w:val="22"/>
          <w:szCs w:val="22"/>
        </w:rPr>
        <w:t>931</w:t>
      </w:r>
      <w:r w:rsidR="00507999" w:rsidRPr="008E277C">
        <w:rPr>
          <w:rFonts w:ascii="Segoe UI" w:hAnsi="Segoe UI" w:cs="Segoe UI"/>
          <w:sz w:val="22"/>
          <w:szCs w:val="22"/>
        </w:rPr>
        <w:t xml:space="preserve"> a</w:t>
      </w:r>
      <w:r w:rsidR="00EB2968" w:rsidRPr="008E277C">
        <w:rPr>
          <w:rFonts w:ascii="Segoe UI" w:hAnsi="Segoe UI" w:cs="Segoe UI"/>
          <w:sz w:val="22"/>
          <w:szCs w:val="22"/>
        </w:rPr>
        <w:t xml:space="preserve"> </w:t>
      </w:r>
      <w:proofErr w:type="spellStart"/>
      <w:r w:rsidR="00EB2968" w:rsidRPr="008E277C">
        <w:rPr>
          <w:rFonts w:ascii="Segoe UI" w:hAnsi="Segoe UI" w:cs="Segoe UI"/>
          <w:sz w:val="22"/>
          <w:szCs w:val="22"/>
        </w:rPr>
        <w:t>Arch.Design</w:t>
      </w:r>
      <w:proofErr w:type="spellEnd"/>
      <w:r w:rsidR="00EB2968" w:rsidRPr="008E277C">
        <w:rPr>
          <w:rFonts w:ascii="Segoe UI" w:hAnsi="Segoe UI" w:cs="Segoe UI"/>
          <w:sz w:val="22"/>
          <w:szCs w:val="22"/>
        </w:rPr>
        <w:t>, s.r.o., se sídlem Sochorova 3178/23, Žabovřesky, 616 00 Brno, IČO: 257 64</w:t>
      </w:r>
      <w:r w:rsidR="00441449" w:rsidRPr="008E277C">
        <w:rPr>
          <w:rFonts w:ascii="Segoe UI" w:hAnsi="Segoe UI" w:cs="Segoe UI"/>
          <w:sz w:val="22"/>
          <w:szCs w:val="22"/>
        </w:rPr>
        <w:t> </w:t>
      </w:r>
      <w:r w:rsidR="00EB2968" w:rsidRPr="008E277C">
        <w:rPr>
          <w:rFonts w:ascii="Segoe UI" w:hAnsi="Segoe UI" w:cs="Segoe UI"/>
          <w:sz w:val="22"/>
          <w:szCs w:val="22"/>
        </w:rPr>
        <w:t>314</w:t>
      </w:r>
      <w:r w:rsidR="00441449" w:rsidRPr="008E277C">
        <w:rPr>
          <w:rFonts w:ascii="Segoe UI" w:hAnsi="Segoe UI" w:cs="Segoe UI"/>
          <w:sz w:val="22"/>
          <w:szCs w:val="22"/>
        </w:rPr>
        <w:t xml:space="preserve"> (Univerzitní zázemí sportu a behaviorálního zdraví)</w:t>
      </w:r>
      <w:r w:rsidR="00EB2968" w:rsidRPr="008E277C">
        <w:rPr>
          <w:rFonts w:ascii="Segoe UI" w:hAnsi="Segoe UI" w:cs="Segoe UI"/>
          <w:sz w:val="22"/>
          <w:szCs w:val="22"/>
        </w:rPr>
        <w:t>;</w:t>
      </w:r>
      <w:r w:rsidR="00507999" w:rsidRPr="008E277C">
        <w:rPr>
          <w:rFonts w:ascii="Segoe UI" w:hAnsi="Segoe UI" w:cs="Segoe UI"/>
          <w:sz w:val="22"/>
          <w:szCs w:val="22"/>
        </w:rPr>
        <w:t xml:space="preserve"> a architektonickým studiem</w:t>
      </w:r>
      <w:r w:rsidR="005C4F28" w:rsidRPr="008E277C">
        <w:rPr>
          <w:rFonts w:ascii="Segoe UI" w:hAnsi="Segoe UI" w:cs="Segoe UI"/>
          <w:sz w:val="22"/>
          <w:szCs w:val="22"/>
        </w:rPr>
        <w:t xml:space="preserve"> </w:t>
      </w:r>
      <w:r w:rsidR="00777531" w:rsidRPr="008E277C">
        <w:rPr>
          <w:rFonts w:ascii="Segoe UI" w:hAnsi="Segoe UI" w:cs="Segoe UI"/>
          <w:sz w:val="22"/>
          <w:szCs w:val="22"/>
        </w:rPr>
        <w:t>KANIA a.s., se sídlem Špálova 80/9, Přívoz, 702 00 Ostrava, IČO: 268 17</w:t>
      </w:r>
      <w:r w:rsidR="00441449" w:rsidRPr="008E277C">
        <w:rPr>
          <w:rFonts w:ascii="Segoe UI" w:hAnsi="Segoe UI" w:cs="Segoe UI"/>
          <w:sz w:val="22"/>
          <w:szCs w:val="22"/>
        </w:rPr>
        <w:t> </w:t>
      </w:r>
      <w:r w:rsidR="00777531" w:rsidRPr="008E277C">
        <w:rPr>
          <w:rFonts w:ascii="Segoe UI" w:hAnsi="Segoe UI" w:cs="Segoe UI"/>
          <w:sz w:val="22"/>
          <w:szCs w:val="22"/>
        </w:rPr>
        <w:t>853</w:t>
      </w:r>
      <w:r w:rsidR="00441449" w:rsidRPr="008E277C">
        <w:rPr>
          <w:rFonts w:ascii="Segoe UI" w:hAnsi="Segoe UI" w:cs="Segoe UI"/>
          <w:sz w:val="22"/>
          <w:szCs w:val="22"/>
        </w:rPr>
        <w:t xml:space="preserve"> (Nová budova fakulty umění)</w:t>
      </w:r>
      <w:r w:rsidR="00777531" w:rsidRPr="008E277C">
        <w:rPr>
          <w:rFonts w:ascii="Segoe UI" w:hAnsi="Segoe UI" w:cs="Segoe UI"/>
          <w:sz w:val="22"/>
          <w:szCs w:val="22"/>
        </w:rPr>
        <w:t xml:space="preserve"> </w:t>
      </w:r>
      <w:r w:rsidRPr="00916108">
        <w:rPr>
          <w:rFonts w:ascii="Segoe UI" w:hAnsi="Segoe UI" w:cs="Segoe UI"/>
          <w:sz w:val="22"/>
          <w:szCs w:val="22"/>
        </w:rPr>
        <w:t xml:space="preserve">a </w:t>
      </w:r>
      <w:r w:rsidR="001D21D1" w:rsidRPr="00916108">
        <w:rPr>
          <w:rFonts w:ascii="Segoe UI" w:hAnsi="Segoe UI" w:cs="Segoe UI"/>
          <w:sz w:val="22"/>
          <w:szCs w:val="22"/>
        </w:rPr>
        <w:t>oceněným soupisem stavebních prací</w:t>
      </w:r>
      <w:r w:rsidR="001D6F8D" w:rsidRPr="00916108">
        <w:rPr>
          <w:rFonts w:ascii="Segoe UI" w:hAnsi="Segoe UI" w:cs="Segoe UI"/>
          <w:sz w:val="22"/>
          <w:szCs w:val="22"/>
        </w:rPr>
        <w:t>,</w:t>
      </w:r>
      <w:r w:rsidR="001D21D1" w:rsidRPr="00916108">
        <w:rPr>
          <w:rFonts w:ascii="Segoe UI" w:hAnsi="Segoe UI" w:cs="Segoe UI"/>
          <w:sz w:val="22"/>
          <w:szCs w:val="22"/>
        </w:rPr>
        <w:t xml:space="preserve"> dodávek a služeb, v</w:t>
      </w:r>
      <w:r w:rsidR="00CC1B76" w:rsidRPr="00916108">
        <w:rPr>
          <w:rFonts w:ascii="Segoe UI" w:hAnsi="Segoe UI" w:cs="Segoe UI"/>
          <w:sz w:val="22"/>
          <w:szCs w:val="22"/>
        </w:rPr>
        <w:t> </w:t>
      </w:r>
      <w:r w:rsidR="001D21D1" w:rsidRPr="00916108">
        <w:rPr>
          <w:rFonts w:ascii="Segoe UI" w:hAnsi="Segoe UI" w:cs="Segoe UI"/>
          <w:sz w:val="22"/>
          <w:szCs w:val="22"/>
        </w:rPr>
        <w:t>němž jsou Zhotovitelem uvedeny jednotkové ceny u všech položek stavebních prací dodávek a služeb a jejich celkové ceny pro Objednatelem vymezené množství</w:t>
      </w:r>
      <w:r w:rsidR="0003170B" w:rsidRPr="00916108">
        <w:rPr>
          <w:rFonts w:ascii="Segoe UI" w:hAnsi="Segoe UI" w:cs="Segoe UI"/>
          <w:sz w:val="22"/>
          <w:szCs w:val="22"/>
        </w:rPr>
        <w:t xml:space="preserve"> (dále jen „</w:t>
      </w:r>
      <w:r w:rsidR="00D35BE0" w:rsidRPr="00916108">
        <w:rPr>
          <w:rFonts w:ascii="Segoe UI" w:hAnsi="Segoe UI" w:cs="Segoe UI"/>
          <w:b/>
          <w:i/>
          <w:sz w:val="22"/>
          <w:szCs w:val="22"/>
        </w:rPr>
        <w:t>soupis prací</w:t>
      </w:r>
      <w:r w:rsidR="0003170B" w:rsidRPr="00916108">
        <w:rPr>
          <w:rFonts w:ascii="Segoe UI" w:hAnsi="Segoe UI" w:cs="Segoe UI"/>
          <w:sz w:val="22"/>
          <w:szCs w:val="22"/>
        </w:rPr>
        <w:t>“)</w:t>
      </w:r>
      <w:r w:rsidR="0085581E" w:rsidRPr="00916108">
        <w:rPr>
          <w:rFonts w:ascii="Segoe UI" w:hAnsi="Segoe UI" w:cs="Segoe UI"/>
          <w:sz w:val="22"/>
          <w:szCs w:val="22"/>
        </w:rPr>
        <w:t>, který je přílohou č. 1 této smlouvy</w:t>
      </w:r>
      <w:r w:rsidR="001A7324" w:rsidRPr="00916108">
        <w:rPr>
          <w:rFonts w:ascii="Segoe UI" w:hAnsi="Segoe UI" w:cs="Segoe UI"/>
          <w:sz w:val="22"/>
          <w:szCs w:val="22"/>
        </w:rPr>
        <w:t>.</w:t>
      </w:r>
      <w:r w:rsidR="004952BF" w:rsidRPr="00916108">
        <w:rPr>
          <w:rFonts w:ascii="Segoe UI" w:hAnsi="Segoe UI" w:cs="Segoe UI"/>
          <w:sz w:val="22"/>
          <w:szCs w:val="22"/>
        </w:rPr>
        <w:t xml:space="preserve"> </w:t>
      </w:r>
      <w:r w:rsidR="001D21D1" w:rsidRPr="00916108">
        <w:rPr>
          <w:rFonts w:ascii="Segoe UI" w:hAnsi="Segoe UI" w:cs="Segoe UI"/>
          <w:sz w:val="22"/>
          <w:szCs w:val="22"/>
        </w:rPr>
        <w:t>Projektová dokumentace je zpracovaná v rozsahu stanoveném jiným</w:t>
      </w:r>
      <w:r w:rsidR="001D21D1" w:rsidRPr="00EE7096">
        <w:rPr>
          <w:rFonts w:ascii="Segoe UI" w:hAnsi="Segoe UI" w:cs="Segoe UI"/>
          <w:sz w:val="22"/>
          <w:szCs w:val="22"/>
        </w:rPr>
        <w:t xml:space="preserve"> právním předpisem (vyhláškou č.</w:t>
      </w:r>
      <w:r w:rsidR="005B437A" w:rsidRPr="004333DE">
        <w:rPr>
          <w:rFonts w:ascii="Segoe UI" w:hAnsi="Segoe UI" w:cs="Segoe UI"/>
          <w:sz w:val="22"/>
          <w:szCs w:val="22"/>
        </w:rPr>
        <w:t xml:space="preserve"> </w:t>
      </w:r>
      <w:r w:rsidR="00181C84" w:rsidRPr="00916108">
        <w:rPr>
          <w:rFonts w:ascii="Segoe UI" w:hAnsi="Segoe UI" w:cs="Segoe UI"/>
          <w:sz w:val="22"/>
          <w:szCs w:val="22"/>
        </w:rPr>
        <w:t>169/2016</w:t>
      </w:r>
      <w:r w:rsidR="00CC1B76" w:rsidRPr="00916108">
        <w:rPr>
          <w:rFonts w:ascii="Segoe UI" w:hAnsi="Segoe UI" w:cs="Segoe UI"/>
          <w:sz w:val="22"/>
          <w:szCs w:val="22"/>
        </w:rPr>
        <w:t> </w:t>
      </w:r>
      <w:r w:rsidR="001D21D1" w:rsidRPr="00916108">
        <w:rPr>
          <w:rFonts w:ascii="Segoe UI" w:hAnsi="Segoe UI" w:cs="Segoe UI"/>
          <w:sz w:val="22"/>
          <w:szCs w:val="22"/>
        </w:rPr>
        <w:t>Sb.)</w:t>
      </w:r>
      <w:r w:rsidR="00693E57" w:rsidRPr="00916108">
        <w:rPr>
          <w:rFonts w:ascii="Segoe UI" w:hAnsi="Segoe UI" w:cs="Segoe UI"/>
          <w:sz w:val="22"/>
          <w:szCs w:val="22"/>
        </w:rPr>
        <w:t xml:space="preserve"> a byla Zhotoviteli předána před uzavřením této smlouvy,</w:t>
      </w:r>
    </w:p>
    <w:p w:rsidR="00E8317E" w:rsidRDefault="00B55B10" w:rsidP="001D6F8D">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916108">
        <w:rPr>
          <w:rFonts w:ascii="Segoe UI" w:hAnsi="Segoe UI" w:cs="Segoe UI"/>
          <w:sz w:val="22"/>
          <w:szCs w:val="22"/>
        </w:rPr>
        <w:t xml:space="preserve">vypracování dokumentace skutečného provedení </w:t>
      </w:r>
      <w:r w:rsidR="00D51B30" w:rsidRPr="00916108">
        <w:rPr>
          <w:rFonts w:ascii="Segoe UI" w:hAnsi="Segoe UI" w:cs="Segoe UI"/>
          <w:sz w:val="22"/>
          <w:szCs w:val="22"/>
        </w:rPr>
        <w:t>Stavby</w:t>
      </w:r>
      <w:r w:rsidR="00D51B5D" w:rsidRPr="00916108">
        <w:rPr>
          <w:rFonts w:ascii="Segoe UI" w:hAnsi="Segoe UI" w:cs="Segoe UI"/>
          <w:sz w:val="22"/>
          <w:szCs w:val="22"/>
        </w:rPr>
        <w:t xml:space="preserve"> (dále jen „</w:t>
      </w:r>
      <w:r w:rsidR="00D51B5D" w:rsidRPr="00916108">
        <w:rPr>
          <w:rFonts w:ascii="Segoe UI" w:hAnsi="Segoe UI" w:cs="Segoe UI"/>
          <w:b/>
          <w:i/>
          <w:sz w:val="22"/>
          <w:szCs w:val="22"/>
        </w:rPr>
        <w:t>DSPS</w:t>
      </w:r>
      <w:r w:rsidR="00D51B5D" w:rsidRPr="00916108">
        <w:rPr>
          <w:rFonts w:ascii="Segoe UI" w:hAnsi="Segoe UI" w:cs="Segoe UI"/>
          <w:sz w:val="22"/>
          <w:szCs w:val="22"/>
        </w:rPr>
        <w:t>“)</w:t>
      </w:r>
      <w:r w:rsidR="00626CCF">
        <w:rPr>
          <w:rFonts w:ascii="Segoe UI" w:hAnsi="Segoe UI" w:cs="Segoe UI"/>
          <w:sz w:val="22"/>
          <w:szCs w:val="22"/>
        </w:rPr>
        <w:t>, a</w:t>
      </w:r>
    </w:p>
    <w:p w:rsidR="00626CCF" w:rsidRPr="00916108" w:rsidRDefault="00626CCF" w:rsidP="001D6F8D">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8E277C">
        <w:rPr>
          <w:rFonts w:ascii="Segoe UI" w:hAnsi="Segoe UI" w:cs="Segoe UI"/>
          <w:sz w:val="22"/>
          <w:szCs w:val="22"/>
        </w:rPr>
        <w:t>zastoupení Objednatele v řízení souvisejícím s povolením užívání Stavby a zajištění pravomocného rozhodnutí o užívání stavby (kolaudaci) pro toto dílo</w:t>
      </w:r>
      <w:r w:rsidR="005951E0">
        <w:rPr>
          <w:rFonts w:ascii="Segoe UI" w:hAnsi="Segoe UI" w:cs="Segoe UI"/>
          <w:sz w:val="22"/>
          <w:szCs w:val="22"/>
        </w:rPr>
        <w:t xml:space="preserve"> </w:t>
      </w:r>
      <w:r w:rsidR="005951E0" w:rsidRPr="005951E0">
        <w:rPr>
          <w:rFonts w:ascii="Segoe UI" w:hAnsi="Segoe UI" w:cs="Segoe UI"/>
          <w:sz w:val="22"/>
          <w:szCs w:val="22"/>
        </w:rPr>
        <w:t>(dále také jen „</w:t>
      </w:r>
      <w:r w:rsidR="005951E0" w:rsidRPr="005951E0">
        <w:rPr>
          <w:rFonts w:ascii="Segoe UI" w:hAnsi="Segoe UI" w:cs="Segoe UI"/>
          <w:b/>
          <w:i/>
          <w:sz w:val="22"/>
          <w:szCs w:val="22"/>
        </w:rPr>
        <w:t>Zajištění kolaudace</w:t>
      </w:r>
      <w:r w:rsidR="005951E0" w:rsidRPr="005951E0">
        <w:rPr>
          <w:rFonts w:ascii="Segoe UI" w:hAnsi="Segoe UI" w:cs="Segoe UI"/>
          <w:sz w:val="22"/>
          <w:szCs w:val="22"/>
        </w:rPr>
        <w:t>“)</w:t>
      </w:r>
      <w:r w:rsidR="005951E0">
        <w:rPr>
          <w:rFonts w:ascii="Segoe UI" w:hAnsi="Segoe UI" w:cs="Segoe UI"/>
          <w:sz w:val="22"/>
          <w:szCs w:val="22"/>
        </w:rPr>
        <w:t>.</w:t>
      </w:r>
    </w:p>
    <w:p w:rsidR="00E24176" w:rsidRPr="00554D19" w:rsidRDefault="00E24176" w:rsidP="002F39B7">
      <w:pPr>
        <w:widowControl w:val="0"/>
        <w:numPr>
          <w:ilvl w:val="1"/>
          <w:numId w:val="11"/>
        </w:numPr>
        <w:spacing w:after="120" w:line="264" w:lineRule="auto"/>
        <w:ind w:left="426" w:hanging="426"/>
        <w:jc w:val="both"/>
        <w:rPr>
          <w:rFonts w:ascii="Segoe UI" w:hAnsi="Segoe UI" w:cs="Segoe UI"/>
          <w:sz w:val="22"/>
          <w:szCs w:val="22"/>
        </w:rPr>
      </w:pPr>
      <w:bookmarkStart w:id="6" w:name="_Ref3296502"/>
      <w:r w:rsidRPr="00916108">
        <w:rPr>
          <w:rFonts w:ascii="Segoe UI" w:hAnsi="Segoe UI" w:cs="Segoe UI"/>
          <w:sz w:val="22"/>
          <w:szCs w:val="22"/>
        </w:rPr>
        <w:t>Zhotove</w:t>
      </w:r>
      <w:r w:rsidRPr="00554D19">
        <w:rPr>
          <w:rFonts w:ascii="Segoe UI" w:hAnsi="Segoe UI" w:cs="Segoe UI"/>
          <w:sz w:val="22"/>
          <w:szCs w:val="22"/>
        </w:rPr>
        <w:t xml:space="preserve">ní </w:t>
      </w:r>
      <w:r w:rsidR="00D51B30" w:rsidRPr="00554D19">
        <w:rPr>
          <w:rFonts w:ascii="Segoe UI" w:hAnsi="Segoe UI" w:cs="Segoe UI"/>
          <w:sz w:val="22"/>
          <w:szCs w:val="22"/>
        </w:rPr>
        <w:t>Stavby</w:t>
      </w:r>
      <w:r w:rsidRPr="00554D19">
        <w:rPr>
          <w:rFonts w:ascii="Segoe UI" w:hAnsi="Segoe UI" w:cs="Segoe UI"/>
          <w:sz w:val="22"/>
          <w:szCs w:val="22"/>
        </w:rPr>
        <w:t xml:space="preserve"> zároveň zahrnuje i následující práce a činnosti:</w:t>
      </w:r>
      <w:bookmarkEnd w:id="6"/>
      <w:r w:rsidRPr="00554D19">
        <w:rPr>
          <w:rFonts w:ascii="Segoe UI" w:hAnsi="Segoe UI" w:cs="Segoe UI"/>
          <w:sz w:val="22"/>
          <w:szCs w:val="22"/>
        </w:rPr>
        <w:t xml:space="preserve"> </w:t>
      </w:r>
    </w:p>
    <w:p w:rsidR="007726DA" w:rsidRPr="00554D19" w:rsidRDefault="00AE7EDF" w:rsidP="002F39B7">
      <w:pPr>
        <w:widowControl w:val="0"/>
        <w:numPr>
          <w:ilvl w:val="2"/>
          <w:numId w:val="23"/>
        </w:numPr>
        <w:tabs>
          <w:tab w:val="clear" w:pos="2325"/>
          <w:tab w:val="num" w:pos="993"/>
        </w:tabs>
        <w:spacing w:after="120" w:line="264" w:lineRule="auto"/>
        <w:ind w:left="993" w:hanging="426"/>
        <w:jc w:val="both"/>
        <w:rPr>
          <w:rFonts w:ascii="Segoe UI" w:hAnsi="Segoe UI" w:cs="Segoe UI"/>
          <w:sz w:val="22"/>
          <w:szCs w:val="22"/>
        </w:rPr>
      </w:pPr>
      <w:r w:rsidRPr="00441449">
        <w:rPr>
          <w:rFonts w:ascii="Segoe UI" w:hAnsi="Segoe UI" w:cs="Segoe UI"/>
          <w:sz w:val="22"/>
          <w:szCs w:val="22"/>
        </w:rPr>
        <w:t xml:space="preserve">zapracování připomínek Objednatele </w:t>
      </w:r>
      <w:r w:rsidR="001D6F8D" w:rsidRPr="00441449">
        <w:rPr>
          <w:rFonts w:ascii="Segoe UI" w:hAnsi="Segoe UI" w:cs="Segoe UI"/>
          <w:sz w:val="22"/>
          <w:szCs w:val="22"/>
        </w:rPr>
        <w:t>k</w:t>
      </w:r>
      <w:r w:rsidRPr="00441449">
        <w:rPr>
          <w:rFonts w:ascii="Segoe UI" w:hAnsi="Segoe UI" w:cs="Segoe UI"/>
          <w:sz w:val="22"/>
          <w:szCs w:val="22"/>
        </w:rPr>
        <w:t xml:space="preserve"> </w:t>
      </w:r>
      <w:r w:rsidR="002B5528" w:rsidRPr="00441449">
        <w:rPr>
          <w:rFonts w:ascii="Segoe UI" w:hAnsi="Segoe UI" w:cs="Segoe UI"/>
          <w:sz w:val="22"/>
          <w:szCs w:val="22"/>
        </w:rPr>
        <w:t>věcné</w:t>
      </w:r>
      <w:r w:rsidR="001D6F8D" w:rsidRPr="00441449">
        <w:rPr>
          <w:rFonts w:ascii="Segoe UI" w:hAnsi="Segoe UI" w:cs="Segoe UI"/>
          <w:sz w:val="22"/>
          <w:szCs w:val="22"/>
        </w:rPr>
        <w:t>mu</w:t>
      </w:r>
      <w:r w:rsidR="002B5528" w:rsidRPr="00441449">
        <w:rPr>
          <w:rFonts w:ascii="Segoe UI" w:hAnsi="Segoe UI" w:cs="Segoe UI"/>
          <w:sz w:val="22"/>
          <w:szCs w:val="22"/>
        </w:rPr>
        <w:t xml:space="preserve"> </w:t>
      </w:r>
      <w:r w:rsidR="007246BD" w:rsidRPr="00441449">
        <w:rPr>
          <w:rFonts w:ascii="Segoe UI" w:hAnsi="Segoe UI" w:cs="Segoe UI"/>
          <w:sz w:val="22"/>
          <w:szCs w:val="22"/>
        </w:rPr>
        <w:t xml:space="preserve">harmonogramu realizace </w:t>
      </w:r>
      <w:r w:rsidR="00D51B30" w:rsidRPr="00441449">
        <w:rPr>
          <w:rFonts w:ascii="Segoe UI" w:hAnsi="Segoe UI" w:cs="Segoe UI"/>
          <w:sz w:val="22"/>
          <w:szCs w:val="22"/>
        </w:rPr>
        <w:t>Stavby</w:t>
      </w:r>
      <w:r w:rsidRPr="00441449">
        <w:rPr>
          <w:rFonts w:ascii="Segoe UI" w:hAnsi="Segoe UI" w:cs="Segoe UI"/>
          <w:sz w:val="22"/>
          <w:szCs w:val="22"/>
        </w:rPr>
        <w:t>, který Zhotovitel předložil Objednateli před uzavřením této smlouvy</w:t>
      </w:r>
      <w:r w:rsidR="007246BD" w:rsidRPr="00441449">
        <w:rPr>
          <w:rFonts w:ascii="Segoe UI" w:hAnsi="Segoe UI" w:cs="Segoe UI"/>
          <w:sz w:val="22"/>
          <w:szCs w:val="22"/>
        </w:rPr>
        <w:t xml:space="preserve"> </w:t>
      </w:r>
      <w:r w:rsidR="004D3EE5" w:rsidRPr="00441449">
        <w:rPr>
          <w:rFonts w:ascii="Segoe UI" w:hAnsi="Segoe UI" w:cs="Segoe UI"/>
          <w:sz w:val="22"/>
          <w:szCs w:val="22"/>
        </w:rPr>
        <w:t>(dále jen „</w:t>
      </w:r>
      <w:r w:rsidR="004D3EE5" w:rsidRPr="00441449">
        <w:rPr>
          <w:rFonts w:ascii="Segoe UI" w:hAnsi="Segoe UI" w:cs="Segoe UI"/>
          <w:b/>
          <w:i/>
          <w:sz w:val="22"/>
          <w:szCs w:val="22"/>
        </w:rPr>
        <w:t>Harmonogram</w:t>
      </w:r>
      <w:r w:rsidR="004D3EE5" w:rsidRPr="00441449">
        <w:rPr>
          <w:rFonts w:ascii="Segoe UI" w:hAnsi="Segoe UI" w:cs="Segoe UI"/>
          <w:sz w:val="22"/>
          <w:szCs w:val="22"/>
        </w:rPr>
        <w:t>“)</w:t>
      </w:r>
      <w:r w:rsidR="004D3EE5" w:rsidRPr="00554D19">
        <w:rPr>
          <w:rFonts w:ascii="Segoe UI" w:hAnsi="Segoe UI" w:cs="Segoe UI"/>
          <w:sz w:val="22"/>
          <w:szCs w:val="22"/>
        </w:rPr>
        <w:t xml:space="preserve"> </w:t>
      </w:r>
      <w:r w:rsidR="007246BD" w:rsidRPr="00554D19">
        <w:rPr>
          <w:rFonts w:ascii="Segoe UI" w:hAnsi="Segoe UI" w:cs="Segoe UI"/>
          <w:sz w:val="22"/>
          <w:szCs w:val="22"/>
        </w:rPr>
        <w:t xml:space="preserve">a jeho předložení </w:t>
      </w:r>
      <w:r w:rsidR="00BE2007" w:rsidRPr="00554D19">
        <w:rPr>
          <w:rFonts w:ascii="Segoe UI" w:hAnsi="Segoe UI" w:cs="Segoe UI"/>
          <w:sz w:val="22"/>
          <w:szCs w:val="22"/>
        </w:rPr>
        <w:t>Objednatel</w:t>
      </w:r>
      <w:r w:rsidR="007E16CE" w:rsidRPr="00554D19">
        <w:rPr>
          <w:rFonts w:ascii="Segoe UI" w:hAnsi="Segoe UI" w:cs="Segoe UI"/>
          <w:sz w:val="22"/>
          <w:szCs w:val="22"/>
        </w:rPr>
        <w:t xml:space="preserve">i před </w:t>
      </w:r>
      <w:r w:rsidR="007246BD" w:rsidRPr="00554D19">
        <w:rPr>
          <w:rFonts w:ascii="Segoe UI" w:hAnsi="Segoe UI" w:cs="Segoe UI"/>
          <w:sz w:val="22"/>
          <w:szCs w:val="22"/>
        </w:rPr>
        <w:t xml:space="preserve">předáním </w:t>
      </w:r>
      <w:r w:rsidR="00A51482" w:rsidRPr="00554D19">
        <w:rPr>
          <w:rFonts w:ascii="Segoe UI" w:hAnsi="Segoe UI" w:cs="Segoe UI"/>
          <w:sz w:val="22"/>
          <w:szCs w:val="22"/>
        </w:rPr>
        <w:t>Staveniště</w:t>
      </w:r>
      <w:r w:rsidR="002321DC" w:rsidRPr="00554D19">
        <w:rPr>
          <w:rFonts w:ascii="Segoe UI" w:hAnsi="Segoe UI" w:cs="Segoe UI"/>
          <w:sz w:val="22"/>
          <w:szCs w:val="22"/>
        </w:rPr>
        <w:t xml:space="preserve"> k </w:t>
      </w:r>
      <w:r w:rsidR="0095711F" w:rsidRPr="00554D19">
        <w:rPr>
          <w:rFonts w:ascii="Segoe UI" w:hAnsi="Segoe UI" w:cs="Segoe UI"/>
          <w:sz w:val="22"/>
          <w:szCs w:val="22"/>
        </w:rPr>
        <w:t>seznámení; pokud</w:t>
      </w:r>
      <w:r w:rsidR="00FB77C4">
        <w:rPr>
          <w:rFonts w:ascii="Segoe UI" w:hAnsi="Segoe UI" w:cs="Segoe UI"/>
          <w:sz w:val="22"/>
          <w:szCs w:val="22"/>
        </w:rPr>
        <w:t xml:space="preserve"> </w:t>
      </w:r>
      <w:r w:rsidR="0095711F" w:rsidRPr="00554D19">
        <w:rPr>
          <w:rFonts w:ascii="Segoe UI" w:hAnsi="Segoe UI" w:cs="Segoe UI"/>
          <w:sz w:val="22"/>
          <w:szCs w:val="22"/>
        </w:rPr>
        <w:t>Objednatel zjistí v Harmonogramu údaje v</w:t>
      </w:r>
      <w:r w:rsidR="007E16CE" w:rsidRPr="00554D19">
        <w:rPr>
          <w:rFonts w:ascii="Segoe UI" w:hAnsi="Segoe UI" w:cs="Segoe UI"/>
          <w:sz w:val="22"/>
          <w:szCs w:val="22"/>
        </w:rPr>
        <w:t>zbuzující důvodnou pochybnost o </w:t>
      </w:r>
      <w:r w:rsidR="0095711F" w:rsidRPr="00554D19">
        <w:rPr>
          <w:rFonts w:ascii="Segoe UI" w:hAnsi="Segoe UI" w:cs="Segoe UI"/>
          <w:sz w:val="22"/>
          <w:szCs w:val="22"/>
        </w:rPr>
        <w:t xml:space="preserve">správném zohlednění technických či technologických nároků na řádnou realizaci Stavby, sdělí Zhotoviteli své připomínky; </w:t>
      </w:r>
      <w:r w:rsidR="004D3EE5" w:rsidRPr="00554D19">
        <w:rPr>
          <w:rFonts w:ascii="Segoe UI" w:hAnsi="Segoe UI" w:cs="Segoe UI"/>
          <w:sz w:val="22"/>
          <w:szCs w:val="22"/>
        </w:rPr>
        <w:t>Zhotovitel je povinen připomínky Objednatele do Harmonogramu zapracovat nebo</w:t>
      </w:r>
      <w:r w:rsidR="00FB327A">
        <w:rPr>
          <w:rFonts w:ascii="Segoe UI" w:hAnsi="Segoe UI" w:cs="Segoe UI"/>
          <w:sz w:val="22"/>
          <w:szCs w:val="22"/>
        </w:rPr>
        <w:t xml:space="preserve"> Objednatele</w:t>
      </w:r>
      <w:r w:rsidR="004D3EE5" w:rsidRPr="00554D19">
        <w:rPr>
          <w:rFonts w:ascii="Segoe UI" w:hAnsi="Segoe UI" w:cs="Segoe UI"/>
          <w:sz w:val="22"/>
          <w:szCs w:val="22"/>
        </w:rPr>
        <w:t xml:space="preserve"> upozornit na nevhodnost </w:t>
      </w:r>
      <w:r w:rsidR="00FB327A">
        <w:rPr>
          <w:rFonts w:ascii="Segoe UI" w:hAnsi="Segoe UI" w:cs="Segoe UI"/>
          <w:sz w:val="22"/>
          <w:szCs w:val="22"/>
        </w:rPr>
        <w:t xml:space="preserve">jeho </w:t>
      </w:r>
      <w:r w:rsidR="004D3EE5" w:rsidRPr="00554D19">
        <w:rPr>
          <w:rFonts w:ascii="Segoe UI" w:hAnsi="Segoe UI" w:cs="Segoe UI"/>
          <w:sz w:val="22"/>
          <w:szCs w:val="22"/>
        </w:rPr>
        <w:t>připomínek k úpravě Harmonogramu</w:t>
      </w:r>
      <w:r w:rsidR="00061F8C" w:rsidRPr="00554D19">
        <w:rPr>
          <w:rFonts w:ascii="Segoe UI" w:hAnsi="Segoe UI" w:cs="Segoe UI"/>
          <w:sz w:val="22"/>
          <w:szCs w:val="22"/>
        </w:rPr>
        <w:t xml:space="preserve">. Harmonogram </w:t>
      </w:r>
      <w:r w:rsidR="0095711F" w:rsidRPr="00554D19">
        <w:rPr>
          <w:rFonts w:ascii="Segoe UI" w:hAnsi="Segoe UI" w:cs="Segoe UI"/>
          <w:sz w:val="22"/>
          <w:szCs w:val="22"/>
        </w:rPr>
        <w:t xml:space="preserve">se zapracovanými připomínkami nebo Harmonogram, k němuž Objednatel vydal stanovisko, že na zapracování svých připomínek pro jejich nevhodnost netrvá, </w:t>
      </w:r>
      <w:r w:rsidR="00061F8C" w:rsidRPr="00554D19">
        <w:rPr>
          <w:rFonts w:ascii="Segoe UI" w:hAnsi="Segoe UI" w:cs="Segoe UI"/>
          <w:sz w:val="22"/>
          <w:szCs w:val="22"/>
        </w:rPr>
        <w:t xml:space="preserve">je </w:t>
      </w:r>
      <w:r w:rsidR="00061F8C" w:rsidRPr="00554D19">
        <w:rPr>
          <w:rFonts w:ascii="Segoe UI" w:hAnsi="Segoe UI" w:cs="Segoe UI"/>
          <w:sz w:val="22"/>
          <w:szCs w:val="22"/>
        </w:rPr>
        <w:lastRenderedPageBreak/>
        <w:t>předpokladem pro zahájení stavebních prací dle čl. III.</w:t>
      </w:r>
      <w:r w:rsidR="001F3254" w:rsidRPr="00554D19">
        <w:rPr>
          <w:rFonts w:ascii="Segoe UI" w:hAnsi="Segoe UI" w:cs="Segoe UI"/>
          <w:sz w:val="22"/>
          <w:szCs w:val="22"/>
        </w:rPr>
        <w:t xml:space="preserve"> </w:t>
      </w:r>
      <w:r w:rsidR="00061F8C" w:rsidRPr="00554D19">
        <w:rPr>
          <w:rFonts w:ascii="Segoe UI" w:hAnsi="Segoe UI" w:cs="Segoe UI"/>
          <w:sz w:val="22"/>
          <w:szCs w:val="22"/>
        </w:rPr>
        <w:t>1. písm. b) této smlouvy</w:t>
      </w:r>
      <w:r w:rsidR="00D51B30" w:rsidRPr="00554D19">
        <w:rPr>
          <w:rFonts w:ascii="Segoe UI" w:hAnsi="Segoe UI" w:cs="Segoe UI"/>
          <w:sz w:val="22"/>
          <w:szCs w:val="22"/>
        </w:rPr>
        <w:t>;</w:t>
      </w:r>
      <w:r w:rsidR="002632E3" w:rsidRPr="00554D19">
        <w:rPr>
          <w:rFonts w:ascii="Segoe UI" w:hAnsi="Segoe UI" w:cs="Segoe UI"/>
          <w:sz w:val="22"/>
          <w:szCs w:val="22"/>
        </w:rPr>
        <w:t xml:space="preserve"> </w:t>
      </w:r>
    </w:p>
    <w:p w:rsidR="000905A1" w:rsidRPr="00554D19" w:rsidRDefault="000905A1"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zhotovení dokumentace zajišťované </w:t>
      </w:r>
      <w:r w:rsidR="00B92630" w:rsidRPr="00554D19">
        <w:rPr>
          <w:rFonts w:ascii="Segoe UI" w:hAnsi="Segoe UI" w:cs="Segoe UI"/>
          <w:snapToGrid w:val="0"/>
          <w:sz w:val="22"/>
          <w:szCs w:val="22"/>
        </w:rPr>
        <w:t>Z</w:t>
      </w:r>
      <w:r w:rsidRPr="00554D19">
        <w:rPr>
          <w:rFonts w:ascii="Segoe UI" w:hAnsi="Segoe UI" w:cs="Segoe UI"/>
          <w:snapToGrid w:val="0"/>
          <w:sz w:val="22"/>
          <w:szCs w:val="22"/>
        </w:rPr>
        <w:t xml:space="preserve">hotovitelem (výrobní a dílenské dokumentace) </w:t>
      </w:r>
      <w:r w:rsidR="002632E3" w:rsidRPr="00554D19">
        <w:rPr>
          <w:rFonts w:ascii="Segoe UI" w:hAnsi="Segoe UI" w:cs="Segoe UI"/>
          <w:snapToGrid w:val="0"/>
          <w:sz w:val="22"/>
          <w:szCs w:val="22"/>
        </w:rPr>
        <w:t>v rozsahu potřebném pro řádnou realizaci Stavby</w:t>
      </w:r>
      <w:r w:rsidR="00B3582E" w:rsidRPr="00554D19">
        <w:rPr>
          <w:rFonts w:ascii="Segoe UI" w:hAnsi="Segoe UI" w:cs="Segoe UI"/>
          <w:sz w:val="22"/>
          <w:szCs w:val="22"/>
        </w:rPr>
        <w:t>,</w:t>
      </w:r>
      <w:r w:rsidR="0080603E" w:rsidRPr="00554D19">
        <w:rPr>
          <w:rFonts w:ascii="Segoe UI" w:hAnsi="Segoe UI" w:cs="Segoe UI"/>
          <w:sz w:val="22"/>
          <w:szCs w:val="22"/>
        </w:rPr>
        <w:t xml:space="preserve"> (dále jen „</w:t>
      </w:r>
      <w:r w:rsidR="0080603E" w:rsidRPr="00554D19">
        <w:rPr>
          <w:rFonts w:ascii="Segoe UI" w:hAnsi="Segoe UI" w:cs="Segoe UI"/>
          <w:b/>
          <w:i/>
          <w:sz w:val="22"/>
          <w:szCs w:val="22"/>
        </w:rPr>
        <w:t>výrobní dokumentace</w:t>
      </w:r>
      <w:r w:rsidR="0080603E" w:rsidRPr="00554D19">
        <w:rPr>
          <w:rFonts w:ascii="Segoe UI" w:hAnsi="Segoe UI" w:cs="Segoe UI"/>
          <w:sz w:val="22"/>
          <w:szCs w:val="22"/>
        </w:rPr>
        <w:t>“)</w:t>
      </w:r>
      <w:r w:rsidRPr="00554D19">
        <w:rPr>
          <w:rFonts w:ascii="Segoe UI" w:hAnsi="Segoe UI" w:cs="Segoe UI"/>
          <w:snapToGrid w:val="0"/>
          <w:sz w:val="22"/>
          <w:szCs w:val="22"/>
        </w:rPr>
        <w:t xml:space="preserve"> a po </w:t>
      </w:r>
      <w:r w:rsidRPr="000D37DC">
        <w:rPr>
          <w:rFonts w:ascii="Segoe UI" w:hAnsi="Segoe UI" w:cs="Segoe UI"/>
          <w:snapToGrid w:val="0"/>
          <w:sz w:val="22"/>
          <w:szCs w:val="22"/>
        </w:rPr>
        <w:t>předchozím projednání s</w:t>
      </w:r>
      <w:r w:rsidR="00134458" w:rsidRPr="000D37DC">
        <w:rPr>
          <w:rFonts w:ascii="Segoe UI" w:hAnsi="Segoe UI" w:cs="Segoe UI"/>
          <w:snapToGrid w:val="0"/>
          <w:sz w:val="22"/>
          <w:szCs w:val="22"/>
        </w:rPr>
        <w:t> </w:t>
      </w:r>
      <w:r w:rsidR="00FB327A">
        <w:rPr>
          <w:rFonts w:ascii="Segoe UI" w:hAnsi="Segoe UI" w:cs="Segoe UI"/>
          <w:snapToGrid w:val="0"/>
          <w:sz w:val="22"/>
          <w:szCs w:val="22"/>
        </w:rPr>
        <w:t>Objednatelem</w:t>
      </w:r>
      <w:r w:rsidR="00134458" w:rsidRPr="000D37DC">
        <w:rPr>
          <w:rFonts w:ascii="Segoe UI" w:hAnsi="Segoe UI" w:cs="Segoe UI"/>
          <w:snapToGrid w:val="0"/>
          <w:sz w:val="22"/>
          <w:szCs w:val="22"/>
        </w:rPr>
        <w:t xml:space="preserve"> a osobou vykonávající autorský dozor uvedenou v příloze č. 2 smlouvy (dále</w:t>
      </w:r>
      <w:r w:rsidR="00134458" w:rsidRPr="00554D19">
        <w:rPr>
          <w:rFonts w:ascii="Segoe UI" w:hAnsi="Segoe UI" w:cs="Segoe UI"/>
          <w:snapToGrid w:val="0"/>
          <w:sz w:val="22"/>
          <w:szCs w:val="22"/>
        </w:rPr>
        <w:t xml:space="preserve"> jen „</w:t>
      </w:r>
      <w:r w:rsidR="00134458" w:rsidRPr="00554D19">
        <w:rPr>
          <w:rFonts w:ascii="Segoe UI" w:hAnsi="Segoe UI" w:cs="Segoe UI"/>
          <w:b/>
          <w:i/>
          <w:snapToGrid w:val="0"/>
          <w:sz w:val="22"/>
          <w:szCs w:val="22"/>
        </w:rPr>
        <w:t>AD</w:t>
      </w:r>
      <w:r w:rsidR="00134458" w:rsidRPr="00554D19">
        <w:rPr>
          <w:rFonts w:ascii="Segoe UI" w:hAnsi="Segoe UI" w:cs="Segoe UI"/>
          <w:snapToGrid w:val="0"/>
          <w:sz w:val="22"/>
          <w:szCs w:val="22"/>
        </w:rPr>
        <w:t>“)</w:t>
      </w:r>
      <w:r w:rsidR="0080603E" w:rsidRPr="00554D19">
        <w:rPr>
          <w:rFonts w:ascii="Segoe UI" w:hAnsi="Segoe UI" w:cs="Segoe UI"/>
          <w:snapToGrid w:val="0"/>
          <w:sz w:val="22"/>
          <w:szCs w:val="22"/>
        </w:rPr>
        <w:t>;</w:t>
      </w:r>
      <w:r w:rsidRPr="00554D19">
        <w:rPr>
          <w:rFonts w:ascii="Segoe UI" w:hAnsi="Segoe UI" w:cs="Segoe UI"/>
          <w:snapToGrid w:val="0"/>
          <w:sz w:val="22"/>
          <w:szCs w:val="22"/>
        </w:rPr>
        <w:t xml:space="preserve"> </w:t>
      </w:r>
      <w:r w:rsidR="0080603E" w:rsidRPr="00554D19">
        <w:rPr>
          <w:rFonts w:ascii="Segoe UI" w:hAnsi="Segoe UI" w:cs="Segoe UI"/>
          <w:snapToGrid w:val="0"/>
          <w:sz w:val="22"/>
          <w:szCs w:val="22"/>
        </w:rPr>
        <w:t>výrobní dokumentaci Zhotovitel předá O</w:t>
      </w:r>
      <w:r w:rsidRPr="00554D19">
        <w:rPr>
          <w:rFonts w:ascii="Segoe UI" w:hAnsi="Segoe UI" w:cs="Segoe UI"/>
          <w:snapToGrid w:val="0"/>
          <w:sz w:val="22"/>
          <w:szCs w:val="22"/>
        </w:rPr>
        <w:t>bjednateli</w:t>
      </w:r>
      <w:r w:rsidR="006342AA">
        <w:rPr>
          <w:rFonts w:ascii="Segoe UI" w:hAnsi="Segoe UI" w:cs="Segoe UI"/>
          <w:snapToGrid w:val="0"/>
          <w:sz w:val="22"/>
          <w:szCs w:val="22"/>
        </w:rPr>
        <w:t xml:space="preserve">, a to </w:t>
      </w:r>
      <w:r w:rsidRPr="00554D19">
        <w:rPr>
          <w:rFonts w:ascii="Segoe UI" w:hAnsi="Segoe UI" w:cs="Segoe UI"/>
          <w:snapToGrid w:val="0"/>
          <w:sz w:val="22"/>
          <w:szCs w:val="22"/>
        </w:rPr>
        <w:t xml:space="preserve">ve třech vyhotoveních v listinné podobě a ve třech vyhotoveních v digitální podobě ve formátu </w:t>
      </w:r>
      <w:r w:rsidR="009C7861">
        <w:rPr>
          <w:rFonts w:ascii="Segoe UI" w:hAnsi="Segoe UI" w:cs="Segoe UI"/>
          <w:snapToGrid w:val="0"/>
          <w:sz w:val="22"/>
          <w:szCs w:val="22"/>
        </w:rPr>
        <w:t>.</w:t>
      </w:r>
      <w:proofErr w:type="spellStart"/>
      <w:r w:rsidR="009C7861">
        <w:rPr>
          <w:rFonts w:ascii="Segoe UI" w:hAnsi="Segoe UI" w:cs="Segoe UI"/>
          <w:snapToGrid w:val="0"/>
          <w:sz w:val="22"/>
          <w:szCs w:val="22"/>
        </w:rPr>
        <w:t>pdf</w:t>
      </w:r>
      <w:proofErr w:type="spellEnd"/>
      <w:r w:rsidR="005B437A"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na CD </w:t>
      </w:r>
      <w:r w:rsidR="0080603E" w:rsidRPr="00554D19">
        <w:rPr>
          <w:rFonts w:ascii="Segoe UI" w:hAnsi="Segoe UI" w:cs="Segoe UI"/>
          <w:snapToGrid w:val="0"/>
          <w:sz w:val="22"/>
          <w:szCs w:val="22"/>
        </w:rPr>
        <w:t xml:space="preserve">/ DVD </w:t>
      </w:r>
      <w:r w:rsidRPr="00554D19">
        <w:rPr>
          <w:rFonts w:ascii="Segoe UI" w:hAnsi="Segoe UI" w:cs="Segoe UI"/>
          <w:snapToGrid w:val="0"/>
          <w:sz w:val="22"/>
          <w:szCs w:val="22"/>
        </w:rPr>
        <w:t>nosiči</w:t>
      </w:r>
      <w:r w:rsidR="0080603E" w:rsidRPr="00554D19">
        <w:rPr>
          <w:rFonts w:ascii="Segoe UI" w:hAnsi="Segoe UI" w:cs="Segoe UI"/>
          <w:snapToGrid w:val="0"/>
          <w:sz w:val="22"/>
          <w:szCs w:val="22"/>
        </w:rPr>
        <w:t xml:space="preserve"> /</w:t>
      </w:r>
      <w:r w:rsidR="007E5FC1" w:rsidRPr="00554D19">
        <w:rPr>
          <w:rFonts w:ascii="Segoe UI" w:hAnsi="Segoe UI" w:cs="Segoe UI"/>
          <w:snapToGrid w:val="0"/>
          <w:sz w:val="22"/>
          <w:szCs w:val="22"/>
        </w:rPr>
        <w:t xml:space="preserve"> </w:t>
      </w:r>
      <w:r w:rsidR="0080603E" w:rsidRPr="00554D19">
        <w:rPr>
          <w:rFonts w:ascii="Segoe UI" w:hAnsi="Segoe UI" w:cs="Segoe UI"/>
          <w:snapToGrid w:val="0"/>
          <w:sz w:val="22"/>
          <w:szCs w:val="22"/>
        </w:rPr>
        <w:t xml:space="preserve">USB </w:t>
      </w:r>
      <w:proofErr w:type="spellStart"/>
      <w:r w:rsidR="0080603E" w:rsidRPr="00554D19">
        <w:rPr>
          <w:rFonts w:ascii="Segoe UI" w:hAnsi="Segoe UI" w:cs="Segoe UI"/>
          <w:snapToGrid w:val="0"/>
          <w:sz w:val="22"/>
          <w:szCs w:val="22"/>
        </w:rPr>
        <w:t>flash</w:t>
      </w:r>
      <w:proofErr w:type="spellEnd"/>
      <w:r w:rsidR="0080603E"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E24176" w:rsidRPr="00554D19" w:rsidRDefault="002632E3"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v případě potřeby </w:t>
      </w:r>
      <w:r w:rsidR="00E24176" w:rsidRPr="00554D19">
        <w:rPr>
          <w:rFonts w:ascii="Segoe UI" w:hAnsi="Segoe UI" w:cs="Segoe UI"/>
          <w:snapToGrid w:val="0"/>
          <w:sz w:val="22"/>
          <w:szCs w:val="22"/>
        </w:rPr>
        <w:t>vytýčení veškerých inženýrských sítí</w:t>
      </w:r>
      <w:r w:rsidR="00C6735E" w:rsidRPr="00554D19">
        <w:rPr>
          <w:rFonts w:ascii="Segoe UI" w:hAnsi="Segoe UI" w:cs="Segoe UI"/>
          <w:snapToGrid w:val="0"/>
          <w:sz w:val="22"/>
          <w:szCs w:val="22"/>
        </w:rPr>
        <w:t xml:space="preserve"> na základě předané Projektové dokumentace</w:t>
      </w:r>
      <w:r w:rsidR="00E24176" w:rsidRPr="00554D19">
        <w:rPr>
          <w:rFonts w:ascii="Segoe UI" w:hAnsi="Segoe UI" w:cs="Segoe UI"/>
          <w:snapToGrid w:val="0"/>
          <w:sz w:val="22"/>
          <w:szCs w:val="22"/>
        </w:rPr>
        <w:t xml:space="preserve">, včetně zjištění podmínek jejich vlastníků a správců pro realizaci </w:t>
      </w:r>
      <w:r w:rsidR="00D51B30" w:rsidRPr="00554D19">
        <w:rPr>
          <w:rFonts w:ascii="Segoe UI" w:hAnsi="Segoe UI" w:cs="Segoe UI"/>
          <w:snapToGrid w:val="0"/>
          <w:sz w:val="22"/>
          <w:szCs w:val="22"/>
        </w:rPr>
        <w:t>Stavby</w:t>
      </w:r>
      <w:r w:rsidR="00E24176" w:rsidRPr="00554D19">
        <w:rPr>
          <w:rFonts w:ascii="Segoe UI" w:hAnsi="Segoe UI" w:cs="Segoe UI"/>
          <w:snapToGrid w:val="0"/>
          <w:sz w:val="22"/>
          <w:szCs w:val="22"/>
        </w:rPr>
        <w:t xml:space="preserve"> dle této smlouvy a následné zabezpečení jejich zpětného protokolárního předání jejich správcům;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provedení všech nezbytných průzkumů nutných pro řádné provádění a dokončení </w:t>
      </w:r>
      <w:r w:rsidR="00D51B30" w:rsidRPr="00554D19">
        <w:rPr>
          <w:rFonts w:ascii="Segoe UI" w:hAnsi="Segoe UI" w:cs="Segoe UI"/>
          <w:snapToGrid w:val="0"/>
          <w:sz w:val="22"/>
          <w:szCs w:val="22"/>
        </w:rPr>
        <w:t>Stavby</w:t>
      </w:r>
      <w:r w:rsidR="00520EF5" w:rsidRPr="00554D19">
        <w:rPr>
          <w:rFonts w:ascii="Segoe UI" w:hAnsi="Segoe UI" w:cs="Segoe UI"/>
          <w:snapToGrid w:val="0"/>
          <w:sz w:val="22"/>
          <w:szCs w:val="22"/>
        </w:rPr>
        <w:t xml:space="preserve">, přičemž toto ustanovení se nevztahuje k provedení </w:t>
      </w:r>
      <w:r w:rsidR="00607058" w:rsidRPr="00554D19">
        <w:rPr>
          <w:rFonts w:ascii="Segoe UI" w:hAnsi="Segoe UI" w:cs="Segoe UI"/>
          <w:snapToGrid w:val="0"/>
          <w:sz w:val="22"/>
          <w:szCs w:val="22"/>
        </w:rPr>
        <w:t xml:space="preserve">případného </w:t>
      </w:r>
      <w:r w:rsidR="00520EF5" w:rsidRPr="00554D19">
        <w:rPr>
          <w:rFonts w:ascii="Segoe UI" w:hAnsi="Segoe UI" w:cs="Segoe UI"/>
          <w:snapToGrid w:val="0"/>
          <w:sz w:val="22"/>
          <w:szCs w:val="22"/>
        </w:rPr>
        <w:t>záchranného archeologického výzkumu</w:t>
      </w:r>
      <w:r w:rsidRPr="00554D19">
        <w:rPr>
          <w:rFonts w:ascii="Segoe UI" w:hAnsi="Segoe UI" w:cs="Segoe UI"/>
          <w:snapToGrid w:val="0"/>
          <w:sz w:val="22"/>
          <w:szCs w:val="22"/>
        </w:rPr>
        <w:t>;</w:t>
      </w:r>
    </w:p>
    <w:p w:rsidR="00E24176" w:rsidRPr="003E500B"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a provedení všech opatření organizačního a stavebně</w:t>
      </w:r>
      <w:r w:rsidR="00816231">
        <w:rPr>
          <w:rFonts w:ascii="Segoe UI" w:hAnsi="Segoe UI" w:cs="Segoe UI"/>
          <w:snapToGrid w:val="0"/>
          <w:sz w:val="22"/>
          <w:szCs w:val="22"/>
        </w:rPr>
        <w:t>-</w:t>
      </w:r>
      <w:r w:rsidRPr="00554D19">
        <w:rPr>
          <w:rFonts w:ascii="Segoe UI" w:hAnsi="Segoe UI" w:cs="Segoe UI"/>
          <w:snapToGrid w:val="0"/>
          <w:sz w:val="22"/>
          <w:szCs w:val="22"/>
        </w:rPr>
        <w:t xml:space="preserve">technologického </w:t>
      </w:r>
      <w:r w:rsidRPr="003D157D">
        <w:rPr>
          <w:rFonts w:ascii="Segoe UI" w:hAnsi="Segoe UI" w:cs="Segoe UI"/>
          <w:snapToGrid w:val="0"/>
          <w:sz w:val="22"/>
          <w:szCs w:val="22"/>
        </w:rPr>
        <w:t xml:space="preserve">charakteru k řádnému provedení </w:t>
      </w:r>
      <w:r w:rsidR="00D51B30" w:rsidRPr="003D157D">
        <w:rPr>
          <w:rFonts w:ascii="Segoe UI" w:hAnsi="Segoe UI" w:cs="Segoe UI"/>
          <w:snapToGrid w:val="0"/>
          <w:sz w:val="22"/>
          <w:szCs w:val="22"/>
        </w:rPr>
        <w:t>Stavby</w:t>
      </w:r>
      <w:r w:rsidRPr="003E500B">
        <w:rPr>
          <w:rFonts w:ascii="Segoe UI" w:hAnsi="Segoe UI" w:cs="Segoe UI"/>
          <w:snapToGrid w:val="0"/>
          <w:sz w:val="22"/>
          <w:szCs w:val="22"/>
        </w:rPr>
        <w:t xml:space="preserve">; </w:t>
      </w:r>
    </w:p>
    <w:p w:rsidR="00E24176" w:rsidRPr="00916108"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93245F">
        <w:rPr>
          <w:rFonts w:ascii="Segoe UI" w:hAnsi="Segoe UI" w:cs="Segoe UI"/>
          <w:snapToGrid w:val="0"/>
          <w:sz w:val="22"/>
          <w:szCs w:val="22"/>
        </w:rPr>
        <w:t xml:space="preserve">veškeré práce a dodávky související s bezpečnostními opatřeními na ochranu lidí a majetku (zejména chodců a vozidel v místech dotčených </w:t>
      </w:r>
      <w:r w:rsidR="009C2FF2" w:rsidRPr="00AB7808">
        <w:rPr>
          <w:rFonts w:ascii="Segoe UI" w:hAnsi="Segoe UI" w:cs="Segoe UI"/>
          <w:snapToGrid w:val="0"/>
          <w:sz w:val="22"/>
          <w:szCs w:val="22"/>
        </w:rPr>
        <w:t>S</w:t>
      </w:r>
      <w:r w:rsidRPr="00916108">
        <w:rPr>
          <w:rFonts w:ascii="Segoe UI" w:hAnsi="Segoe UI" w:cs="Segoe UI"/>
          <w:snapToGrid w:val="0"/>
          <w:sz w:val="22"/>
          <w:szCs w:val="22"/>
        </w:rPr>
        <w:t>tavbou);</w:t>
      </w:r>
    </w:p>
    <w:p w:rsidR="00E24176" w:rsidRPr="003D157D"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3D157D">
        <w:rPr>
          <w:rFonts w:ascii="Segoe UI" w:hAnsi="Segoe UI" w:cs="Segoe UI"/>
          <w:snapToGrid w:val="0"/>
          <w:sz w:val="22"/>
          <w:szCs w:val="22"/>
        </w:rPr>
        <w:t>ostraha</w:t>
      </w:r>
      <w:r w:rsidR="00F157CF" w:rsidRPr="003D157D">
        <w:rPr>
          <w:rFonts w:ascii="Segoe UI" w:hAnsi="Segoe UI" w:cs="Segoe UI"/>
          <w:snapToGrid w:val="0"/>
          <w:sz w:val="22"/>
          <w:szCs w:val="22"/>
        </w:rPr>
        <w:t xml:space="preserve"> či zabezpečení</w:t>
      </w:r>
      <w:r w:rsidRPr="003D157D">
        <w:rPr>
          <w:rFonts w:ascii="Segoe UI" w:hAnsi="Segoe UI" w:cs="Segoe UI"/>
          <w:snapToGrid w:val="0"/>
          <w:sz w:val="22"/>
          <w:szCs w:val="22"/>
        </w:rPr>
        <w:t xml:space="preserve"> </w:t>
      </w:r>
      <w:r w:rsidR="00D51B30" w:rsidRPr="003D157D">
        <w:rPr>
          <w:rFonts w:ascii="Segoe UI" w:hAnsi="Segoe UI" w:cs="Segoe UI"/>
          <w:snapToGrid w:val="0"/>
          <w:sz w:val="22"/>
          <w:szCs w:val="22"/>
        </w:rPr>
        <w:t>Stavby</w:t>
      </w:r>
      <w:r w:rsidR="00F157CF" w:rsidRPr="003D157D">
        <w:rPr>
          <w:rFonts w:ascii="Segoe UI" w:hAnsi="Segoe UI" w:cs="Segoe UI"/>
          <w:snapToGrid w:val="0"/>
          <w:sz w:val="22"/>
          <w:szCs w:val="22"/>
        </w:rPr>
        <w:t xml:space="preserve"> </w:t>
      </w:r>
      <w:r w:rsidRPr="003D157D">
        <w:rPr>
          <w:rFonts w:ascii="Segoe UI" w:hAnsi="Segoe UI" w:cs="Segoe UI"/>
          <w:snapToGrid w:val="0"/>
          <w:sz w:val="22"/>
          <w:szCs w:val="22"/>
        </w:rPr>
        <w:t xml:space="preserve">a </w:t>
      </w:r>
      <w:r w:rsidR="00A51482" w:rsidRPr="003D157D">
        <w:rPr>
          <w:rFonts w:ascii="Segoe UI" w:hAnsi="Segoe UI" w:cs="Segoe UI"/>
          <w:snapToGrid w:val="0"/>
          <w:sz w:val="22"/>
          <w:szCs w:val="22"/>
        </w:rPr>
        <w:t>Staveniště</w:t>
      </w:r>
      <w:r w:rsidRPr="003D157D">
        <w:rPr>
          <w:rFonts w:ascii="Segoe UI" w:hAnsi="Segoe UI" w:cs="Segoe UI"/>
          <w:snapToGrid w:val="0"/>
          <w:sz w:val="22"/>
          <w:szCs w:val="22"/>
        </w:rPr>
        <w:t>, zajištění bezpečnosti práce a ochrany životního prostředí;</w:t>
      </w:r>
    </w:p>
    <w:p w:rsidR="00E24176" w:rsidRPr="00554D19" w:rsidRDefault="002632E3"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3D157D">
        <w:rPr>
          <w:rFonts w:ascii="Segoe UI" w:hAnsi="Segoe UI" w:cs="Segoe UI"/>
          <w:snapToGrid w:val="0"/>
          <w:sz w:val="22"/>
          <w:szCs w:val="22"/>
        </w:rPr>
        <w:t xml:space="preserve">v případě potřeby </w:t>
      </w:r>
      <w:r w:rsidR="00E24176" w:rsidRPr="003D157D">
        <w:rPr>
          <w:rFonts w:ascii="Segoe UI" w:hAnsi="Segoe UI" w:cs="Segoe UI"/>
          <w:snapToGrid w:val="0"/>
          <w:sz w:val="22"/>
          <w:szCs w:val="22"/>
        </w:rPr>
        <w:t>zajištění zvláštního užívání komunikací</w:t>
      </w:r>
      <w:r w:rsidR="00E24176" w:rsidRPr="00554D19">
        <w:rPr>
          <w:rFonts w:ascii="Segoe UI" w:hAnsi="Segoe UI" w:cs="Segoe UI"/>
          <w:snapToGrid w:val="0"/>
          <w:sz w:val="22"/>
          <w:szCs w:val="22"/>
        </w:rPr>
        <w:t xml:space="preserve"> a veřejných ploch včetně úhrady vyměřených poplatků a nájemného;</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a provedení všech nutných zkoušek dle ČSN</w:t>
      </w:r>
      <w:r w:rsidR="00031C6C" w:rsidRPr="00554D19">
        <w:rPr>
          <w:rFonts w:ascii="Segoe UI" w:hAnsi="Segoe UI" w:cs="Segoe UI"/>
          <w:snapToGrid w:val="0"/>
          <w:sz w:val="22"/>
          <w:szCs w:val="22"/>
        </w:rPr>
        <w:t xml:space="preserve">, </w:t>
      </w:r>
      <w:r w:rsidRPr="00554D19">
        <w:rPr>
          <w:rFonts w:ascii="Segoe UI" w:hAnsi="Segoe UI" w:cs="Segoe UI"/>
          <w:snapToGrid w:val="0"/>
          <w:sz w:val="22"/>
          <w:szCs w:val="22"/>
        </w:rPr>
        <w:t>případně jiných norem vztahujících se k prováděnému dílu</w:t>
      </w:r>
      <w:r w:rsidR="00135414" w:rsidRPr="00554D19">
        <w:rPr>
          <w:rFonts w:ascii="Segoe UI" w:hAnsi="Segoe UI" w:cs="Segoe UI"/>
          <w:snapToGrid w:val="0"/>
          <w:sz w:val="22"/>
          <w:szCs w:val="22"/>
        </w:rPr>
        <w:t>,</w:t>
      </w:r>
      <w:r w:rsidRPr="00554D19">
        <w:rPr>
          <w:rFonts w:ascii="Segoe UI" w:hAnsi="Segoe UI" w:cs="Segoe UI"/>
          <w:snapToGrid w:val="0"/>
          <w:sz w:val="22"/>
          <w:szCs w:val="22"/>
        </w:rPr>
        <w:t xml:space="preserve"> včetně pořízení protok</w:t>
      </w:r>
      <w:r w:rsidR="007E5FC1" w:rsidRPr="00554D19">
        <w:rPr>
          <w:rFonts w:ascii="Segoe UI" w:hAnsi="Segoe UI" w:cs="Segoe UI"/>
          <w:snapToGrid w:val="0"/>
          <w:sz w:val="22"/>
          <w:szCs w:val="22"/>
        </w:rPr>
        <w:t>olů o </w:t>
      </w:r>
      <w:r w:rsidRPr="00554D19">
        <w:rPr>
          <w:rFonts w:ascii="Segoe UI" w:hAnsi="Segoe UI" w:cs="Segoe UI"/>
          <w:snapToGrid w:val="0"/>
          <w:sz w:val="22"/>
          <w:szCs w:val="22"/>
        </w:rPr>
        <w:t xml:space="preserve">průběhu zkoušek, předání protokolů o provedení zkoušek </w:t>
      </w:r>
      <w:r w:rsidR="00FB327A">
        <w:rPr>
          <w:rFonts w:ascii="Segoe UI" w:hAnsi="Segoe UI" w:cs="Segoe UI"/>
          <w:snapToGrid w:val="0"/>
          <w:sz w:val="22"/>
          <w:szCs w:val="22"/>
        </w:rPr>
        <w:t>Objednateli</w:t>
      </w:r>
      <w:r w:rsidR="007246BD" w:rsidRPr="00554D19">
        <w:rPr>
          <w:rFonts w:ascii="Segoe UI" w:hAnsi="Segoe UI" w:cs="Segoe UI"/>
          <w:snapToGrid w:val="0"/>
          <w:sz w:val="22"/>
          <w:szCs w:val="22"/>
        </w:rPr>
        <w:t>, a to</w:t>
      </w:r>
      <w:r w:rsidR="004D1047">
        <w:rPr>
          <w:rFonts w:ascii="Segoe UI" w:hAnsi="Segoe UI" w:cs="Segoe UI"/>
          <w:snapToGrid w:val="0"/>
          <w:sz w:val="22"/>
          <w:szCs w:val="22"/>
        </w:rPr>
        <w:t xml:space="preserve"> </w:t>
      </w:r>
      <w:r w:rsidRPr="00554D19">
        <w:rPr>
          <w:rFonts w:ascii="Segoe UI" w:hAnsi="Segoe UI" w:cs="Segoe UI"/>
          <w:snapToGrid w:val="0"/>
          <w:sz w:val="22"/>
          <w:szCs w:val="22"/>
        </w:rPr>
        <w:t xml:space="preserve">ve třech vyhotoveních v listinné podobě a v jednom vyhotovení v digitální podobě na CD </w:t>
      </w:r>
      <w:r w:rsidR="00074AD1" w:rsidRPr="00554D19">
        <w:rPr>
          <w:rFonts w:ascii="Segoe UI" w:hAnsi="Segoe UI" w:cs="Segoe UI"/>
          <w:snapToGrid w:val="0"/>
          <w:sz w:val="22"/>
          <w:szCs w:val="22"/>
        </w:rPr>
        <w:t xml:space="preserve">/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 xml:space="preserve">;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zajištění atestů a dokladů o požadovaných vlastnostech výrobků </w:t>
      </w:r>
      <w:r w:rsidR="007D2076">
        <w:rPr>
          <w:rFonts w:ascii="Segoe UI" w:hAnsi="Segoe UI" w:cs="Segoe UI"/>
          <w:snapToGrid w:val="0"/>
          <w:sz w:val="22"/>
          <w:szCs w:val="22"/>
        </w:rPr>
        <w:t>k jejich řádnému užívání</w:t>
      </w:r>
      <w:r w:rsidRPr="00554D19">
        <w:rPr>
          <w:rFonts w:ascii="Segoe UI" w:hAnsi="Segoe UI" w:cs="Segoe UI"/>
          <w:snapToGrid w:val="0"/>
          <w:sz w:val="22"/>
          <w:szCs w:val="22"/>
        </w:rPr>
        <w:t xml:space="preserve"> a</w:t>
      </w:r>
      <w:r w:rsidR="007E16C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revizí veškerých </w:t>
      </w:r>
      <w:r w:rsidR="002632E3" w:rsidRPr="00554D19">
        <w:rPr>
          <w:rFonts w:ascii="Segoe UI" w:hAnsi="Segoe UI" w:cs="Segoe UI"/>
          <w:snapToGrid w:val="0"/>
          <w:sz w:val="22"/>
          <w:szCs w:val="22"/>
        </w:rPr>
        <w:t xml:space="preserve">zejména </w:t>
      </w:r>
      <w:r w:rsidRPr="00554D19">
        <w:rPr>
          <w:rFonts w:ascii="Segoe UI" w:hAnsi="Segoe UI" w:cs="Segoe UI"/>
          <w:snapToGrid w:val="0"/>
          <w:sz w:val="22"/>
          <w:szCs w:val="22"/>
        </w:rPr>
        <w:t xml:space="preserve">elektrických </w:t>
      </w:r>
      <w:r w:rsidR="002632E3" w:rsidRPr="00554D19">
        <w:rPr>
          <w:rFonts w:ascii="Segoe UI" w:hAnsi="Segoe UI" w:cs="Segoe UI"/>
          <w:snapToGrid w:val="0"/>
          <w:sz w:val="22"/>
          <w:szCs w:val="22"/>
        </w:rPr>
        <w:t xml:space="preserve">a plynových </w:t>
      </w:r>
      <w:r w:rsidRPr="00554D19">
        <w:rPr>
          <w:rFonts w:ascii="Segoe UI" w:hAnsi="Segoe UI" w:cs="Segoe UI"/>
          <w:snapToGrid w:val="0"/>
          <w:sz w:val="22"/>
          <w:szCs w:val="22"/>
        </w:rPr>
        <w:t xml:space="preserve">zařízení s případným dokladem o odstranění uvedených závad, předání atestů a dokladů </w:t>
      </w:r>
      <w:r w:rsidR="00BE2007" w:rsidRPr="00554D19">
        <w:rPr>
          <w:rFonts w:ascii="Segoe UI" w:hAnsi="Segoe UI" w:cs="Segoe UI"/>
          <w:snapToGrid w:val="0"/>
          <w:sz w:val="22"/>
          <w:szCs w:val="22"/>
        </w:rPr>
        <w:t>Objednatel</w:t>
      </w:r>
      <w:r w:rsidR="007246BD" w:rsidRPr="00554D19">
        <w:rPr>
          <w:rFonts w:ascii="Segoe UI" w:hAnsi="Segoe UI" w:cs="Segoe UI"/>
          <w:snapToGrid w:val="0"/>
          <w:sz w:val="22"/>
          <w:szCs w:val="22"/>
        </w:rPr>
        <w:t xml:space="preserve">i, a to </w:t>
      </w:r>
      <w:r w:rsidRPr="00554D19">
        <w:rPr>
          <w:rFonts w:ascii="Segoe UI" w:hAnsi="Segoe UI" w:cs="Segoe UI"/>
          <w:snapToGrid w:val="0"/>
          <w:sz w:val="22"/>
          <w:szCs w:val="22"/>
        </w:rPr>
        <w:t xml:space="preserve">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00061C39" w:rsidRPr="00554D19">
        <w:rPr>
          <w:rFonts w:ascii="Segoe UI" w:hAnsi="Segoe UI" w:cs="Segoe UI"/>
          <w:snapToGrid w:val="0"/>
          <w:sz w:val="22"/>
          <w:szCs w:val="22"/>
        </w:rPr>
        <w:t>;</w:t>
      </w:r>
      <w:r w:rsidR="007D2076">
        <w:rPr>
          <w:rFonts w:ascii="Segoe UI" w:hAnsi="Segoe UI" w:cs="Segoe UI"/>
          <w:snapToGrid w:val="0"/>
          <w:sz w:val="22"/>
          <w:szCs w:val="22"/>
        </w:rPr>
        <w:t xml:space="preserve"> </w:t>
      </w:r>
    </w:p>
    <w:p w:rsidR="004444F4" w:rsidRPr="00554D19" w:rsidRDefault="004444F4"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Odborného a závazného stanoviska vydaného organizací státního odborného dozoru u vyhrazených technických zařízení v souladu s právními nebo technickými předpisy platnými v době plnění a předání plnění předmětu smlouvy</w:t>
      </w:r>
      <w:r w:rsidR="003930D4" w:rsidRPr="00554D19">
        <w:rPr>
          <w:rFonts w:ascii="Segoe UI" w:hAnsi="Segoe UI" w:cs="Segoe UI"/>
          <w:snapToGrid w:val="0"/>
          <w:sz w:val="22"/>
          <w:szCs w:val="22"/>
        </w:rPr>
        <w:t>, které konstatuje splnění legislativních požadavků</w:t>
      </w:r>
      <w:r w:rsidR="00544F42" w:rsidRPr="00554D19">
        <w:rPr>
          <w:rFonts w:ascii="Segoe UI" w:hAnsi="Segoe UI" w:cs="Segoe UI"/>
          <w:snapToGrid w:val="0"/>
          <w:sz w:val="22"/>
          <w:szCs w:val="22"/>
        </w:rPr>
        <w:t xml:space="preserve"> a schopnost vyhrazených technických zařízení bezpečného provozu, předání Odborného a závazného stanoviska Objednateli, a to 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lastRenderedPageBreak/>
        <w:t xml:space="preserve">zajištění všech ostatních nezbytných atestů a revizí podle </w:t>
      </w:r>
      <w:r w:rsidR="00135414" w:rsidRPr="00554D19">
        <w:rPr>
          <w:rFonts w:ascii="Segoe UI" w:hAnsi="Segoe UI" w:cs="Segoe UI"/>
          <w:snapToGrid w:val="0"/>
          <w:sz w:val="22"/>
          <w:szCs w:val="22"/>
        </w:rPr>
        <w:t xml:space="preserve">relevantních </w:t>
      </w:r>
      <w:r w:rsidRPr="00554D19">
        <w:rPr>
          <w:rFonts w:ascii="Segoe UI" w:hAnsi="Segoe UI" w:cs="Segoe UI"/>
          <w:snapToGrid w:val="0"/>
          <w:sz w:val="22"/>
          <w:szCs w:val="22"/>
        </w:rPr>
        <w:t>ČSN</w:t>
      </w:r>
      <w:r w:rsidR="00135414" w:rsidRPr="00554D19">
        <w:rPr>
          <w:rFonts w:ascii="Segoe UI" w:hAnsi="Segoe UI" w:cs="Segoe UI"/>
          <w:snapToGrid w:val="0"/>
          <w:sz w:val="22"/>
          <w:szCs w:val="22"/>
        </w:rPr>
        <w:t>, jejichž závaznost si smluvní strany výslovně sjednávají,</w:t>
      </w:r>
      <w:r w:rsidRPr="00554D19">
        <w:rPr>
          <w:rFonts w:ascii="Segoe UI" w:hAnsi="Segoe UI" w:cs="Segoe UI"/>
          <w:snapToGrid w:val="0"/>
          <w:sz w:val="22"/>
          <w:szCs w:val="22"/>
        </w:rPr>
        <w:t xml:space="preserve"> a případných jiných právních nebo technických předpisů platných v době plnění a předání plnění předmětu smlouvy, kterými bude prokázáno dosažení předepsané kvality a předepsaných technických parametrů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 xml:space="preserve">, předání atestů a revizí </w:t>
      </w:r>
      <w:r w:rsidR="00BE2007" w:rsidRPr="00554D19">
        <w:rPr>
          <w:rFonts w:ascii="Segoe UI" w:hAnsi="Segoe UI" w:cs="Segoe UI"/>
          <w:snapToGrid w:val="0"/>
          <w:sz w:val="22"/>
          <w:szCs w:val="22"/>
        </w:rPr>
        <w:t>Objednatel</w:t>
      </w:r>
      <w:r w:rsidR="007246BD" w:rsidRPr="00554D19">
        <w:rPr>
          <w:rFonts w:ascii="Segoe UI" w:hAnsi="Segoe UI" w:cs="Segoe UI"/>
          <w:snapToGrid w:val="0"/>
          <w:sz w:val="22"/>
          <w:szCs w:val="22"/>
        </w:rPr>
        <w:t xml:space="preserve">i, a to </w:t>
      </w:r>
      <w:r w:rsidRPr="00554D19">
        <w:rPr>
          <w:rFonts w:ascii="Segoe UI" w:hAnsi="Segoe UI" w:cs="Segoe UI"/>
          <w:snapToGrid w:val="0"/>
          <w:sz w:val="22"/>
          <w:szCs w:val="22"/>
        </w:rPr>
        <w:t xml:space="preserve">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 xml:space="preserve">; </w:t>
      </w:r>
    </w:p>
    <w:p w:rsidR="00E24176" w:rsidRPr="001E612A"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provedení komplexního vyzkoušení všech systémů a zařízení tvořících předmět plnění vč. stanovení podmínek, za kterých se bude komplexní vyzkoušení provádět, vyhodnocení komplexního vyzkoušení, vyhotovení protokolu 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F744E9" w:rsidRPr="003051DB" w:rsidRDefault="00F744E9" w:rsidP="003051DB">
      <w:pPr>
        <w:widowControl w:val="0"/>
        <w:numPr>
          <w:ilvl w:val="2"/>
          <w:numId w:val="23"/>
        </w:numPr>
        <w:tabs>
          <w:tab w:val="clear" w:pos="2325"/>
          <w:tab w:val="num" w:pos="993"/>
        </w:tabs>
        <w:spacing w:after="120" w:line="264" w:lineRule="auto"/>
        <w:ind w:left="993" w:hanging="426"/>
        <w:jc w:val="both"/>
        <w:rPr>
          <w:rFonts w:ascii="Segoe UI" w:hAnsi="Segoe UI" w:cs="Segoe UI"/>
          <w:snapToGrid w:val="0"/>
          <w:sz w:val="22"/>
          <w:szCs w:val="22"/>
        </w:rPr>
      </w:pPr>
      <w:r w:rsidRPr="003051DB">
        <w:rPr>
          <w:rFonts w:ascii="Segoe UI" w:hAnsi="Segoe UI" w:cs="Segoe UI"/>
          <w:snapToGrid w:val="0"/>
          <w:sz w:val="22"/>
          <w:szCs w:val="22"/>
        </w:rPr>
        <w:t>provedení 2 sérií zkoušek stavební vzduchové neprůzvučnosti a kročejového hluku (obalových) svislých a vodorovných konstrukcí v Nové budově fakulty umění</w:t>
      </w:r>
      <w:r w:rsidR="00E7459A">
        <w:rPr>
          <w:rFonts w:ascii="Segoe UI" w:hAnsi="Segoe UI" w:cs="Segoe UI"/>
          <w:snapToGrid w:val="0"/>
          <w:sz w:val="22"/>
          <w:szCs w:val="22"/>
        </w:rPr>
        <w:t>, přičemž:</w:t>
      </w:r>
    </w:p>
    <w:p w:rsidR="00F744E9" w:rsidRPr="003051DB" w:rsidRDefault="0072354E" w:rsidP="003051DB">
      <w:pPr>
        <w:widowControl w:val="0"/>
        <w:spacing w:after="120" w:line="264" w:lineRule="auto"/>
        <w:ind w:left="1276" w:hanging="283"/>
        <w:jc w:val="both"/>
        <w:rPr>
          <w:rFonts w:ascii="Segoe UI" w:hAnsi="Segoe UI" w:cs="Segoe UI"/>
          <w:snapToGrid w:val="0"/>
          <w:sz w:val="22"/>
          <w:szCs w:val="22"/>
        </w:rPr>
      </w:pPr>
      <w:r>
        <w:rPr>
          <w:rFonts w:ascii="Segoe UI" w:hAnsi="Segoe UI" w:cs="Segoe UI"/>
          <w:snapToGrid w:val="0"/>
          <w:sz w:val="22"/>
          <w:szCs w:val="22"/>
        </w:rPr>
        <w:t xml:space="preserve">-   1. </w:t>
      </w:r>
      <w:r w:rsidR="00F744E9" w:rsidRPr="003051DB">
        <w:rPr>
          <w:rFonts w:ascii="Segoe UI" w:hAnsi="Segoe UI" w:cs="Segoe UI"/>
          <w:snapToGrid w:val="0"/>
          <w:sz w:val="22"/>
          <w:szCs w:val="22"/>
        </w:rPr>
        <w:t>série zkoušek bude provedena v koncertním sále (1.22</w:t>
      </w:r>
      <w:r w:rsidR="00A55260">
        <w:rPr>
          <w:rFonts w:ascii="Segoe UI" w:hAnsi="Segoe UI" w:cs="Segoe UI"/>
          <w:snapToGrid w:val="0"/>
          <w:sz w:val="22"/>
          <w:szCs w:val="22"/>
        </w:rPr>
        <w:t xml:space="preserve"> a 1.22</w:t>
      </w:r>
      <w:r w:rsidR="00F744E9" w:rsidRPr="003051DB">
        <w:rPr>
          <w:rFonts w:ascii="Segoe UI" w:hAnsi="Segoe UI" w:cs="Segoe UI"/>
          <w:snapToGrid w:val="0"/>
          <w:sz w:val="22"/>
          <w:szCs w:val="22"/>
        </w:rPr>
        <w:t>), hudebním sále (2.42) a cvičebnách (2.38, 2.39, 3.22 a 3.23). Pro potřeby</w:t>
      </w:r>
      <w:r w:rsidR="008671E9">
        <w:rPr>
          <w:rFonts w:ascii="Segoe UI" w:hAnsi="Segoe UI" w:cs="Segoe UI"/>
          <w:snapToGrid w:val="0"/>
          <w:sz w:val="22"/>
          <w:szCs w:val="22"/>
        </w:rPr>
        <w:t xml:space="preserve"> těchto</w:t>
      </w:r>
      <w:r w:rsidR="00F744E9" w:rsidRPr="003051DB">
        <w:rPr>
          <w:rFonts w:ascii="Segoe UI" w:hAnsi="Segoe UI" w:cs="Segoe UI"/>
          <w:snapToGrid w:val="0"/>
          <w:sz w:val="22"/>
          <w:szCs w:val="22"/>
        </w:rPr>
        <w:t xml:space="preserve"> zkoušek </w:t>
      </w:r>
      <w:r w:rsidR="00D179FA">
        <w:rPr>
          <w:rFonts w:ascii="Segoe UI" w:hAnsi="Segoe UI" w:cs="Segoe UI"/>
          <w:snapToGrid w:val="0"/>
          <w:sz w:val="22"/>
          <w:szCs w:val="22"/>
        </w:rPr>
        <w:t>musí být</w:t>
      </w:r>
      <w:r w:rsidR="00F744E9" w:rsidRPr="003051DB">
        <w:rPr>
          <w:rFonts w:ascii="Segoe UI" w:hAnsi="Segoe UI" w:cs="Segoe UI"/>
          <w:snapToGrid w:val="0"/>
          <w:sz w:val="22"/>
          <w:szCs w:val="22"/>
        </w:rPr>
        <w:t xml:space="preserve"> stavební konstrukce</w:t>
      </w:r>
      <w:r w:rsidR="00D179FA">
        <w:rPr>
          <w:rFonts w:ascii="Segoe UI" w:hAnsi="Segoe UI" w:cs="Segoe UI"/>
          <w:snapToGrid w:val="0"/>
          <w:sz w:val="22"/>
          <w:szCs w:val="22"/>
        </w:rPr>
        <w:t xml:space="preserve"> vybudovány</w:t>
      </w:r>
      <w:r w:rsidR="009E7247">
        <w:rPr>
          <w:rFonts w:ascii="Segoe UI" w:hAnsi="Segoe UI" w:cs="Segoe UI"/>
          <w:snapToGrid w:val="0"/>
          <w:sz w:val="22"/>
          <w:szCs w:val="22"/>
        </w:rPr>
        <w:t xml:space="preserve"> </w:t>
      </w:r>
      <w:r w:rsidR="00F744E9" w:rsidRPr="003051DB">
        <w:rPr>
          <w:rFonts w:ascii="Segoe UI" w:hAnsi="Segoe UI" w:cs="Segoe UI"/>
          <w:snapToGrid w:val="0"/>
          <w:sz w:val="22"/>
          <w:szCs w:val="22"/>
        </w:rPr>
        <w:t xml:space="preserve">takto: kompletní konstrukce stěn stropu, příček a otvorových výplní bez provedení </w:t>
      </w:r>
      <w:r w:rsidR="00A55260">
        <w:rPr>
          <w:rFonts w:ascii="Segoe UI" w:hAnsi="Segoe UI" w:cs="Segoe UI"/>
          <w:snapToGrid w:val="0"/>
          <w:sz w:val="22"/>
          <w:szCs w:val="22"/>
        </w:rPr>
        <w:t xml:space="preserve">povrchových </w:t>
      </w:r>
      <w:r w:rsidR="00F744E9" w:rsidRPr="003051DB">
        <w:rPr>
          <w:rFonts w:ascii="Segoe UI" w:hAnsi="Segoe UI" w:cs="Segoe UI"/>
          <w:snapToGrid w:val="0"/>
          <w:sz w:val="22"/>
          <w:szCs w:val="22"/>
        </w:rPr>
        <w:t xml:space="preserve">úprav (malba). </w:t>
      </w:r>
      <w:r w:rsidR="00A55260">
        <w:rPr>
          <w:rFonts w:ascii="Segoe UI" w:hAnsi="Segoe UI" w:cs="Segoe UI"/>
          <w:snapToGrid w:val="0"/>
          <w:sz w:val="22"/>
          <w:szCs w:val="22"/>
        </w:rPr>
        <w:t xml:space="preserve">Dále musí být pro potřeby zkoušek v uvedených </w:t>
      </w:r>
      <w:proofErr w:type="gramStart"/>
      <w:r w:rsidR="00A55260">
        <w:rPr>
          <w:rFonts w:ascii="Segoe UI" w:hAnsi="Segoe UI" w:cs="Segoe UI"/>
          <w:snapToGrid w:val="0"/>
          <w:sz w:val="22"/>
          <w:szCs w:val="22"/>
        </w:rPr>
        <w:t>místnostech</w:t>
      </w:r>
      <w:proofErr w:type="gramEnd"/>
      <w:r w:rsidR="00A55260">
        <w:rPr>
          <w:rFonts w:ascii="Segoe UI" w:hAnsi="Segoe UI" w:cs="Segoe UI"/>
          <w:snapToGrid w:val="0"/>
          <w:sz w:val="22"/>
          <w:szCs w:val="22"/>
        </w:rPr>
        <w:t xml:space="preserve"> tj. v koncertním sále (1.22 a 1.22a), hudebním sále (2.42) vybudované rozvody VZT a v místnostech cvičeben (2.38, 2.39, 3.22 a 3.23) musí být vybudované kompletní TZB, jako jsou rozvody VZT, elektro a ÚT. </w:t>
      </w:r>
      <w:r w:rsidR="00F744E9" w:rsidRPr="003051DB">
        <w:rPr>
          <w:rFonts w:ascii="Segoe UI" w:hAnsi="Segoe UI" w:cs="Segoe UI"/>
          <w:snapToGrid w:val="0"/>
          <w:sz w:val="22"/>
          <w:szCs w:val="22"/>
        </w:rPr>
        <w:t xml:space="preserve">Měření bude probíhat ve všech kmitočtových pásmech dle ČSN. Výsledky zkoušení, resp. naměřené hodnoty, se nastaví </w:t>
      </w:r>
      <w:r w:rsidR="00BE5A91">
        <w:rPr>
          <w:rFonts w:ascii="Segoe UI" w:hAnsi="Segoe UI" w:cs="Segoe UI"/>
          <w:snapToGrid w:val="0"/>
          <w:sz w:val="22"/>
          <w:szCs w:val="22"/>
        </w:rPr>
        <w:t xml:space="preserve">jako </w:t>
      </w:r>
      <w:r w:rsidR="00F744E9" w:rsidRPr="003051DB">
        <w:rPr>
          <w:rFonts w:ascii="Segoe UI" w:hAnsi="Segoe UI" w:cs="Segoe UI"/>
          <w:snapToGrid w:val="0"/>
          <w:sz w:val="22"/>
          <w:szCs w:val="22"/>
        </w:rPr>
        <w:t xml:space="preserve">referenční parametry pro ostatní cvičebny. </w:t>
      </w:r>
    </w:p>
    <w:p w:rsidR="00F744E9" w:rsidRPr="003051DB" w:rsidRDefault="0072354E" w:rsidP="003051DB">
      <w:pPr>
        <w:widowControl w:val="0"/>
        <w:spacing w:after="120" w:line="264" w:lineRule="auto"/>
        <w:ind w:left="1276" w:hanging="283"/>
        <w:jc w:val="both"/>
        <w:rPr>
          <w:rFonts w:ascii="Segoe UI" w:hAnsi="Segoe UI" w:cs="Segoe UI"/>
          <w:snapToGrid w:val="0"/>
          <w:sz w:val="22"/>
          <w:szCs w:val="22"/>
        </w:rPr>
      </w:pPr>
      <w:r>
        <w:rPr>
          <w:rFonts w:ascii="Segoe UI" w:hAnsi="Segoe UI" w:cs="Segoe UI"/>
          <w:snapToGrid w:val="0"/>
          <w:sz w:val="22"/>
          <w:szCs w:val="22"/>
        </w:rPr>
        <w:t xml:space="preserve">- </w:t>
      </w:r>
      <w:r w:rsidR="009E7247">
        <w:rPr>
          <w:rFonts w:ascii="Segoe UI" w:hAnsi="Segoe UI" w:cs="Segoe UI"/>
          <w:snapToGrid w:val="0"/>
          <w:sz w:val="22"/>
          <w:szCs w:val="22"/>
        </w:rPr>
        <w:t xml:space="preserve"> </w:t>
      </w:r>
      <w:r>
        <w:rPr>
          <w:rFonts w:ascii="Segoe UI" w:hAnsi="Segoe UI" w:cs="Segoe UI"/>
          <w:snapToGrid w:val="0"/>
          <w:sz w:val="22"/>
          <w:szCs w:val="22"/>
        </w:rPr>
        <w:t xml:space="preserve">2. </w:t>
      </w:r>
      <w:r w:rsidR="00F744E9" w:rsidRPr="003051DB">
        <w:rPr>
          <w:rFonts w:ascii="Segoe UI" w:hAnsi="Segoe UI" w:cs="Segoe UI"/>
          <w:snapToGrid w:val="0"/>
          <w:sz w:val="22"/>
          <w:szCs w:val="22"/>
        </w:rPr>
        <w:t>série zkoušek bude prováděna</w:t>
      </w:r>
      <w:r w:rsidR="00097E89">
        <w:rPr>
          <w:rFonts w:ascii="Segoe UI" w:hAnsi="Segoe UI" w:cs="Segoe UI"/>
          <w:snapToGrid w:val="0"/>
          <w:sz w:val="22"/>
          <w:szCs w:val="22"/>
        </w:rPr>
        <w:t xml:space="preserve"> v průběhu realizace Stavby</w:t>
      </w:r>
      <w:r w:rsidR="00F744E9" w:rsidRPr="003051DB">
        <w:rPr>
          <w:rFonts w:ascii="Segoe UI" w:hAnsi="Segoe UI" w:cs="Segoe UI"/>
          <w:snapToGrid w:val="0"/>
          <w:sz w:val="22"/>
          <w:szCs w:val="22"/>
        </w:rPr>
        <w:t xml:space="preserve"> ve 4 cvičebnách nahodile určených dle rozhodnutí </w:t>
      </w:r>
      <w:r w:rsidR="00F744E9">
        <w:rPr>
          <w:rFonts w:ascii="Segoe UI" w:hAnsi="Segoe UI" w:cs="Segoe UI"/>
          <w:snapToGrid w:val="0"/>
          <w:sz w:val="22"/>
          <w:szCs w:val="22"/>
        </w:rPr>
        <w:t>O</w:t>
      </w:r>
      <w:r w:rsidR="00F744E9" w:rsidRPr="003051DB">
        <w:rPr>
          <w:rFonts w:ascii="Segoe UI" w:hAnsi="Segoe UI" w:cs="Segoe UI"/>
          <w:snapToGrid w:val="0"/>
          <w:sz w:val="22"/>
          <w:szCs w:val="22"/>
        </w:rPr>
        <w:t>bjednatele. Měřením bude ověřeno, že tyto cvičebny dosahují stejných parametrů jako referenční cvičebny (2.38, 2.39, 3.22 a 3.23).</w:t>
      </w:r>
    </w:p>
    <w:p w:rsidR="00F744E9" w:rsidRPr="003051DB" w:rsidRDefault="00F744E9" w:rsidP="002D59E0">
      <w:pPr>
        <w:widowControl w:val="0"/>
        <w:spacing w:after="120" w:line="264" w:lineRule="auto"/>
        <w:ind w:left="993"/>
        <w:jc w:val="both"/>
        <w:rPr>
          <w:rFonts w:ascii="Segoe UI" w:hAnsi="Segoe UI" w:cs="Segoe UI"/>
          <w:snapToGrid w:val="0"/>
          <w:sz w:val="22"/>
          <w:szCs w:val="22"/>
        </w:rPr>
      </w:pPr>
      <w:r w:rsidRPr="003051DB">
        <w:rPr>
          <w:rFonts w:ascii="Segoe UI" w:hAnsi="Segoe UI" w:cs="Segoe UI"/>
          <w:snapToGrid w:val="0"/>
          <w:sz w:val="22"/>
          <w:szCs w:val="22"/>
        </w:rPr>
        <w:t xml:space="preserve">Nesplnění </w:t>
      </w:r>
      <w:r w:rsidR="00BE5A91">
        <w:rPr>
          <w:rFonts w:ascii="Segoe UI" w:hAnsi="Segoe UI" w:cs="Segoe UI"/>
          <w:snapToGrid w:val="0"/>
          <w:sz w:val="22"/>
          <w:szCs w:val="22"/>
        </w:rPr>
        <w:t xml:space="preserve">referenčních </w:t>
      </w:r>
      <w:r w:rsidRPr="003051DB">
        <w:rPr>
          <w:rFonts w:ascii="Segoe UI" w:hAnsi="Segoe UI" w:cs="Segoe UI"/>
          <w:snapToGrid w:val="0"/>
          <w:sz w:val="22"/>
          <w:szCs w:val="22"/>
        </w:rPr>
        <w:t>parametrů se považuje za vadu nikoliv drobnou.</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zřízení </w:t>
      </w:r>
      <w:r w:rsidR="00A51482" w:rsidRPr="00554D19">
        <w:rPr>
          <w:rFonts w:ascii="Segoe UI" w:hAnsi="Segoe UI" w:cs="Segoe UI"/>
          <w:snapToGrid w:val="0"/>
          <w:sz w:val="22"/>
          <w:szCs w:val="22"/>
        </w:rPr>
        <w:t>Staveniště</w:t>
      </w:r>
      <w:r w:rsidR="00F50FFC" w:rsidRPr="00554D19">
        <w:rPr>
          <w:rFonts w:ascii="Segoe UI" w:hAnsi="Segoe UI" w:cs="Segoe UI"/>
          <w:snapToGrid w:val="0"/>
          <w:sz w:val="22"/>
          <w:szCs w:val="22"/>
        </w:rPr>
        <w:t xml:space="preserve">, včetně napojení na inženýrské sítě, provozování </w:t>
      </w:r>
      <w:r w:rsidR="00A51482" w:rsidRPr="00554D19">
        <w:rPr>
          <w:rFonts w:ascii="Segoe UI" w:hAnsi="Segoe UI" w:cs="Segoe UI"/>
          <w:snapToGrid w:val="0"/>
          <w:sz w:val="22"/>
          <w:szCs w:val="22"/>
        </w:rPr>
        <w:t>Staveniště</w:t>
      </w:r>
      <w:r w:rsidR="00F50FFC" w:rsidRPr="00554D19">
        <w:rPr>
          <w:rFonts w:ascii="Segoe UI" w:hAnsi="Segoe UI" w:cs="Segoe UI"/>
          <w:snapToGrid w:val="0"/>
          <w:sz w:val="22"/>
          <w:szCs w:val="22"/>
        </w:rPr>
        <w:t xml:space="preserve"> po dobu realizace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 xml:space="preserve"> a odstranění zařízení </w:t>
      </w:r>
      <w:r w:rsidR="00A51482" w:rsidRPr="00554D19">
        <w:rPr>
          <w:rFonts w:ascii="Segoe UI" w:hAnsi="Segoe UI" w:cs="Segoe UI"/>
          <w:snapToGrid w:val="0"/>
          <w:sz w:val="22"/>
          <w:szCs w:val="22"/>
        </w:rPr>
        <w:t>Staveniště</w:t>
      </w:r>
      <w:r w:rsidR="00C6735E" w:rsidRPr="00554D19">
        <w:rPr>
          <w:rFonts w:ascii="Segoe UI" w:hAnsi="Segoe UI" w:cs="Segoe UI"/>
          <w:snapToGrid w:val="0"/>
          <w:sz w:val="22"/>
          <w:szCs w:val="22"/>
        </w:rPr>
        <w:t>, zařízení staveniště zabezpečuje Zhotovitel v souladu se svými potřebami, Projektovou dokumentací a požadavky Objednatele</w:t>
      </w:r>
      <w:r w:rsidR="000F19C8" w:rsidRPr="00554D19">
        <w:rPr>
          <w:rFonts w:ascii="Segoe UI" w:hAnsi="Segoe UI" w:cs="Segoe UI"/>
          <w:snapToGrid w:val="0"/>
          <w:sz w:val="22"/>
          <w:szCs w:val="22"/>
        </w:rPr>
        <w:t>;</w:t>
      </w:r>
      <w:r w:rsidR="00524BC6" w:rsidRPr="00554D19">
        <w:rPr>
          <w:rFonts w:ascii="Segoe UI" w:hAnsi="Segoe UI" w:cs="Segoe UI"/>
          <w:snapToGrid w:val="0"/>
          <w:sz w:val="22"/>
          <w:szCs w:val="22"/>
        </w:rPr>
        <w:t xml:space="preserve"> </w:t>
      </w:r>
    </w:p>
    <w:p w:rsidR="00E24176" w:rsidRPr="00554D19" w:rsidRDefault="009F7B9E"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odvoz a likvidaci odpadů vzniklých v souvislosti se zhotovováním díla (stavební suť, použité obaly apod.)</w:t>
      </w:r>
      <w:r w:rsidRPr="00554D19">
        <w:rPr>
          <w:rFonts w:ascii="Segoe UI" w:hAnsi="Segoe UI" w:cs="Segoe UI"/>
          <w:snapToGrid w:val="0"/>
          <w:sz w:val="22"/>
          <w:szCs w:val="22"/>
        </w:rPr>
        <w:t xml:space="preserve"> </w:t>
      </w:r>
      <w:r w:rsidRPr="00554D19">
        <w:rPr>
          <w:rFonts w:ascii="Segoe UI" w:hAnsi="Segoe UI" w:cs="Segoe UI"/>
          <w:sz w:val="22"/>
          <w:szCs w:val="22"/>
        </w:rPr>
        <w:t>v souladu s právními předpisy o nakládání s</w:t>
      </w:r>
      <w:r w:rsidR="008C4881">
        <w:rPr>
          <w:rFonts w:ascii="Segoe UI" w:hAnsi="Segoe UI" w:cs="Segoe UI"/>
          <w:sz w:val="22"/>
          <w:szCs w:val="22"/>
        </w:rPr>
        <w:t> </w:t>
      </w:r>
      <w:r w:rsidRPr="00554D19">
        <w:rPr>
          <w:rFonts w:ascii="Segoe UI" w:hAnsi="Segoe UI" w:cs="Segoe UI"/>
          <w:sz w:val="22"/>
          <w:szCs w:val="22"/>
        </w:rPr>
        <w:t>odpady</w:t>
      </w:r>
      <w:r w:rsidR="008C4881">
        <w:rPr>
          <w:rFonts w:ascii="Segoe UI" w:hAnsi="Segoe UI" w:cs="Segoe UI"/>
          <w:sz w:val="22"/>
          <w:szCs w:val="22"/>
        </w:rPr>
        <w:t xml:space="preserve">, </w:t>
      </w:r>
      <w:r w:rsidR="000D0C54" w:rsidRPr="001E1D06">
        <w:rPr>
          <w:rFonts w:ascii="Segoe UI" w:hAnsi="Segoe UI" w:cs="Segoe UI"/>
          <w:sz w:val="22"/>
          <w:szCs w:val="22"/>
        </w:rPr>
        <w:t>dále také</w:t>
      </w:r>
      <w:r w:rsidR="008C4881" w:rsidRPr="001E1D06">
        <w:rPr>
          <w:rFonts w:ascii="Segoe UI" w:hAnsi="Segoe UI" w:cs="Segoe UI"/>
          <w:sz w:val="22"/>
          <w:szCs w:val="22"/>
        </w:rPr>
        <w:t xml:space="preserve"> odvoz a likvidace uhelného prachu, který se nachází v podloží Stavby a který je blíže popsán v Projektové dokumentaci</w:t>
      </w:r>
      <w:r w:rsidR="002D2EB6" w:rsidRPr="001E1D06">
        <w:rPr>
          <w:rFonts w:ascii="Segoe UI" w:hAnsi="Segoe UI" w:cs="Segoe UI"/>
          <w:sz w:val="22"/>
          <w:szCs w:val="22"/>
        </w:rPr>
        <w:t>, přičemž likvidace uhelného prachu bude v souladu s Projektovou dokumentací a bude realizován</w:t>
      </w:r>
      <w:r w:rsidR="00041DDF" w:rsidRPr="001E1D06">
        <w:rPr>
          <w:rFonts w:ascii="Segoe UI" w:hAnsi="Segoe UI" w:cs="Segoe UI"/>
          <w:sz w:val="22"/>
          <w:szCs w:val="22"/>
        </w:rPr>
        <w:t>a</w:t>
      </w:r>
      <w:r w:rsidR="002D2EB6" w:rsidRPr="001E1D06">
        <w:rPr>
          <w:rFonts w:ascii="Segoe UI" w:hAnsi="Segoe UI" w:cs="Segoe UI"/>
          <w:sz w:val="22"/>
          <w:szCs w:val="22"/>
        </w:rPr>
        <w:t xml:space="preserve"> ekologicky šetrnou</w:t>
      </w:r>
      <w:r w:rsidR="00BE123D" w:rsidRPr="001E1D06">
        <w:rPr>
          <w:rFonts w:ascii="Segoe UI" w:hAnsi="Segoe UI" w:cs="Segoe UI"/>
          <w:sz w:val="22"/>
          <w:szCs w:val="22"/>
        </w:rPr>
        <w:t xml:space="preserve"> </w:t>
      </w:r>
      <w:r w:rsidR="001749EF" w:rsidRPr="001E1D06">
        <w:rPr>
          <w:rFonts w:ascii="Segoe UI" w:hAnsi="Segoe UI" w:cs="Segoe UI"/>
          <w:sz w:val="22"/>
          <w:szCs w:val="22"/>
        </w:rPr>
        <w:t>a zároveň</w:t>
      </w:r>
      <w:r w:rsidR="00BE123D" w:rsidRPr="001E1D06">
        <w:rPr>
          <w:rFonts w:ascii="Segoe UI" w:hAnsi="Segoe UI" w:cs="Segoe UI"/>
          <w:sz w:val="22"/>
          <w:szCs w:val="22"/>
        </w:rPr>
        <w:t xml:space="preserve"> ekonomicky výhodnou</w:t>
      </w:r>
      <w:r w:rsidR="002D2EB6" w:rsidRPr="001E1D06">
        <w:rPr>
          <w:rFonts w:ascii="Segoe UI" w:hAnsi="Segoe UI" w:cs="Segoe UI"/>
          <w:sz w:val="22"/>
          <w:szCs w:val="22"/>
        </w:rPr>
        <w:t xml:space="preserve"> cestou</w:t>
      </w:r>
      <w:r w:rsidR="00E24176" w:rsidRPr="001E1D06">
        <w:rPr>
          <w:rFonts w:ascii="Segoe UI" w:hAnsi="Segoe UI" w:cs="Segoe UI"/>
          <w:snapToGrid w:val="0"/>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uvedení všech povrchů dotčených stavbou do původního stavu (komunikace, </w:t>
      </w:r>
      <w:r w:rsidRPr="00554D19">
        <w:rPr>
          <w:rFonts w:ascii="Segoe UI" w:hAnsi="Segoe UI" w:cs="Segoe UI"/>
          <w:snapToGrid w:val="0"/>
          <w:sz w:val="22"/>
          <w:szCs w:val="22"/>
        </w:rPr>
        <w:lastRenderedPageBreak/>
        <w:t>chodníky, příkopy, propustky apod.);</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zabezpečení</w:t>
      </w:r>
      <w:r w:rsidR="000D0D59" w:rsidRPr="00554D19">
        <w:rPr>
          <w:rFonts w:ascii="Segoe UI" w:hAnsi="Segoe UI" w:cs="Segoe UI"/>
          <w:snapToGrid w:val="0"/>
          <w:sz w:val="22"/>
          <w:szCs w:val="22"/>
        </w:rPr>
        <w:t xml:space="preserve"> splnění</w:t>
      </w:r>
      <w:r w:rsidRPr="00554D19">
        <w:rPr>
          <w:rFonts w:ascii="Segoe UI" w:hAnsi="Segoe UI" w:cs="Segoe UI"/>
          <w:snapToGrid w:val="0"/>
          <w:sz w:val="22"/>
          <w:szCs w:val="22"/>
        </w:rPr>
        <w:t xml:space="preserve"> podmínek stanovených správci inženýrských sítí;</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zajištění splnění podmínek vyplývajících z dokladů předaných </w:t>
      </w:r>
      <w:r w:rsidR="00BE2007" w:rsidRPr="00554D19">
        <w:rPr>
          <w:rFonts w:ascii="Segoe UI" w:hAnsi="Segoe UI" w:cs="Segoe UI"/>
          <w:sz w:val="22"/>
          <w:szCs w:val="22"/>
        </w:rPr>
        <w:t>Objednatel</w:t>
      </w:r>
      <w:r w:rsidRPr="00554D19">
        <w:rPr>
          <w:rFonts w:ascii="Segoe UI" w:hAnsi="Segoe UI" w:cs="Segoe UI"/>
          <w:sz w:val="22"/>
          <w:szCs w:val="22"/>
        </w:rPr>
        <w:t xml:space="preserve">em </w:t>
      </w:r>
      <w:r w:rsidR="00BE2007" w:rsidRPr="00554D19">
        <w:rPr>
          <w:rFonts w:ascii="Segoe UI" w:hAnsi="Segoe UI" w:cs="Segoe UI"/>
          <w:sz w:val="22"/>
          <w:szCs w:val="22"/>
        </w:rPr>
        <w:t>Zhotovitel</w:t>
      </w:r>
      <w:r w:rsidRPr="00554D19">
        <w:rPr>
          <w:rFonts w:ascii="Segoe UI" w:hAnsi="Segoe UI" w:cs="Segoe UI"/>
          <w:sz w:val="22"/>
          <w:szCs w:val="22"/>
        </w:rPr>
        <w:t xml:space="preserve">i;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pořizování fotodokumentace o průběhu zhotovení </w:t>
      </w:r>
      <w:r w:rsidR="00D51B30" w:rsidRPr="00554D19">
        <w:rPr>
          <w:rFonts w:ascii="Segoe UI" w:hAnsi="Segoe UI" w:cs="Segoe UI"/>
          <w:sz w:val="22"/>
          <w:szCs w:val="22"/>
        </w:rPr>
        <w:t>Stavby</w:t>
      </w:r>
      <w:r w:rsidRPr="00554D19">
        <w:rPr>
          <w:rFonts w:ascii="Segoe UI" w:hAnsi="Segoe UI" w:cs="Segoe UI"/>
          <w:sz w:val="22"/>
          <w:szCs w:val="22"/>
        </w:rPr>
        <w:t xml:space="preserve"> a její předání </w:t>
      </w:r>
      <w:r w:rsidR="00FB327A">
        <w:rPr>
          <w:rFonts w:ascii="Segoe UI" w:hAnsi="Segoe UI" w:cs="Segoe UI"/>
          <w:sz w:val="22"/>
          <w:szCs w:val="22"/>
        </w:rPr>
        <w:t>Objednateli</w:t>
      </w:r>
      <w:r w:rsidR="009F7B9E" w:rsidRPr="00554D19">
        <w:rPr>
          <w:rFonts w:ascii="Segoe UI" w:hAnsi="Segoe UI" w:cs="Segoe UI"/>
          <w:sz w:val="22"/>
          <w:szCs w:val="22"/>
        </w:rPr>
        <w:t xml:space="preserve"> </w:t>
      </w:r>
      <w:r w:rsidRPr="00554D19">
        <w:rPr>
          <w:rFonts w:ascii="Segoe UI" w:hAnsi="Segoe UI" w:cs="Segoe UI"/>
          <w:sz w:val="22"/>
          <w:szCs w:val="22"/>
        </w:rPr>
        <w:t>při</w:t>
      </w:r>
      <w:r w:rsidR="00280741" w:rsidRPr="00554D19">
        <w:rPr>
          <w:rFonts w:ascii="Segoe UI" w:hAnsi="Segoe UI" w:cs="Segoe UI"/>
          <w:sz w:val="22"/>
          <w:szCs w:val="22"/>
        </w:rPr>
        <w:t> </w:t>
      </w:r>
      <w:r w:rsidRPr="00554D19">
        <w:rPr>
          <w:rFonts w:ascii="Segoe UI" w:hAnsi="Segoe UI" w:cs="Segoe UI"/>
          <w:sz w:val="22"/>
          <w:szCs w:val="22"/>
        </w:rPr>
        <w:t>předání a převzetí plnění předmětu smlouvy v digitální podobě</w:t>
      </w:r>
      <w:r w:rsidR="00101C79">
        <w:rPr>
          <w:rFonts w:ascii="Segoe UI" w:hAnsi="Segoe UI" w:cs="Segoe UI"/>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Pr="00554D19">
        <w:rPr>
          <w:rFonts w:ascii="Segoe UI" w:hAnsi="Segoe UI" w:cs="Segoe UI"/>
          <w:sz w:val="22"/>
          <w:szCs w:val="22"/>
        </w:rPr>
        <w:t xml:space="preserve">;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provedení zaškolení obsluh</w:t>
      </w:r>
      <w:r w:rsidR="000D0D59" w:rsidRPr="00554D19">
        <w:rPr>
          <w:rFonts w:ascii="Segoe UI" w:hAnsi="Segoe UI" w:cs="Segoe UI"/>
          <w:sz w:val="22"/>
          <w:szCs w:val="22"/>
        </w:rPr>
        <w:t>y</w:t>
      </w:r>
      <w:r w:rsidR="0003170B" w:rsidRPr="00554D19">
        <w:rPr>
          <w:rFonts w:ascii="Segoe UI" w:hAnsi="Segoe UI" w:cs="Segoe UI"/>
          <w:sz w:val="22"/>
          <w:szCs w:val="22"/>
        </w:rPr>
        <w:t xml:space="preserve"> </w:t>
      </w:r>
      <w:r w:rsidR="001C1F75">
        <w:rPr>
          <w:rFonts w:ascii="Segoe UI" w:hAnsi="Segoe UI" w:cs="Segoe UI"/>
          <w:sz w:val="22"/>
          <w:szCs w:val="22"/>
        </w:rPr>
        <w:t>Objednatele</w:t>
      </w:r>
      <w:r w:rsidR="00E96552" w:rsidRPr="00554D19">
        <w:rPr>
          <w:rFonts w:ascii="Segoe UI" w:hAnsi="Segoe UI" w:cs="Segoe UI"/>
          <w:sz w:val="22"/>
          <w:szCs w:val="22"/>
        </w:rPr>
        <w:t xml:space="preserve"> u</w:t>
      </w:r>
      <w:r w:rsidR="00280741" w:rsidRPr="00554D19">
        <w:rPr>
          <w:rFonts w:ascii="Segoe UI" w:hAnsi="Segoe UI" w:cs="Segoe UI"/>
          <w:sz w:val="22"/>
          <w:szCs w:val="22"/>
        </w:rPr>
        <w:t> </w:t>
      </w:r>
      <w:r w:rsidR="00E96552" w:rsidRPr="00554D19">
        <w:rPr>
          <w:rFonts w:ascii="Segoe UI" w:hAnsi="Segoe UI" w:cs="Segoe UI"/>
          <w:sz w:val="22"/>
          <w:szCs w:val="22"/>
        </w:rPr>
        <w:t xml:space="preserve">všech </w:t>
      </w:r>
      <w:r w:rsidR="0084022F">
        <w:rPr>
          <w:rFonts w:ascii="Segoe UI" w:hAnsi="Segoe UI" w:cs="Segoe UI"/>
          <w:sz w:val="22"/>
          <w:szCs w:val="22"/>
        </w:rPr>
        <w:t>objektů v rámci</w:t>
      </w:r>
      <w:r w:rsidR="0084022F" w:rsidRPr="00554D19">
        <w:rPr>
          <w:rFonts w:ascii="Segoe UI" w:hAnsi="Segoe UI" w:cs="Segoe UI"/>
          <w:sz w:val="22"/>
          <w:szCs w:val="22"/>
        </w:rPr>
        <w:t xml:space="preserve"> </w:t>
      </w:r>
      <w:r w:rsidR="00E96552" w:rsidRPr="00554D19">
        <w:rPr>
          <w:rFonts w:ascii="Segoe UI" w:hAnsi="Segoe UI" w:cs="Segoe UI"/>
          <w:sz w:val="22"/>
          <w:szCs w:val="22"/>
        </w:rPr>
        <w:t>Stavby, které zaškolení obsluhy vyžadují</w:t>
      </w:r>
      <w:r w:rsidR="0003170B" w:rsidRPr="00554D19">
        <w:rPr>
          <w:rFonts w:ascii="Segoe UI" w:hAnsi="Segoe UI" w:cs="Segoe UI"/>
          <w:sz w:val="22"/>
          <w:szCs w:val="22"/>
        </w:rPr>
        <w:t xml:space="preserve">. </w:t>
      </w:r>
      <w:r w:rsidR="001C1F75">
        <w:rPr>
          <w:rFonts w:ascii="Segoe UI" w:hAnsi="Segoe UI" w:cs="Segoe UI"/>
          <w:sz w:val="22"/>
          <w:szCs w:val="22"/>
        </w:rPr>
        <w:t>K</w:t>
      </w:r>
      <w:r w:rsidR="00E96552" w:rsidRPr="00554D19">
        <w:rPr>
          <w:rFonts w:ascii="Segoe UI" w:hAnsi="Segoe UI" w:cs="Segoe UI"/>
          <w:sz w:val="22"/>
          <w:szCs w:val="22"/>
        </w:rPr>
        <w:t xml:space="preserve">onkrétní </w:t>
      </w:r>
      <w:r w:rsidR="0003170B" w:rsidRPr="00554D19">
        <w:rPr>
          <w:rFonts w:ascii="Segoe UI" w:hAnsi="Segoe UI" w:cs="Segoe UI"/>
          <w:sz w:val="22"/>
          <w:szCs w:val="22"/>
        </w:rPr>
        <w:t>osoby</w:t>
      </w:r>
      <w:r w:rsidR="00E96552" w:rsidRPr="00554D19">
        <w:rPr>
          <w:rFonts w:ascii="Segoe UI" w:hAnsi="Segoe UI" w:cs="Segoe UI"/>
          <w:sz w:val="22"/>
          <w:szCs w:val="22"/>
        </w:rPr>
        <w:t xml:space="preserve"> určené k</w:t>
      </w:r>
      <w:r w:rsidR="003E46E9">
        <w:rPr>
          <w:rFonts w:ascii="Segoe UI" w:hAnsi="Segoe UI" w:cs="Segoe UI"/>
          <w:sz w:val="22"/>
          <w:szCs w:val="22"/>
        </w:rPr>
        <w:t> </w:t>
      </w:r>
      <w:r w:rsidR="00E96552" w:rsidRPr="00554D19">
        <w:rPr>
          <w:rFonts w:ascii="Segoe UI" w:hAnsi="Segoe UI" w:cs="Segoe UI"/>
          <w:sz w:val="22"/>
          <w:szCs w:val="22"/>
        </w:rPr>
        <w:t>zaškolení</w:t>
      </w:r>
      <w:r w:rsidR="0003170B" w:rsidRPr="00554D19">
        <w:rPr>
          <w:rFonts w:ascii="Segoe UI" w:hAnsi="Segoe UI" w:cs="Segoe UI"/>
          <w:sz w:val="22"/>
          <w:szCs w:val="22"/>
        </w:rPr>
        <w:t xml:space="preserve"> budou </w:t>
      </w:r>
      <w:r w:rsidR="00BE2007" w:rsidRPr="00554D19">
        <w:rPr>
          <w:rFonts w:ascii="Segoe UI" w:hAnsi="Segoe UI" w:cs="Segoe UI"/>
          <w:sz w:val="22"/>
          <w:szCs w:val="22"/>
        </w:rPr>
        <w:t>Objednatel</w:t>
      </w:r>
      <w:r w:rsidRPr="00554D19">
        <w:rPr>
          <w:rFonts w:ascii="Segoe UI" w:hAnsi="Segoe UI" w:cs="Segoe UI"/>
          <w:sz w:val="22"/>
          <w:szCs w:val="22"/>
        </w:rPr>
        <w:t>e</w:t>
      </w:r>
      <w:r w:rsidR="00E96552" w:rsidRPr="00554D19">
        <w:rPr>
          <w:rFonts w:ascii="Segoe UI" w:hAnsi="Segoe UI" w:cs="Segoe UI"/>
          <w:sz w:val="22"/>
          <w:szCs w:val="22"/>
        </w:rPr>
        <w:t>m ztotožněny nejpozději ve lhůtě</w:t>
      </w:r>
      <w:r w:rsidR="008E433F" w:rsidRPr="00554D19">
        <w:rPr>
          <w:rFonts w:ascii="Segoe UI" w:hAnsi="Segoe UI" w:cs="Segoe UI"/>
          <w:sz w:val="22"/>
          <w:szCs w:val="22"/>
        </w:rPr>
        <w:t xml:space="preserve"> dle </w:t>
      </w:r>
      <w:r w:rsidR="003E46E9">
        <w:rPr>
          <w:rFonts w:ascii="Segoe UI" w:hAnsi="Segoe UI" w:cs="Segoe UI"/>
          <w:sz w:val="22"/>
          <w:szCs w:val="22"/>
        </w:rPr>
        <w:t xml:space="preserve">odst. </w:t>
      </w:r>
      <w:r w:rsidR="003434C4">
        <w:fldChar w:fldCharType="begin"/>
      </w:r>
      <w:r w:rsidR="003434C4">
        <w:instrText xml:space="preserve"> REF _Ref435356705 \r \h  \* MERGEFORMAT </w:instrText>
      </w:r>
      <w:r w:rsidR="003434C4">
        <w:fldChar w:fldCharType="separate"/>
      </w:r>
      <w:r w:rsidR="008E433F" w:rsidRPr="00554D19">
        <w:rPr>
          <w:rFonts w:ascii="Segoe UI" w:hAnsi="Segoe UI" w:cs="Segoe UI"/>
          <w:sz w:val="22"/>
          <w:szCs w:val="22"/>
        </w:rPr>
        <w:t>III.1</w:t>
      </w:r>
      <w:r w:rsidR="003434C4">
        <w:fldChar w:fldCharType="end"/>
      </w:r>
      <w:r w:rsidR="008E433F" w:rsidRPr="00554D19">
        <w:rPr>
          <w:rFonts w:ascii="Segoe UI" w:hAnsi="Segoe UI" w:cs="Segoe UI"/>
          <w:sz w:val="22"/>
          <w:szCs w:val="22"/>
        </w:rPr>
        <w:t xml:space="preserve"> písm.</w:t>
      </w:r>
      <w:r w:rsidR="003434C4">
        <w:fldChar w:fldCharType="begin"/>
      </w:r>
      <w:r w:rsidR="003434C4">
        <w:instrText xml:space="preserve"> REF _Ref469402524 \r \h  \* MERGEFORMAT </w:instrText>
      </w:r>
      <w:r w:rsidR="003434C4">
        <w:fldChar w:fldCharType="separate"/>
      </w:r>
      <w:r w:rsidR="008E433F" w:rsidRPr="00554D19">
        <w:rPr>
          <w:rFonts w:ascii="Segoe UI" w:hAnsi="Segoe UI" w:cs="Segoe UI"/>
          <w:sz w:val="22"/>
          <w:szCs w:val="22"/>
        </w:rPr>
        <w:t xml:space="preserve"> c)</w:t>
      </w:r>
      <w:r w:rsidR="003434C4">
        <w:fldChar w:fldCharType="end"/>
      </w:r>
      <w:r w:rsidR="008E433F" w:rsidRPr="00554D19">
        <w:rPr>
          <w:rFonts w:ascii="Segoe UI" w:hAnsi="Segoe UI" w:cs="Segoe UI"/>
          <w:sz w:val="22"/>
          <w:szCs w:val="22"/>
        </w:rPr>
        <w:t xml:space="preserve"> </w:t>
      </w:r>
      <w:r w:rsidR="00242090" w:rsidRPr="00554D19">
        <w:rPr>
          <w:rFonts w:ascii="Segoe UI" w:hAnsi="Segoe UI" w:cs="Segoe UI"/>
          <w:sz w:val="22"/>
          <w:szCs w:val="22"/>
        </w:rPr>
        <w:t>této smlouvy</w:t>
      </w:r>
      <w:r w:rsidR="00252B5A">
        <w:rPr>
          <w:rFonts w:ascii="Segoe UI" w:hAnsi="Segoe UI" w:cs="Segoe UI"/>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vypracování manipulačních a provozních řádů pro bezvadné provozování </w:t>
      </w:r>
      <w:r w:rsidR="00D51B30" w:rsidRPr="00554D19">
        <w:rPr>
          <w:rFonts w:ascii="Segoe UI" w:hAnsi="Segoe UI" w:cs="Segoe UI"/>
          <w:sz w:val="22"/>
          <w:szCs w:val="22"/>
        </w:rPr>
        <w:t>Stavby</w:t>
      </w:r>
      <w:r w:rsidRPr="00554D19">
        <w:rPr>
          <w:rFonts w:ascii="Segoe UI" w:hAnsi="Segoe UI" w:cs="Segoe UI"/>
          <w:sz w:val="22"/>
          <w:szCs w:val="22"/>
        </w:rPr>
        <w:t xml:space="preserve">, návodů k obsluze, návodů na provoz a údržbu </w:t>
      </w:r>
      <w:r w:rsidR="00D51B30" w:rsidRPr="00554D19">
        <w:rPr>
          <w:rFonts w:ascii="Segoe UI" w:hAnsi="Segoe UI" w:cs="Segoe UI"/>
          <w:sz w:val="22"/>
          <w:szCs w:val="22"/>
        </w:rPr>
        <w:t>Stavby</w:t>
      </w:r>
      <w:r w:rsidRPr="00554D19">
        <w:rPr>
          <w:rFonts w:ascii="Segoe UI" w:hAnsi="Segoe UI" w:cs="Segoe UI"/>
          <w:sz w:val="22"/>
          <w:szCs w:val="22"/>
        </w:rPr>
        <w:t xml:space="preserve"> a</w:t>
      </w:r>
      <w:r w:rsidR="00280741" w:rsidRPr="00554D19">
        <w:rPr>
          <w:rFonts w:ascii="Segoe UI" w:hAnsi="Segoe UI" w:cs="Segoe UI"/>
          <w:sz w:val="22"/>
          <w:szCs w:val="22"/>
        </w:rPr>
        <w:t> </w:t>
      </w:r>
      <w:r w:rsidRPr="00554D19">
        <w:rPr>
          <w:rFonts w:ascii="Segoe UI" w:hAnsi="Segoe UI" w:cs="Segoe UI"/>
          <w:sz w:val="22"/>
          <w:szCs w:val="22"/>
        </w:rPr>
        <w:t>dokumentaci údržby</w:t>
      </w:r>
      <w:r w:rsidR="004D1047">
        <w:rPr>
          <w:rFonts w:ascii="Segoe UI" w:hAnsi="Segoe UI" w:cs="Segoe UI"/>
          <w:sz w:val="22"/>
          <w:szCs w:val="22"/>
        </w:rPr>
        <w:t xml:space="preserve">, a to </w:t>
      </w:r>
      <w:r w:rsidRPr="00554D19">
        <w:rPr>
          <w:rFonts w:ascii="Segoe UI" w:hAnsi="Segoe UI" w:cs="Segoe UI"/>
          <w:sz w:val="22"/>
          <w:szCs w:val="22"/>
        </w:rPr>
        <w:t xml:space="preserve">ve třech vyhotoveních v listinné podobě a v jednom vyhotovení v </w:t>
      </w:r>
      <w:r w:rsidR="00892F27" w:rsidRPr="00554D19">
        <w:rPr>
          <w:rFonts w:ascii="Segoe UI" w:hAnsi="Segoe UI" w:cs="Segoe UI"/>
          <w:sz w:val="22"/>
          <w:szCs w:val="22"/>
        </w:rPr>
        <w:t>digitální podobě</w:t>
      </w:r>
      <w:r w:rsidR="00101C79">
        <w:rPr>
          <w:rFonts w:ascii="Segoe UI" w:hAnsi="Segoe UI" w:cs="Segoe UI"/>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00892F27" w:rsidRPr="00554D19">
        <w:rPr>
          <w:rFonts w:ascii="Segoe UI" w:hAnsi="Segoe UI" w:cs="Segoe UI"/>
          <w:sz w:val="22"/>
          <w:szCs w:val="22"/>
        </w:rPr>
        <w:t xml:space="preserve">; </w:t>
      </w:r>
    </w:p>
    <w:p w:rsidR="00835A28" w:rsidRPr="00554D19" w:rsidRDefault="00835A28" w:rsidP="002F39B7">
      <w:pPr>
        <w:widowControl w:val="0"/>
        <w:numPr>
          <w:ilvl w:val="2"/>
          <w:numId w:val="23"/>
        </w:numPr>
        <w:tabs>
          <w:tab w:val="clear" w:pos="2325"/>
          <w:tab w:val="num" w:pos="993"/>
        </w:tabs>
        <w:spacing w:after="120" w:line="264" w:lineRule="auto"/>
        <w:ind w:left="993" w:hanging="426"/>
        <w:jc w:val="both"/>
        <w:rPr>
          <w:rFonts w:ascii="Segoe UI" w:hAnsi="Segoe UI" w:cs="Segoe UI"/>
          <w:b/>
          <w:strike/>
          <w:sz w:val="22"/>
          <w:szCs w:val="22"/>
        </w:rPr>
      </w:pPr>
      <w:r w:rsidRPr="00554D19">
        <w:rPr>
          <w:rFonts w:ascii="Segoe UI" w:hAnsi="Segoe UI" w:cs="Segoe UI"/>
          <w:sz w:val="22"/>
          <w:szCs w:val="22"/>
        </w:rPr>
        <w:t>vybavení Stavby podle požární zprávy</w:t>
      </w:r>
      <w:r w:rsidR="00510897" w:rsidRPr="00554D19">
        <w:rPr>
          <w:rFonts w:ascii="Segoe UI" w:hAnsi="Segoe UI" w:cs="Segoe UI"/>
          <w:sz w:val="22"/>
          <w:szCs w:val="22"/>
        </w:rPr>
        <w:t>;</w:t>
      </w:r>
      <w:r w:rsidRPr="00554D19">
        <w:rPr>
          <w:rFonts w:ascii="Segoe UI" w:hAnsi="Segoe UI" w:cs="Segoe UI"/>
          <w:sz w:val="22"/>
          <w:szCs w:val="22"/>
        </w:rPr>
        <w:t xml:space="preserve"> </w:t>
      </w:r>
    </w:p>
    <w:p w:rsidR="00A12EEF"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celkový úklid </w:t>
      </w:r>
      <w:r w:rsidR="00D51B30" w:rsidRPr="00554D19">
        <w:rPr>
          <w:rFonts w:ascii="Segoe UI" w:hAnsi="Segoe UI" w:cs="Segoe UI"/>
          <w:sz w:val="22"/>
          <w:szCs w:val="22"/>
        </w:rPr>
        <w:t>Stavby</w:t>
      </w:r>
      <w:r w:rsidRPr="00554D19">
        <w:rPr>
          <w:rFonts w:ascii="Segoe UI" w:hAnsi="Segoe UI" w:cs="Segoe UI"/>
          <w:sz w:val="22"/>
          <w:szCs w:val="22"/>
        </w:rPr>
        <w:t xml:space="preserve"> před předáním a př</w:t>
      </w:r>
      <w:r w:rsidR="00892F27" w:rsidRPr="00554D19">
        <w:rPr>
          <w:rFonts w:ascii="Segoe UI" w:hAnsi="Segoe UI" w:cs="Segoe UI"/>
          <w:sz w:val="22"/>
          <w:szCs w:val="22"/>
        </w:rPr>
        <w:t>evzetím</w:t>
      </w:r>
      <w:r w:rsidR="00F53AB7" w:rsidRPr="00554D19">
        <w:rPr>
          <w:rFonts w:ascii="Segoe UI" w:hAnsi="Segoe UI" w:cs="Segoe UI"/>
          <w:sz w:val="22"/>
          <w:szCs w:val="22"/>
        </w:rPr>
        <w:t xml:space="preserve"> Stavby</w:t>
      </w:r>
      <w:r w:rsidR="00A12EEF" w:rsidRPr="00554D19">
        <w:rPr>
          <w:rFonts w:ascii="Segoe UI" w:hAnsi="Segoe UI" w:cs="Segoe UI"/>
          <w:sz w:val="22"/>
          <w:szCs w:val="22"/>
        </w:rPr>
        <w:t>,</w:t>
      </w:r>
    </w:p>
    <w:p w:rsidR="00F623D5" w:rsidRPr="00554D19" w:rsidRDefault="00CD76F6" w:rsidP="002F39B7">
      <w:pPr>
        <w:widowControl w:val="0"/>
        <w:numPr>
          <w:ilvl w:val="1"/>
          <w:numId w:val="11"/>
        </w:numPr>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Vypracování </w:t>
      </w:r>
      <w:r w:rsidR="00D51B5D" w:rsidRPr="00554D19">
        <w:rPr>
          <w:rFonts w:ascii="Segoe UI" w:hAnsi="Segoe UI" w:cs="Segoe UI"/>
          <w:sz w:val="22"/>
          <w:szCs w:val="22"/>
        </w:rPr>
        <w:t>DSPS</w:t>
      </w:r>
      <w:r w:rsidRPr="00554D19">
        <w:rPr>
          <w:rFonts w:ascii="Segoe UI" w:hAnsi="Segoe UI" w:cs="Segoe UI"/>
          <w:sz w:val="22"/>
          <w:szCs w:val="22"/>
        </w:rPr>
        <w:t xml:space="preserve"> </w:t>
      </w:r>
      <w:r w:rsidR="000D0D59" w:rsidRPr="00554D19">
        <w:rPr>
          <w:rFonts w:ascii="Segoe UI" w:hAnsi="Segoe UI" w:cs="Segoe UI"/>
          <w:sz w:val="22"/>
          <w:szCs w:val="22"/>
        </w:rPr>
        <w:t xml:space="preserve">bude provedeno </w:t>
      </w:r>
      <w:r w:rsidRPr="00554D19">
        <w:rPr>
          <w:rFonts w:ascii="Segoe UI" w:hAnsi="Segoe UI" w:cs="Segoe UI"/>
          <w:sz w:val="22"/>
          <w:szCs w:val="22"/>
        </w:rPr>
        <w:t>podle následujících zásad</w:t>
      </w:r>
      <w:r w:rsidR="00F623D5" w:rsidRPr="00554D19">
        <w:rPr>
          <w:rFonts w:ascii="Segoe UI" w:hAnsi="Segoe UI" w:cs="Segoe UI"/>
          <w:sz w:val="22"/>
          <w:szCs w:val="22"/>
        </w:rPr>
        <w:t>:</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do </w:t>
      </w:r>
      <w:r w:rsidR="00CD76F6" w:rsidRPr="00554D19">
        <w:rPr>
          <w:rFonts w:ascii="Segoe UI" w:hAnsi="Segoe UI" w:cs="Segoe UI"/>
          <w:sz w:val="22"/>
          <w:szCs w:val="22"/>
        </w:rPr>
        <w:t>DSPS</w:t>
      </w:r>
      <w:r w:rsidR="00CD76F6" w:rsidRPr="00554D19">
        <w:rPr>
          <w:rFonts w:ascii="Segoe UI" w:hAnsi="Segoe UI" w:cs="Segoe UI"/>
          <w:snapToGrid w:val="0"/>
          <w:sz w:val="22"/>
          <w:szCs w:val="22"/>
        </w:rPr>
        <w:t xml:space="preserve"> </w:t>
      </w:r>
      <w:r w:rsidRPr="00554D19">
        <w:rPr>
          <w:rFonts w:ascii="Segoe UI" w:hAnsi="Segoe UI" w:cs="Segoe UI"/>
          <w:snapToGrid w:val="0"/>
          <w:sz w:val="22"/>
          <w:szCs w:val="22"/>
        </w:rPr>
        <w:t>všech stavebních objektů budou zřetelně vyznačeny všechny změny</w:t>
      </w:r>
      <w:r w:rsidR="00F77957" w:rsidRPr="00554D19">
        <w:rPr>
          <w:rFonts w:ascii="Segoe UI" w:hAnsi="Segoe UI" w:cs="Segoe UI"/>
          <w:snapToGrid w:val="0"/>
          <w:sz w:val="22"/>
          <w:szCs w:val="22"/>
        </w:rPr>
        <w:t xml:space="preserve"> oproti Projektové dokumentaci</w:t>
      </w:r>
      <w:r w:rsidRPr="00554D19">
        <w:rPr>
          <w:rFonts w:ascii="Segoe UI" w:hAnsi="Segoe UI" w:cs="Segoe UI"/>
          <w:snapToGrid w:val="0"/>
          <w:sz w:val="22"/>
          <w:szCs w:val="22"/>
        </w:rPr>
        <w:t xml:space="preserve">, k nimž došlo v průběhu zhotovení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části </w:t>
      </w:r>
      <w:r w:rsidR="00CD76F6" w:rsidRPr="00554D19">
        <w:rPr>
          <w:rFonts w:ascii="Segoe UI" w:hAnsi="Segoe UI" w:cs="Segoe UI"/>
          <w:sz w:val="22"/>
          <w:szCs w:val="22"/>
        </w:rPr>
        <w:t>DSPS</w:t>
      </w:r>
      <w:r w:rsidRPr="00554D19">
        <w:rPr>
          <w:rFonts w:ascii="Segoe UI" w:hAnsi="Segoe UI" w:cs="Segoe UI"/>
          <w:snapToGrid w:val="0"/>
          <w:sz w:val="22"/>
          <w:szCs w:val="22"/>
        </w:rPr>
        <w:t>, u kterých nedošlo k žádným změnám</w:t>
      </w:r>
      <w:r w:rsidR="0085581E" w:rsidRPr="00554D19">
        <w:rPr>
          <w:rFonts w:ascii="Segoe UI" w:hAnsi="Segoe UI" w:cs="Segoe UI"/>
          <w:snapToGrid w:val="0"/>
          <w:sz w:val="22"/>
          <w:szCs w:val="22"/>
        </w:rPr>
        <w:t xml:space="preserve"> oproti Projektové dokumentaci</w:t>
      </w:r>
      <w:r w:rsidRPr="00554D19">
        <w:rPr>
          <w:rFonts w:ascii="Segoe UI" w:hAnsi="Segoe UI" w:cs="Segoe UI"/>
          <w:snapToGrid w:val="0"/>
          <w:sz w:val="22"/>
          <w:szCs w:val="22"/>
        </w:rPr>
        <w:t>, budou označeny nápisem „beze změn“;</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každý výkres </w:t>
      </w:r>
      <w:r w:rsidR="0085581E" w:rsidRPr="00554D19">
        <w:rPr>
          <w:rFonts w:ascii="Segoe UI" w:hAnsi="Segoe UI" w:cs="Segoe UI"/>
          <w:sz w:val="22"/>
          <w:szCs w:val="22"/>
        </w:rPr>
        <w:t>DSPS</w:t>
      </w:r>
      <w:r w:rsidR="0085581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bude opatřen jménem a příjmením osoby, která změny zakreslila, jejím podpisem a razítkem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e;</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u výkresů obsahujících změnu proti </w:t>
      </w:r>
      <w:r w:rsidR="0085581E" w:rsidRPr="00554D19">
        <w:rPr>
          <w:rFonts w:ascii="Segoe UI" w:hAnsi="Segoe UI" w:cs="Segoe UI"/>
          <w:snapToGrid w:val="0"/>
          <w:sz w:val="22"/>
          <w:szCs w:val="22"/>
        </w:rPr>
        <w:t>Projektové dokumentaci bude přiložen i </w:t>
      </w:r>
      <w:r w:rsidRPr="00554D19">
        <w:rPr>
          <w:rFonts w:ascii="Segoe UI" w:hAnsi="Segoe UI" w:cs="Segoe UI"/>
          <w:snapToGrid w:val="0"/>
          <w:sz w:val="22"/>
          <w:szCs w:val="22"/>
        </w:rPr>
        <w:t>doklad, ze kterého bude vyplývat projednání změny s</w:t>
      </w:r>
      <w:r w:rsidR="008D122F" w:rsidRPr="00554D19">
        <w:rPr>
          <w:rFonts w:ascii="Segoe UI" w:hAnsi="Segoe UI" w:cs="Segoe UI"/>
          <w:snapToGrid w:val="0"/>
          <w:sz w:val="22"/>
          <w:szCs w:val="22"/>
        </w:rPr>
        <w:t> </w:t>
      </w:r>
      <w:r w:rsidR="00FB327A">
        <w:rPr>
          <w:rFonts w:ascii="Segoe UI" w:hAnsi="Segoe UI" w:cs="Segoe UI"/>
          <w:snapToGrid w:val="0"/>
          <w:sz w:val="22"/>
          <w:szCs w:val="22"/>
        </w:rPr>
        <w:t>Objednatelem</w:t>
      </w:r>
      <w:r w:rsidR="008D122F"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a </w:t>
      </w:r>
      <w:r w:rsidR="00A803A4" w:rsidRPr="00554D19">
        <w:rPr>
          <w:rFonts w:ascii="Segoe UI" w:hAnsi="Segoe UI" w:cs="Segoe UI"/>
          <w:snapToGrid w:val="0"/>
          <w:sz w:val="22"/>
          <w:szCs w:val="22"/>
        </w:rPr>
        <w:t xml:space="preserve">AD </w:t>
      </w:r>
      <w:r w:rsidRPr="00554D19">
        <w:rPr>
          <w:rFonts w:ascii="Segoe UI" w:hAnsi="Segoe UI" w:cs="Segoe UI"/>
          <w:snapToGrid w:val="0"/>
          <w:sz w:val="22"/>
          <w:szCs w:val="22"/>
        </w:rPr>
        <w:t>a jej</w:t>
      </w:r>
      <w:r w:rsidR="009309AA" w:rsidRPr="00554D19">
        <w:rPr>
          <w:rFonts w:ascii="Segoe UI" w:hAnsi="Segoe UI" w:cs="Segoe UI"/>
          <w:snapToGrid w:val="0"/>
          <w:sz w:val="22"/>
          <w:szCs w:val="22"/>
        </w:rPr>
        <w:t>ich</w:t>
      </w:r>
      <w:r w:rsidRPr="00554D19">
        <w:rPr>
          <w:rFonts w:ascii="Segoe UI" w:hAnsi="Segoe UI" w:cs="Segoe UI"/>
          <w:snapToGrid w:val="0"/>
          <w:sz w:val="22"/>
          <w:szCs w:val="22"/>
        </w:rPr>
        <w:t xml:space="preserve"> souhlasné stanovisko;</w:t>
      </w:r>
    </w:p>
    <w:p w:rsidR="00C45953"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součástí </w:t>
      </w:r>
      <w:r w:rsidR="0085581E" w:rsidRPr="00554D19">
        <w:rPr>
          <w:rFonts w:ascii="Segoe UI" w:hAnsi="Segoe UI" w:cs="Segoe UI"/>
          <w:sz w:val="22"/>
          <w:szCs w:val="22"/>
        </w:rPr>
        <w:t>DSPS</w:t>
      </w:r>
      <w:r w:rsidR="0085581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bude i celková </w:t>
      </w:r>
      <w:r w:rsidRPr="000C7A6C">
        <w:rPr>
          <w:rFonts w:ascii="Segoe UI" w:hAnsi="Segoe UI" w:cs="Segoe UI"/>
          <w:snapToGrid w:val="0"/>
          <w:sz w:val="22"/>
          <w:szCs w:val="22"/>
        </w:rPr>
        <w:t xml:space="preserve">situace včetně přívodů, přípojek, komunikací, podzemních i nadzemních vedení s údaji o hloubkách </w:t>
      </w:r>
      <w:r w:rsidR="00283EA8" w:rsidRPr="000C7A6C">
        <w:rPr>
          <w:rFonts w:ascii="Segoe UI" w:hAnsi="Segoe UI" w:cs="Segoe UI"/>
          <w:snapToGrid w:val="0"/>
          <w:sz w:val="22"/>
          <w:szCs w:val="22"/>
        </w:rPr>
        <w:t>v rámci Stavby</w:t>
      </w:r>
      <w:r w:rsidR="00B6719E" w:rsidRPr="000C7A6C">
        <w:rPr>
          <w:rFonts w:ascii="Segoe UI" w:hAnsi="Segoe UI" w:cs="Segoe UI"/>
          <w:snapToGrid w:val="0"/>
          <w:sz w:val="22"/>
          <w:szCs w:val="22"/>
        </w:rPr>
        <w:t xml:space="preserve"> </w:t>
      </w:r>
      <w:r w:rsidRPr="000C7A6C">
        <w:rPr>
          <w:rFonts w:ascii="Segoe UI" w:hAnsi="Segoe UI" w:cs="Segoe UI"/>
          <w:snapToGrid w:val="0"/>
          <w:sz w:val="22"/>
          <w:szCs w:val="22"/>
        </w:rPr>
        <w:t>uložen</w:t>
      </w:r>
      <w:r w:rsidR="00283EA8" w:rsidRPr="000C7A6C">
        <w:rPr>
          <w:rFonts w:ascii="Segoe UI" w:hAnsi="Segoe UI" w:cs="Segoe UI"/>
          <w:snapToGrid w:val="0"/>
          <w:sz w:val="22"/>
          <w:szCs w:val="22"/>
        </w:rPr>
        <w:t>ých</w:t>
      </w:r>
      <w:r w:rsidRPr="000C7A6C">
        <w:rPr>
          <w:rFonts w:ascii="Segoe UI" w:hAnsi="Segoe UI" w:cs="Segoe UI"/>
          <w:snapToGrid w:val="0"/>
          <w:sz w:val="22"/>
          <w:szCs w:val="22"/>
        </w:rPr>
        <w:t xml:space="preserve"> </w:t>
      </w:r>
      <w:r w:rsidR="004D34B6" w:rsidRPr="000C7A6C">
        <w:rPr>
          <w:rFonts w:ascii="Segoe UI" w:hAnsi="Segoe UI" w:cs="Segoe UI"/>
          <w:snapToGrid w:val="0"/>
          <w:sz w:val="22"/>
          <w:szCs w:val="22"/>
        </w:rPr>
        <w:t xml:space="preserve">či dotčených </w:t>
      </w:r>
      <w:r w:rsidRPr="000C7A6C">
        <w:rPr>
          <w:rFonts w:ascii="Segoe UI" w:hAnsi="Segoe UI" w:cs="Segoe UI"/>
          <w:snapToGrid w:val="0"/>
          <w:sz w:val="22"/>
          <w:szCs w:val="22"/>
        </w:rPr>
        <w:t>sítí</w:t>
      </w:r>
      <w:r w:rsidR="00C45953" w:rsidRPr="000C7A6C">
        <w:rPr>
          <w:rFonts w:ascii="Segoe UI" w:hAnsi="Segoe UI" w:cs="Segoe UI"/>
          <w:snapToGrid w:val="0"/>
          <w:sz w:val="22"/>
          <w:szCs w:val="22"/>
        </w:rPr>
        <w:t>;</w:t>
      </w:r>
    </w:p>
    <w:p w:rsidR="00BD0394" w:rsidRPr="00554D19" w:rsidRDefault="00061F8C" w:rsidP="002F39B7">
      <w:pPr>
        <w:widowControl w:val="0"/>
        <w:numPr>
          <w:ilvl w:val="2"/>
          <w:numId w:val="27"/>
        </w:numPr>
        <w:tabs>
          <w:tab w:val="clear" w:pos="2325"/>
          <w:tab w:val="num" w:pos="993"/>
        </w:tabs>
        <w:spacing w:after="120" w:line="264" w:lineRule="auto"/>
        <w:ind w:left="993" w:hanging="426"/>
        <w:jc w:val="both"/>
        <w:rPr>
          <w:rFonts w:ascii="Segoe UI" w:hAnsi="Segoe UI" w:cs="Segoe UI"/>
          <w:snapToGrid w:val="0"/>
          <w:sz w:val="22"/>
          <w:szCs w:val="22"/>
        </w:rPr>
      </w:pPr>
      <w:r w:rsidRPr="00554D19">
        <w:rPr>
          <w:rFonts w:ascii="Segoe UI" w:hAnsi="Segoe UI" w:cs="Segoe UI"/>
          <w:snapToGrid w:val="0"/>
          <w:sz w:val="22"/>
          <w:szCs w:val="22"/>
        </w:rPr>
        <w:t>DSPS</w:t>
      </w:r>
      <w:r w:rsidR="00C45953" w:rsidRPr="00554D19">
        <w:rPr>
          <w:rFonts w:ascii="Segoe UI" w:hAnsi="Segoe UI" w:cs="Segoe UI"/>
          <w:snapToGrid w:val="0"/>
          <w:sz w:val="22"/>
          <w:szCs w:val="22"/>
        </w:rPr>
        <w:t xml:space="preserve"> bude obsahovat zakreslení skutečného stavu konstrukcí, instalací a přípojek na vnější inženýrské sítě podle stavu provedeného díla. </w:t>
      </w:r>
      <w:r w:rsidRPr="00554D19">
        <w:rPr>
          <w:rFonts w:ascii="Segoe UI" w:hAnsi="Segoe UI" w:cs="Segoe UI"/>
          <w:snapToGrid w:val="0"/>
          <w:sz w:val="22"/>
          <w:szCs w:val="22"/>
        </w:rPr>
        <w:t>DSPS</w:t>
      </w:r>
      <w:r w:rsidR="00C45953" w:rsidRPr="00554D19">
        <w:rPr>
          <w:rFonts w:ascii="Segoe UI" w:hAnsi="Segoe UI" w:cs="Segoe UI"/>
          <w:snapToGrid w:val="0"/>
          <w:sz w:val="22"/>
          <w:szCs w:val="22"/>
        </w:rPr>
        <w:t xml:space="preserve"> musí mít takovou podrobnost a vypovídací schopnost, aby umožnila </w:t>
      </w:r>
      <w:r w:rsidR="00282A80" w:rsidRPr="00554D19">
        <w:rPr>
          <w:rFonts w:ascii="Segoe UI" w:hAnsi="Segoe UI" w:cs="Segoe UI"/>
          <w:snapToGrid w:val="0"/>
          <w:sz w:val="22"/>
          <w:szCs w:val="22"/>
        </w:rPr>
        <w:t>Provozovateli</w:t>
      </w:r>
      <w:r w:rsidR="00C45953" w:rsidRPr="00554D19">
        <w:rPr>
          <w:rFonts w:ascii="Segoe UI" w:hAnsi="Segoe UI" w:cs="Segoe UI"/>
          <w:snapToGrid w:val="0"/>
          <w:sz w:val="22"/>
          <w:szCs w:val="22"/>
        </w:rPr>
        <w:t xml:space="preserve"> </w:t>
      </w:r>
      <w:r w:rsidR="00835E4F">
        <w:rPr>
          <w:rFonts w:ascii="Segoe UI" w:hAnsi="Segoe UI" w:cs="Segoe UI"/>
          <w:snapToGrid w:val="0"/>
          <w:sz w:val="22"/>
          <w:szCs w:val="22"/>
        </w:rPr>
        <w:t xml:space="preserve">i Objednateli </w:t>
      </w:r>
      <w:r w:rsidR="00C45953" w:rsidRPr="00554D19">
        <w:rPr>
          <w:rFonts w:ascii="Segoe UI" w:hAnsi="Segoe UI" w:cs="Segoe UI"/>
          <w:snapToGrid w:val="0"/>
          <w:sz w:val="22"/>
          <w:szCs w:val="22"/>
        </w:rPr>
        <w:t xml:space="preserve">zjistit jednoznačně druh stavebních konstrukcí, polohu a trasy instalací a průběhy inženýrských sítí </w:t>
      </w:r>
      <w:r w:rsidR="00AC0C9D" w:rsidRPr="00554D19">
        <w:rPr>
          <w:rFonts w:ascii="Segoe UI" w:hAnsi="Segoe UI" w:cs="Segoe UI"/>
          <w:snapToGrid w:val="0"/>
          <w:sz w:val="22"/>
          <w:szCs w:val="22"/>
        </w:rPr>
        <w:t>pro</w:t>
      </w:r>
      <w:r w:rsidR="00C45953" w:rsidRPr="00554D19">
        <w:rPr>
          <w:rFonts w:ascii="Segoe UI" w:hAnsi="Segoe UI" w:cs="Segoe UI"/>
          <w:snapToGrid w:val="0"/>
          <w:sz w:val="22"/>
          <w:szCs w:val="22"/>
        </w:rPr>
        <w:t xml:space="preserve"> potřeby provádění </w:t>
      </w:r>
      <w:r w:rsidR="00BD0394" w:rsidRPr="00554D19">
        <w:rPr>
          <w:rFonts w:ascii="Segoe UI" w:hAnsi="Segoe UI" w:cs="Segoe UI"/>
          <w:snapToGrid w:val="0"/>
          <w:sz w:val="22"/>
          <w:szCs w:val="22"/>
        </w:rPr>
        <w:t xml:space="preserve">případných rekonstrukcí a oprav; </w:t>
      </w:r>
    </w:p>
    <w:p w:rsidR="00C45953" w:rsidRPr="00554D19" w:rsidRDefault="00BD0394" w:rsidP="002F39B7">
      <w:pPr>
        <w:widowControl w:val="0"/>
        <w:numPr>
          <w:ilvl w:val="2"/>
          <w:numId w:val="27"/>
        </w:numPr>
        <w:tabs>
          <w:tab w:val="clear" w:pos="2325"/>
          <w:tab w:val="num" w:pos="993"/>
        </w:tabs>
        <w:spacing w:after="120" w:line="264" w:lineRule="auto"/>
        <w:ind w:left="993" w:hanging="426"/>
        <w:jc w:val="both"/>
        <w:rPr>
          <w:rFonts w:ascii="Segoe UI" w:hAnsi="Segoe UI" w:cs="Segoe UI"/>
          <w:snapToGrid w:val="0"/>
          <w:sz w:val="22"/>
          <w:szCs w:val="22"/>
        </w:rPr>
      </w:pPr>
      <w:r w:rsidRPr="00554D19">
        <w:rPr>
          <w:rFonts w:ascii="Segoe UI" w:hAnsi="Segoe UI" w:cs="Segoe UI"/>
          <w:snapToGrid w:val="0"/>
          <w:sz w:val="22"/>
          <w:szCs w:val="22"/>
        </w:rPr>
        <w:t>součástí DSPS bude rovněž soupis movitého majetku, který je součástí díla, členěný dle kusů s vyznačenými cenami a rozúčtování dle platných právních norem (v současné době dle Pokynu GFŘ č. D</w:t>
      </w:r>
      <w:r w:rsidR="00730429" w:rsidRPr="00554D19">
        <w:rPr>
          <w:rFonts w:ascii="Segoe UI" w:hAnsi="Segoe UI" w:cs="Segoe UI"/>
          <w:snapToGrid w:val="0"/>
          <w:sz w:val="22"/>
          <w:szCs w:val="22"/>
        </w:rPr>
        <w:t>22</w:t>
      </w:r>
      <w:r w:rsidRPr="00554D19">
        <w:rPr>
          <w:rFonts w:ascii="Segoe UI" w:hAnsi="Segoe UI" w:cs="Segoe UI"/>
          <w:snapToGrid w:val="0"/>
          <w:sz w:val="22"/>
          <w:szCs w:val="22"/>
        </w:rPr>
        <w:t xml:space="preserve"> k jednotnému postupu při</w:t>
      </w:r>
      <w:r w:rsidR="008D424F" w:rsidRPr="00554D19">
        <w:rPr>
          <w:rFonts w:ascii="Segoe UI" w:hAnsi="Segoe UI" w:cs="Segoe UI"/>
          <w:snapToGrid w:val="0"/>
          <w:sz w:val="22"/>
          <w:szCs w:val="22"/>
        </w:rPr>
        <w:t> </w:t>
      </w:r>
      <w:r w:rsidRPr="00554D19">
        <w:rPr>
          <w:rFonts w:ascii="Segoe UI" w:hAnsi="Segoe UI" w:cs="Segoe UI"/>
          <w:snapToGrid w:val="0"/>
          <w:sz w:val="22"/>
          <w:szCs w:val="22"/>
        </w:rPr>
        <w:t>uplatňování některých ustanovení zákona č. 586/1992 Sb., o daních z příjmu, ve</w:t>
      </w:r>
      <w:r w:rsidR="008D424F" w:rsidRPr="00554D19">
        <w:rPr>
          <w:rFonts w:ascii="Segoe UI" w:hAnsi="Segoe UI" w:cs="Segoe UI"/>
          <w:snapToGrid w:val="0"/>
          <w:sz w:val="22"/>
          <w:szCs w:val="22"/>
        </w:rPr>
        <w:t> </w:t>
      </w:r>
      <w:r w:rsidRPr="00554D19">
        <w:rPr>
          <w:rFonts w:ascii="Segoe UI" w:hAnsi="Segoe UI" w:cs="Segoe UI"/>
          <w:snapToGrid w:val="0"/>
          <w:sz w:val="22"/>
          <w:szCs w:val="22"/>
        </w:rPr>
        <w:t>znění pozdějších předpisů).</w:t>
      </w:r>
    </w:p>
    <w:p w:rsidR="00F623D5" w:rsidRPr="003E500B" w:rsidRDefault="00CD76F6" w:rsidP="002F39B7">
      <w:pPr>
        <w:widowControl w:val="0"/>
        <w:tabs>
          <w:tab w:val="num" w:pos="3338"/>
        </w:tabs>
        <w:spacing w:after="120" w:line="264" w:lineRule="auto"/>
        <w:ind w:left="426"/>
        <w:jc w:val="both"/>
        <w:rPr>
          <w:rFonts w:ascii="Segoe UI" w:hAnsi="Segoe UI" w:cs="Segoe UI"/>
          <w:snapToGrid w:val="0"/>
          <w:sz w:val="22"/>
          <w:szCs w:val="22"/>
        </w:rPr>
      </w:pPr>
      <w:r w:rsidRPr="00554D19">
        <w:rPr>
          <w:rFonts w:ascii="Segoe UI" w:hAnsi="Segoe UI" w:cs="Segoe UI"/>
          <w:sz w:val="22"/>
          <w:szCs w:val="22"/>
        </w:rPr>
        <w:lastRenderedPageBreak/>
        <w:t>DSPS</w:t>
      </w:r>
      <w:r w:rsidRPr="00554D19">
        <w:rPr>
          <w:rFonts w:ascii="Segoe UI" w:hAnsi="Segoe UI" w:cs="Segoe UI"/>
          <w:snapToGrid w:val="0"/>
          <w:sz w:val="22"/>
          <w:szCs w:val="22"/>
        </w:rPr>
        <w:t xml:space="preserve"> </w:t>
      </w:r>
      <w:r w:rsidR="00F623D5" w:rsidRPr="00554D19">
        <w:rPr>
          <w:rFonts w:ascii="Segoe UI" w:hAnsi="Segoe UI" w:cs="Segoe UI"/>
          <w:snapToGrid w:val="0"/>
          <w:sz w:val="22"/>
          <w:szCs w:val="22"/>
        </w:rPr>
        <w:t xml:space="preserve">bude předána </w:t>
      </w:r>
      <w:r w:rsidR="00A25D51" w:rsidRPr="008E277C">
        <w:rPr>
          <w:rFonts w:ascii="Segoe UI" w:hAnsi="Segoe UI" w:cs="Segoe UI"/>
          <w:snapToGrid w:val="0"/>
          <w:sz w:val="22"/>
          <w:szCs w:val="22"/>
        </w:rPr>
        <w:t>OU</w:t>
      </w:r>
      <w:r w:rsidR="00F623D5" w:rsidRPr="00554D19">
        <w:rPr>
          <w:rFonts w:ascii="Segoe UI" w:hAnsi="Segoe UI" w:cs="Segoe UI"/>
          <w:snapToGrid w:val="0"/>
          <w:sz w:val="22"/>
          <w:szCs w:val="22"/>
        </w:rPr>
        <w:t xml:space="preserve"> </w:t>
      </w:r>
      <w:r w:rsidR="00E96552" w:rsidRPr="00554D19">
        <w:rPr>
          <w:rFonts w:ascii="Segoe UI" w:hAnsi="Segoe UI" w:cs="Segoe UI"/>
          <w:snapToGrid w:val="0"/>
          <w:sz w:val="22"/>
          <w:szCs w:val="22"/>
        </w:rPr>
        <w:t xml:space="preserve">při podpisu zápisu o převzetí díla </w:t>
      </w:r>
      <w:r w:rsidR="00E96552" w:rsidRPr="004B1E5A">
        <w:rPr>
          <w:rFonts w:ascii="Segoe UI" w:hAnsi="Segoe UI" w:cs="Segoe UI"/>
          <w:snapToGrid w:val="0"/>
          <w:sz w:val="22"/>
          <w:szCs w:val="22"/>
        </w:rPr>
        <w:t xml:space="preserve">dle čl. </w:t>
      </w:r>
      <w:r w:rsidR="000E4527">
        <w:rPr>
          <w:rFonts w:ascii="Segoe UI" w:hAnsi="Segoe UI" w:cs="Segoe UI"/>
          <w:snapToGrid w:val="0"/>
          <w:sz w:val="22"/>
          <w:szCs w:val="22"/>
        </w:rPr>
        <w:fldChar w:fldCharType="begin"/>
      </w:r>
      <w:r w:rsidR="000E4527">
        <w:rPr>
          <w:rFonts w:ascii="Segoe UI" w:hAnsi="Segoe UI" w:cs="Segoe UI"/>
          <w:snapToGrid w:val="0"/>
          <w:sz w:val="22"/>
          <w:szCs w:val="22"/>
        </w:rPr>
        <w:instrText xml:space="preserve"> REF _Ref7077008 \r \h </w:instrText>
      </w:r>
      <w:r w:rsidR="000E4527">
        <w:rPr>
          <w:rFonts w:ascii="Segoe UI" w:hAnsi="Segoe UI" w:cs="Segoe UI"/>
          <w:snapToGrid w:val="0"/>
          <w:sz w:val="22"/>
          <w:szCs w:val="22"/>
        </w:rPr>
      </w:r>
      <w:r w:rsidR="000E4527">
        <w:rPr>
          <w:rFonts w:ascii="Segoe UI" w:hAnsi="Segoe UI" w:cs="Segoe UI"/>
          <w:snapToGrid w:val="0"/>
          <w:sz w:val="22"/>
          <w:szCs w:val="22"/>
        </w:rPr>
        <w:fldChar w:fldCharType="separate"/>
      </w:r>
      <w:r w:rsidR="000E4527">
        <w:rPr>
          <w:rFonts w:ascii="Segoe UI" w:hAnsi="Segoe UI" w:cs="Segoe UI"/>
          <w:snapToGrid w:val="0"/>
          <w:sz w:val="22"/>
          <w:szCs w:val="22"/>
        </w:rPr>
        <w:t>X.6</w:t>
      </w:r>
      <w:r w:rsidR="000E4527">
        <w:rPr>
          <w:rFonts w:ascii="Segoe UI" w:hAnsi="Segoe UI" w:cs="Segoe UI"/>
          <w:snapToGrid w:val="0"/>
          <w:sz w:val="22"/>
          <w:szCs w:val="22"/>
        </w:rPr>
        <w:fldChar w:fldCharType="end"/>
      </w:r>
      <w:r w:rsidR="00E96552" w:rsidRPr="00835E4F">
        <w:rPr>
          <w:rFonts w:ascii="Segoe UI" w:hAnsi="Segoe UI" w:cs="Segoe UI"/>
          <w:snapToGrid w:val="0"/>
          <w:sz w:val="22"/>
          <w:szCs w:val="22"/>
        </w:rPr>
        <w:t xml:space="preserve"> této</w:t>
      </w:r>
      <w:r w:rsidR="00E96552" w:rsidRPr="00554D19">
        <w:rPr>
          <w:rFonts w:ascii="Segoe UI" w:hAnsi="Segoe UI" w:cs="Segoe UI"/>
          <w:snapToGrid w:val="0"/>
          <w:sz w:val="22"/>
          <w:szCs w:val="22"/>
        </w:rPr>
        <w:t xml:space="preserve"> smlouvy</w:t>
      </w:r>
      <w:r w:rsidR="001B74DA">
        <w:rPr>
          <w:rFonts w:ascii="Segoe UI" w:hAnsi="Segoe UI" w:cs="Segoe UI"/>
          <w:snapToGrid w:val="0"/>
          <w:sz w:val="22"/>
          <w:szCs w:val="22"/>
        </w:rPr>
        <w:t xml:space="preserve">, a to </w:t>
      </w:r>
      <w:r w:rsidR="00F623D5" w:rsidRPr="00554D19">
        <w:rPr>
          <w:rFonts w:ascii="Segoe UI" w:hAnsi="Segoe UI" w:cs="Segoe UI"/>
          <w:snapToGrid w:val="0"/>
          <w:sz w:val="22"/>
          <w:szCs w:val="22"/>
        </w:rPr>
        <w:t>v</w:t>
      </w:r>
      <w:r w:rsidR="00315F2F" w:rsidRPr="00554D19">
        <w:rPr>
          <w:rFonts w:ascii="Segoe UI" w:hAnsi="Segoe UI" w:cs="Segoe UI"/>
          <w:snapToGrid w:val="0"/>
          <w:sz w:val="22"/>
          <w:szCs w:val="22"/>
        </w:rPr>
        <w:t>e</w:t>
      </w:r>
      <w:r w:rsidR="00F623D5" w:rsidRPr="00554D19">
        <w:rPr>
          <w:rFonts w:ascii="Segoe UI" w:hAnsi="Segoe UI" w:cs="Segoe UI"/>
          <w:snapToGrid w:val="0"/>
          <w:sz w:val="22"/>
          <w:szCs w:val="22"/>
        </w:rPr>
        <w:t> </w:t>
      </w:r>
      <w:r w:rsidR="00315F2F" w:rsidRPr="00554D19">
        <w:rPr>
          <w:rFonts w:ascii="Segoe UI" w:hAnsi="Segoe UI" w:cs="Segoe UI"/>
          <w:snapToGrid w:val="0"/>
          <w:sz w:val="22"/>
          <w:szCs w:val="22"/>
        </w:rPr>
        <w:t>čtyřech</w:t>
      </w:r>
      <w:r w:rsidR="00227CE8" w:rsidRPr="00554D19">
        <w:rPr>
          <w:rFonts w:ascii="Segoe UI" w:hAnsi="Segoe UI" w:cs="Segoe UI"/>
          <w:snapToGrid w:val="0"/>
          <w:sz w:val="22"/>
          <w:szCs w:val="22"/>
        </w:rPr>
        <w:t xml:space="preserve"> </w:t>
      </w:r>
      <w:r w:rsidR="00F623D5" w:rsidRPr="00554D19">
        <w:rPr>
          <w:rFonts w:ascii="Segoe UI" w:hAnsi="Segoe UI" w:cs="Segoe UI"/>
          <w:snapToGrid w:val="0"/>
          <w:sz w:val="22"/>
          <w:szCs w:val="22"/>
        </w:rPr>
        <w:t>vyhotoveních v listinné podobě a v </w:t>
      </w:r>
      <w:r w:rsidR="00E77FB7" w:rsidRPr="00554D19">
        <w:rPr>
          <w:rFonts w:ascii="Segoe UI" w:hAnsi="Segoe UI" w:cs="Segoe UI"/>
          <w:snapToGrid w:val="0"/>
          <w:sz w:val="22"/>
          <w:szCs w:val="22"/>
        </w:rPr>
        <w:t>jednom</w:t>
      </w:r>
      <w:r w:rsidR="00F623D5" w:rsidRPr="00554D19">
        <w:rPr>
          <w:rFonts w:ascii="Segoe UI" w:hAnsi="Segoe UI" w:cs="Segoe UI"/>
          <w:snapToGrid w:val="0"/>
          <w:sz w:val="22"/>
          <w:szCs w:val="22"/>
        </w:rPr>
        <w:t xml:space="preserve"> vyhotovení v digitální podobě</w:t>
      </w:r>
      <w:r w:rsidR="00101C79">
        <w:rPr>
          <w:rFonts w:ascii="Segoe UI" w:hAnsi="Segoe UI" w:cs="Segoe UI"/>
          <w:snapToGrid w:val="0"/>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00F623D5" w:rsidRPr="00554D19">
        <w:rPr>
          <w:rFonts w:ascii="Segoe UI" w:hAnsi="Segoe UI" w:cs="Segoe UI"/>
          <w:snapToGrid w:val="0"/>
          <w:sz w:val="22"/>
          <w:szCs w:val="22"/>
        </w:rPr>
        <w:t>, přičemž výkresová část bude zpracována ve formátu *.</w:t>
      </w:r>
      <w:proofErr w:type="spellStart"/>
      <w:r w:rsidR="00F623D5" w:rsidRPr="00554D19">
        <w:rPr>
          <w:rFonts w:ascii="Segoe UI" w:hAnsi="Segoe UI" w:cs="Segoe UI"/>
          <w:snapToGrid w:val="0"/>
          <w:sz w:val="22"/>
          <w:szCs w:val="22"/>
        </w:rPr>
        <w:t>dwg</w:t>
      </w:r>
      <w:proofErr w:type="spellEnd"/>
      <w:r w:rsidR="00C00203" w:rsidRPr="00554D19">
        <w:rPr>
          <w:rFonts w:ascii="Segoe UI" w:hAnsi="Segoe UI" w:cs="Segoe UI"/>
          <w:snapToGrid w:val="0"/>
          <w:sz w:val="22"/>
          <w:szCs w:val="22"/>
        </w:rPr>
        <w:t xml:space="preserve"> a *.</w:t>
      </w:r>
      <w:proofErr w:type="spellStart"/>
      <w:r w:rsidR="00C00203" w:rsidRPr="00554D19">
        <w:rPr>
          <w:rFonts w:ascii="Segoe UI" w:hAnsi="Segoe UI" w:cs="Segoe UI"/>
          <w:snapToGrid w:val="0"/>
          <w:sz w:val="22"/>
          <w:szCs w:val="22"/>
        </w:rPr>
        <w:t>pdf</w:t>
      </w:r>
      <w:proofErr w:type="spellEnd"/>
      <w:r w:rsidR="00F623D5" w:rsidRPr="00554D19">
        <w:rPr>
          <w:rFonts w:ascii="Segoe UI" w:hAnsi="Segoe UI" w:cs="Segoe UI"/>
          <w:snapToGrid w:val="0"/>
          <w:sz w:val="22"/>
          <w:szCs w:val="22"/>
        </w:rPr>
        <w:t>, textové části budou zpracovány ve formátu *.doc pro MS Word, tabul</w:t>
      </w:r>
      <w:r w:rsidRPr="00554D19">
        <w:rPr>
          <w:rFonts w:ascii="Segoe UI" w:hAnsi="Segoe UI" w:cs="Segoe UI"/>
          <w:snapToGrid w:val="0"/>
          <w:sz w:val="22"/>
          <w:szCs w:val="22"/>
        </w:rPr>
        <w:t>ky ve </w:t>
      </w:r>
      <w:r w:rsidR="00F623D5" w:rsidRPr="00554D19">
        <w:rPr>
          <w:rFonts w:ascii="Segoe UI" w:hAnsi="Segoe UI" w:cs="Segoe UI"/>
          <w:snapToGrid w:val="0"/>
          <w:sz w:val="22"/>
          <w:szCs w:val="22"/>
        </w:rPr>
        <w:t>formátu *.</w:t>
      </w:r>
      <w:proofErr w:type="spellStart"/>
      <w:r w:rsidR="00F623D5" w:rsidRPr="00835E4F">
        <w:rPr>
          <w:rFonts w:ascii="Segoe UI" w:hAnsi="Segoe UI" w:cs="Segoe UI"/>
          <w:snapToGrid w:val="0"/>
          <w:sz w:val="22"/>
          <w:szCs w:val="22"/>
        </w:rPr>
        <w:t>xls</w:t>
      </w:r>
      <w:proofErr w:type="spellEnd"/>
      <w:r w:rsidR="00F623D5" w:rsidRPr="00835E4F">
        <w:rPr>
          <w:rFonts w:ascii="Segoe UI" w:hAnsi="Segoe UI" w:cs="Segoe UI"/>
          <w:snapToGrid w:val="0"/>
          <w:sz w:val="22"/>
          <w:szCs w:val="22"/>
        </w:rPr>
        <w:t xml:space="preserve"> pro MS Excel.</w:t>
      </w:r>
    </w:p>
    <w:p w:rsidR="00BE3298" w:rsidRPr="004B1E5A" w:rsidRDefault="00796948" w:rsidP="002F39B7">
      <w:pPr>
        <w:widowControl w:val="0"/>
        <w:numPr>
          <w:ilvl w:val="1"/>
          <w:numId w:val="11"/>
        </w:numPr>
        <w:spacing w:after="120" w:line="264" w:lineRule="auto"/>
        <w:ind w:left="426" w:hanging="426"/>
        <w:jc w:val="both"/>
        <w:rPr>
          <w:rFonts w:ascii="Segoe UI" w:hAnsi="Segoe UI" w:cs="Segoe UI"/>
          <w:sz w:val="22"/>
          <w:szCs w:val="22"/>
        </w:rPr>
      </w:pPr>
      <w:r w:rsidRPr="004B1E5A">
        <w:rPr>
          <w:rFonts w:ascii="Segoe UI" w:hAnsi="Segoe UI" w:cs="Segoe UI"/>
          <w:sz w:val="22"/>
          <w:szCs w:val="22"/>
        </w:rPr>
        <w:t xml:space="preserve">Zhotovení </w:t>
      </w:r>
      <w:r w:rsidR="007B1CEE">
        <w:rPr>
          <w:rFonts w:ascii="Segoe UI" w:hAnsi="Segoe UI" w:cs="Segoe UI"/>
          <w:sz w:val="22"/>
          <w:szCs w:val="22"/>
        </w:rPr>
        <w:t>S</w:t>
      </w:r>
      <w:r w:rsidRPr="004B1E5A">
        <w:rPr>
          <w:rFonts w:ascii="Segoe UI" w:hAnsi="Segoe UI" w:cs="Segoe UI"/>
          <w:sz w:val="22"/>
          <w:szCs w:val="22"/>
        </w:rPr>
        <w:t>tavby zahrnuje</w:t>
      </w:r>
      <w:r w:rsidR="00654F25" w:rsidRPr="004B1E5A">
        <w:rPr>
          <w:rFonts w:ascii="Segoe UI" w:hAnsi="Segoe UI" w:cs="Segoe UI"/>
          <w:sz w:val="22"/>
          <w:szCs w:val="22"/>
        </w:rPr>
        <w:t xml:space="preserve"> </w:t>
      </w:r>
      <w:r w:rsidRPr="004B1E5A">
        <w:rPr>
          <w:rFonts w:ascii="Segoe UI" w:hAnsi="Segoe UI" w:cs="Segoe UI"/>
          <w:sz w:val="22"/>
          <w:szCs w:val="22"/>
        </w:rPr>
        <w:t>zajištění vydání průkazu energetické náročnosti dle zákona č. 406/2000 Sb., o hospodaření energií, ve znění pozdějších předpisů</w:t>
      </w:r>
      <w:r w:rsidR="00180C9A">
        <w:rPr>
          <w:rFonts w:ascii="Segoe UI" w:hAnsi="Segoe UI" w:cs="Segoe UI"/>
          <w:sz w:val="22"/>
          <w:szCs w:val="22"/>
        </w:rPr>
        <w:t xml:space="preserve"> (dále jen „</w:t>
      </w:r>
      <w:r w:rsidR="00180C9A" w:rsidRPr="00FE052A">
        <w:rPr>
          <w:rFonts w:ascii="Segoe UI" w:hAnsi="Segoe UI" w:cs="Segoe UI"/>
          <w:b/>
          <w:i/>
          <w:sz w:val="22"/>
          <w:szCs w:val="22"/>
        </w:rPr>
        <w:t>PENB</w:t>
      </w:r>
      <w:r w:rsidR="00180C9A">
        <w:rPr>
          <w:rFonts w:ascii="Segoe UI" w:hAnsi="Segoe UI" w:cs="Segoe UI"/>
          <w:sz w:val="22"/>
          <w:szCs w:val="22"/>
        </w:rPr>
        <w:t xml:space="preserve">“). PENB bude předán Objednateli </w:t>
      </w:r>
      <w:r w:rsidR="00180C9A" w:rsidRPr="00554D19">
        <w:rPr>
          <w:rFonts w:ascii="Segoe UI" w:hAnsi="Segoe UI" w:cs="Segoe UI"/>
          <w:snapToGrid w:val="0"/>
          <w:sz w:val="22"/>
          <w:szCs w:val="22"/>
        </w:rPr>
        <w:t xml:space="preserve">při podpisu zápisu o převzetí díla </w:t>
      </w:r>
      <w:r w:rsidR="00180C9A" w:rsidRPr="004B1E5A">
        <w:rPr>
          <w:rFonts w:ascii="Segoe UI" w:hAnsi="Segoe UI" w:cs="Segoe UI"/>
          <w:snapToGrid w:val="0"/>
          <w:sz w:val="22"/>
          <w:szCs w:val="22"/>
        </w:rPr>
        <w:t xml:space="preserve">dle čl. </w:t>
      </w:r>
      <w:r w:rsidR="00FD3198">
        <w:rPr>
          <w:rFonts w:ascii="Segoe UI" w:hAnsi="Segoe UI" w:cs="Segoe UI"/>
          <w:snapToGrid w:val="0"/>
          <w:sz w:val="22"/>
          <w:szCs w:val="22"/>
        </w:rPr>
        <w:fldChar w:fldCharType="begin"/>
      </w:r>
      <w:r w:rsidR="00FD3198">
        <w:rPr>
          <w:rFonts w:ascii="Segoe UI" w:hAnsi="Segoe UI" w:cs="Segoe UI"/>
          <w:snapToGrid w:val="0"/>
          <w:sz w:val="22"/>
          <w:szCs w:val="22"/>
        </w:rPr>
        <w:instrText xml:space="preserve"> REF _Ref7077008 \r \h </w:instrText>
      </w:r>
      <w:r w:rsidR="00FD3198">
        <w:rPr>
          <w:rFonts w:ascii="Segoe UI" w:hAnsi="Segoe UI" w:cs="Segoe UI"/>
          <w:snapToGrid w:val="0"/>
          <w:sz w:val="22"/>
          <w:szCs w:val="22"/>
        </w:rPr>
      </w:r>
      <w:r w:rsidR="00FD3198">
        <w:rPr>
          <w:rFonts w:ascii="Segoe UI" w:hAnsi="Segoe UI" w:cs="Segoe UI"/>
          <w:snapToGrid w:val="0"/>
          <w:sz w:val="22"/>
          <w:szCs w:val="22"/>
        </w:rPr>
        <w:fldChar w:fldCharType="separate"/>
      </w:r>
      <w:r w:rsidR="00FD3198">
        <w:rPr>
          <w:rFonts w:ascii="Segoe UI" w:hAnsi="Segoe UI" w:cs="Segoe UI"/>
          <w:snapToGrid w:val="0"/>
          <w:sz w:val="22"/>
          <w:szCs w:val="22"/>
        </w:rPr>
        <w:t>X.6</w:t>
      </w:r>
      <w:r w:rsidR="00FD3198">
        <w:rPr>
          <w:rFonts w:ascii="Segoe UI" w:hAnsi="Segoe UI" w:cs="Segoe UI"/>
          <w:snapToGrid w:val="0"/>
          <w:sz w:val="22"/>
          <w:szCs w:val="22"/>
        </w:rPr>
        <w:fldChar w:fldCharType="end"/>
      </w:r>
      <w:r w:rsidR="00180C9A" w:rsidRPr="00835E4F">
        <w:rPr>
          <w:rFonts w:ascii="Segoe UI" w:hAnsi="Segoe UI" w:cs="Segoe UI"/>
          <w:snapToGrid w:val="0"/>
          <w:sz w:val="22"/>
          <w:szCs w:val="22"/>
        </w:rPr>
        <w:t xml:space="preserve"> této</w:t>
      </w:r>
      <w:r w:rsidR="00180C9A" w:rsidRPr="00554D19">
        <w:rPr>
          <w:rFonts w:ascii="Segoe UI" w:hAnsi="Segoe UI" w:cs="Segoe UI"/>
          <w:snapToGrid w:val="0"/>
          <w:sz w:val="22"/>
          <w:szCs w:val="22"/>
        </w:rPr>
        <w:t xml:space="preserve"> smlouvy</w:t>
      </w:r>
      <w:r w:rsidR="00180C9A">
        <w:rPr>
          <w:rFonts w:ascii="Segoe UI" w:hAnsi="Segoe UI" w:cs="Segoe UI"/>
          <w:snapToGrid w:val="0"/>
          <w:sz w:val="22"/>
          <w:szCs w:val="22"/>
        </w:rPr>
        <w:t xml:space="preserve">, a to ve třech vyhotoveních v listinné podobě </w:t>
      </w:r>
      <w:r w:rsidR="00180C9A" w:rsidRPr="00554D19">
        <w:rPr>
          <w:rFonts w:ascii="Segoe UI" w:hAnsi="Segoe UI" w:cs="Segoe UI"/>
          <w:snapToGrid w:val="0"/>
          <w:sz w:val="22"/>
          <w:szCs w:val="22"/>
        </w:rPr>
        <w:t>a v jednom vyhotovení v digitální podobě</w:t>
      </w:r>
      <w:r w:rsidR="00180C9A">
        <w:rPr>
          <w:rFonts w:ascii="Segoe UI" w:hAnsi="Segoe UI" w:cs="Segoe UI"/>
          <w:snapToGrid w:val="0"/>
          <w:sz w:val="22"/>
          <w:szCs w:val="22"/>
        </w:rPr>
        <w:t xml:space="preserve"> </w:t>
      </w:r>
      <w:r w:rsidR="00180C9A" w:rsidRPr="00554D19">
        <w:rPr>
          <w:rFonts w:ascii="Segoe UI" w:hAnsi="Segoe UI" w:cs="Segoe UI"/>
          <w:snapToGrid w:val="0"/>
          <w:sz w:val="22"/>
          <w:szCs w:val="22"/>
        </w:rPr>
        <w:t xml:space="preserve">na CD / DVD nosiči / USB </w:t>
      </w:r>
      <w:proofErr w:type="spellStart"/>
      <w:r w:rsidR="00180C9A" w:rsidRPr="00554D19">
        <w:rPr>
          <w:rFonts w:ascii="Segoe UI" w:hAnsi="Segoe UI" w:cs="Segoe UI"/>
          <w:snapToGrid w:val="0"/>
          <w:sz w:val="22"/>
          <w:szCs w:val="22"/>
        </w:rPr>
        <w:t>flash</w:t>
      </w:r>
      <w:proofErr w:type="spellEnd"/>
      <w:r w:rsidR="00180C9A" w:rsidRPr="00554D19">
        <w:rPr>
          <w:rFonts w:ascii="Segoe UI" w:hAnsi="Segoe UI" w:cs="Segoe UI"/>
          <w:snapToGrid w:val="0"/>
          <w:sz w:val="22"/>
          <w:szCs w:val="22"/>
        </w:rPr>
        <w:t xml:space="preserve"> disku</w:t>
      </w:r>
      <w:r w:rsidR="00180C9A">
        <w:rPr>
          <w:rFonts w:ascii="Segoe UI" w:hAnsi="Segoe UI" w:cs="Segoe UI"/>
          <w:snapToGrid w:val="0"/>
          <w:sz w:val="22"/>
          <w:szCs w:val="22"/>
        </w:rPr>
        <w:t>.</w:t>
      </w:r>
    </w:p>
    <w:p w:rsidR="00823820" w:rsidRPr="008E277C" w:rsidRDefault="005951E0" w:rsidP="002F39B7">
      <w:pPr>
        <w:widowControl w:val="0"/>
        <w:numPr>
          <w:ilvl w:val="1"/>
          <w:numId w:val="11"/>
        </w:numPr>
        <w:spacing w:after="120" w:line="264" w:lineRule="auto"/>
        <w:ind w:left="426" w:hanging="426"/>
        <w:jc w:val="both"/>
        <w:rPr>
          <w:rFonts w:ascii="Segoe UI" w:hAnsi="Segoe UI" w:cs="Segoe UI"/>
          <w:sz w:val="22"/>
          <w:szCs w:val="22"/>
        </w:rPr>
      </w:pPr>
      <w:r>
        <w:rPr>
          <w:rFonts w:ascii="Segoe UI" w:hAnsi="Segoe UI" w:cs="Segoe UI"/>
          <w:sz w:val="22"/>
          <w:szCs w:val="22"/>
        </w:rPr>
        <w:t>Zajištěním kolaudace</w:t>
      </w:r>
      <w:r w:rsidR="00B95910" w:rsidRPr="008E277C">
        <w:rPr>
          <w:rFonts w:ascii="Segoe UI" w:hAnsi="Segoe UI" w:cs="Segoe UI"/>
          <w:sz w:val="22"/>
          <w:szCs w:val="22"/>
        </w:rPr>
        <w:t xml:space="preserve"> se rozumí</w:t>
      </w:r>
      <w:r w:rsidR="002F39B7" w:rsidRPr="008E277C">
        <w:rPr>
          <w:rFonts w:ascii="Segoe UI" w:hAnsi="Segoe UI" w:cs="Segoe UI"/>
          <w:sz w:val="22"/>
          <w:szCs w:val="22"/>
        </w:rPr>
        <w:t xml:space="preserve"> </w:t>
      </w:r>
      <w:r w:rsidR="00C94D9F" w:rsidRPr="008E277C">
        <w:rPr>
          <w:rFonts w:ascii="Segoe UI" w:hAnsi="Segoe UI" w:cs="Segoe UI"/>
          <w:sz w:val="22"/>
          <w:szCs w:val="22"/>
        </w:rPr>
        <w:t>zejm</w:t>
      </w:r>
      <w:r w:rsidR="00403E4D" w:rsidRPr="008E277C">
        <w:rPr>
          <w:rFonts w:ascii="Segoe UI" w:hAnsi="Segoe UI" w:cs="Segoe UI"/>
          <w:sz w:val="22"/>
          <w:szCs w:val="22"/>
        </w:rPr>
        <w:t>éna</w:t>
      </w:r>
      <w:r w:rsidR="00823820" w:rsidRPr="008E277C">
        <w:rPr>
          <w:rFonts w:ascii="Segoe UI" w:hAnsi="Segoe UI" w:cs="Segoe UI"/>
          <w:sz w:val="22"/>
          <w:szCs w:val="22"/>
        </w:rPr>
        <w:t>:</w:t>
      </w:r>
    </w:p>
    <w:p w:rsidR="007A7C88"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z w:val="22"/>
          <w:szCs w:val="22"/>
        </w:rPr>
        <w:t>Zajištění provedení a vyhodnocení zkoušek a měření</w:t>
      </w:r>
      <w:r w:rsidR="004F0D3E" w:rsidRPr="008E277C">
        <w:rPr>
          <w:rFonts w:ascii="Segoe UI" w:hAnsi="Segoe UI" w:cs="Segoe UI"/>
          <w:sz w:val="22"/>
          <w:szCs w:val="22"/>
        </w:rPr>
        <w:t>, obstarání všech potřebných stanovisek, vyjádření, souhlasů, povolení</w:t>
      </w:r>
      <w:r w:rsidR="00970C47" w:rsidRPr="008E277C">
        <w:rPr>
          <w:rFonts w:ascii="Segoe UI" w:hAnsi="Segoe UI" w:cs="Segoe UI"/>
          <w:sz w:val="22"/>
          <w:szCs w:val="22"/>
        </w:rPr>
        <w:t>, rozhodnutí</w:t>
      </w:r>
      <w:r w:rsidR="004F0D3E" w:rsidRPr="008E277C">
        <w:rPr>
          <w:rFonts w:ascii="Segoe UI" w:hAnsi="Segoe UI" w:cs="Segoe UI"/>
          <w:sz w:val="22"/>
          <w:szCs w:val="22"/>
        </w:rPr>
        <w:t xml:space="preserve"> a jiných podkladů</w:t>
      </w:r>
      <w:r w:rsidRPr="008E277C">
        <w:rPr>
          <w:rFonts w:ascii="Segoe UI" w:hAnsi="Segoe UI" w:cs="Segoe UI"/>
          <w:sz w:val="22"/>
          <w:szCs w:val="22"/>
        </w:rPr>
        <w:t xml:space="preserve">, které musí být podle příslušných právních předpisů </w:t>
      </w:r>
      <w:r w:rsidR="004F0D3E" w:rsidRPr="008E277C">
        <w:rPr>
          <w:rFonts w:ascii="Segoe UI" w:hAnsi="Segoe UI" w:cs="Segoe UI"/>
          <w:sz w:val="22"/>
          <w:szCs w:val="22"/>
        </w:rPr>
        <w:t>obstarány</w:t>
      </w:r>
      <w:r w:rsidRPr="008E277C">
        <w:rPr>
          <w:rFonts w:ascii="Segoe UI" w:hAnsi="Segoe UI" w:cs="Segoe UI"/>
          <w:sz w:val="22"/>
          <w:szCs w:val="22"/>
        </w:rPr>
        <w:t xml:space="preserve"> před</w:t>
      </w:r>
      <w:r w:rsidR="004F0D3E" w:rsidRPr="008E277C">
        <w:rPr>
          <w:rFonts w:ascii="Segoe UI" w:hAnsi="Segoe UI" w:cs="Segoe UI"/>
          <w:sz w:val="22"/>
          <w:szCs w:val="22"/>
        </w:rPr>
        <w:t xml:space="preserve"> podáním žádosti o vydání kolaudačního souhlasu, resp. rozhodnutí</w:t>
      </w:r>
      <w:r w:rsidRPr="008E277C">
        <w:rPr>
          <w:rFonts w:ascii="Segoe UI" w:hAnsi="Segoe UI" w:cs="Segoe UI"/>
          <w:sz w:val="22"/>
          <w:szCs w:val="22"/>
        </w:rPr>
        <w:t>;</w:t>
      </w:r>
    </w:p>
    <w:p w:rsidR="007A7C88"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z w:val="22"/>
          <w:szCs w:val="22"/>
        </w:rPr>
        <w:t>Podání žádosti o vydání kolaudačního souhlasu, resp. kolaudačního rozhodnutí u příslušného stavebního úřadu;</w:t>
      </w:r>
    </w:p>
    <w:p w:rsidR="00823820"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napToGrid w:val="0"/>
          <w:sz w:val="22"/>
          <w:szCs w:val="22"/>
        </w:rPr>
        <w:t>Zastoupení Objednatele v</w:t>
      </w:r>
      <w:r w:rsidR="00970C47" w:rsidRPr="008E277C">
        <w:rPr>
          <w:rFonts w:ascii="Segoe UI" w:hAnsi="Segoe UI" w:cs="Segoe UI"/>
          <w:snapToGrid w:val="0"/>
          <w:sz w:val="22"/>
          <w:szCs w:val="22"/>
        </w:rPr>
        <w:t> kolaudačním řízení</w:t>
      </w:r>
      <w:r w:rsidRPr="008E277C">
        <w:rPr>
          <w:rFonts w:ascii="Segoe UI" w:hAnsi="Segoe UI" w:cs="Segoe UI"/>
          <w:snapToGrid w:val="0"/>
          <w:sz w:val="22"/>
          <w:szCs w:val="22"/>
        </w:rPr>
        <w:t xml:space="preserve"> a obstarání všech nezbytných podkladů k vydání pravomocného rozhodnutí o užívání </w:t>
      </w:r>
      <w:r w:rsidR="00EB2968" w:rsidRPr="008E277C">
        <w:rPr>
          <w:rFonts w:ascii="Segoe UI" w:hAnsi="Segoe UI" w:cs="Segoe UI"/>
          <w:snapToGrid w:val="0"/>
          <w:sz w:val="22"/>
          <w:szCs w:val="22"/>
        </w:rPr>
        <w:t>S</w:t>
      </w:r>
      <w:r w:rsidRPr="008E277C">
        <w:rPr>
          <w:rFonts w:ascii="Segoe UI" w:hAnsi="Segoe UI" w:cs="Segoe UI"/>
          <w:snapToGrid w:val="0"/>
          <w:sz w:val="22"/>
          <w:szCs w:val="22"/>
        </w:rPr>
        <w:t>tavby</w:t>
      </w:r>
      <w:r w:rsidR="00970C47" w:rsidRPr="008E277C">
        <w:rPr>
          <w:rFonts w:ascii="Segoe UI" w:hAnsi="Segoe UI" w:cs="Segoe UI"/>
          <w:snapToGrid w:val="0"/>
          <w:sz w:val="22"/>
          <w:szCs w:val="22"/>
        </w:rPr>
        <w:t xml:space="preserve">, účast na kontrolních prohlídkách </w:t>
      </w:r>
      <w:r w:rsidR="00EB2968" w:rsidRPr="008E277C">
        <w:rPr>
          <w:rFonts w:ascii="Segoe UI" w:hAnsi="Segoe UI" w:cs="Segoe UI"/>
          <w:snapToGrid w:val="0"/>
          <w:sz w:val="22"/>
          <w:szCs w:val="22"/>
        </w:rPr>
        <w:t>S</w:t>
      </w:r>
      <w:r w:rsidR="00970C47" w:rsidRPr="008E277C">
        <w:rPr>
          <w:rFonts w:ascii="Segoe UI" w:hAnsi="Segoe UI" w:cs="Segoe UI"/>
          <w:snapToGrid w:val="0"/>
          <w:sz w:val="22"/>
          <w:szCs w:val="22"/>
        </w:rPr>
        <w:t>tavby a předložení všech potřebných dokladů</w:t>
      </w:r>
      <w:r w:rsidR="00D96ACB" w:rsidRPr="008E277C">
        <w:rPr>
          <w:rFonts w:ascii="Segoe UI" w:hAnsi="Segoe UI" w:cs="Segoe UI"/>
          <w:snapToGrid w:val="0"/>
          <w:sz w:val="22"/>
          <w:szCs w:val="22"/>
        </w:rPr>
        <w:t xml:space="preserve"> a informací</w:t>
      </w:r>
      <w:r w:rsidR="00823820" w:rsidRPr="008E277C">
        <w:rPr>
          <w:rFonts w:ascii="Segoe UI" w:hAnsi="Segoe UI" w:cs="Segoe UI"/>
          <w:sz w:val="22"/>
          <w:szCs w:val="22"/>
        </w:rPr>
        <w:t>;</w:t>
      </w:r>
    </w:p>
    <w:p w:rsidR="00823820" w:rsidRPr="005951E0" w:rsidRDefault="00823820" w:rsidP="00FE052A">
      <w:pPr>
        <w:widowControl w:val="0"/>
        <w:numPr>
          <w:ilvl w:val="2"/>
          <w:numId w:val="61"/>
        </w:numPr>
        <w:tabs>
          <w:tab w:val="clear" w:pos="2325"/>
          <w:tab w:val="num" w:pos="851"/>
        </w:tabs>
        <w:spacing w:after="120" w:line="264" w:lineRule="auto"/>
        <w:ind w:left="851" w:hanging="284"/>
        <w:jc w:val="both"/>
        <w:rPr>
          <w:rFonts w:ascii="Segoe UI" w:hAnsi="Segoe UI" w:cs="Segoe UI"/>
          <w:b/>
          <w:sz w:val="22"/>
          <w:szCs w:val="22"/>
        </w:rPr>
      </w:pPr>
      <w:r w:rsidRPr="008E277C">
        <w:rPr>
          <w:rFonts w:ascii="Segoe UI" w:hAnsi="Segoe UI" w:cs="Segoe UI"/>
          <w:snapToGrid w:val="0"/>
          <w:sz w:val="22"/>
          <w:szCs w:val="22"/>
        </w:rPr>
        <w:t>v případě</w:t>
      </w:r>
      <w:r w:rsidRPr="008E277C">
        <w:rPr>
          <w:rFonts w:ascii="Segoe UI" w:hAnsi="Segoe UI" w:cs="Segoe UI"/>
          <w:sz w:val="22"/>
          <w:szCs w:val="22"/>
        </w:rPr>
        <w:t xml:space="preserve"> zjištění závad </w:t>
      </w:r>
      <w:r w:rsidR="0095711F" w:rsidRPr="008E277C">
        <w:rPr>
          <w:rFonts w:ascii="Segoe UI" w:hAnsi="Segoe UI" w:cs="Segoe UI"/>
          <w:sz w:val="22"/>
          <w:szCs w:val="22"/>
        </w:rPr>
        <w:t xml:space="preserve">neumožňujících </w:t>
      </w:r>
      <w:r w:rsidRPr="008E277C">
        <w:rPr>
          <w:rFonts w:ascii="Segoe UI" w:hAnsi="Segoe UI" w:cs="Segoe UI"/>
          <w:sz w:val="22"/>
          <w:szCs w:val="22"/>
        </w:rPr>
        <w:t xml:space="preserve">bezpečné užívání Stavby a vydání rozhodnutí o zákazu užívání Stavby </w:t>
      </w:r>
      <w:r w:rsidR="00AE7EDF" w:rsidRPr="008E277C">
        <w:rPr>
          <w:rFonts w:ascii="Segoe UI" w:hAnsi="Segoe UI" w:cs="Segoe UI"/>
          <w:sz w:val="22"/>
          <w:szCs w:val="22"/>
        </w:rPr>
        <w:t>stavebním úřadem či jiným příslušným orgánem státní správy</w:t>
      </w:r>
      <w:r w:rsidRPr="008E277C">
        <w:rPr>
          <w:rFonts w:ascii="Segoe UI" w:hAnsi="Segoe UI" w:cs="Segoe UI"/>
          <w:sz w:val="22"/>
          <w:szCs w:val="22"/>
        </w:rPr>
        <w:t xml:space="preserve"> Zhotovitel </w:t>
      </w:r>
      <w:r w:rsidR="007A7C88" w:rsidRPr="008E277C">
        <w:rPr>
          <w:rFonts w:ascii="Segoe UI" w:hAnsi="Segoe UI" w:cs="Segoe UI"/>
          <w:sz w:val="22"/>
          <w:szCs w:val="22"/>
        </w:rPr>
        <w:t>zajistí odstranění všech vytknutých vad a nedostatků bránících vydání kolaudačního souhlasu, resp. kolaudačního rozhodnutí</w:t>
      </w:r>
      <w:r w:rsidR="005951E0">
        <w:rPr>
          <w:rFonts w:ascii="Segoe UI" w:hAnsi="Segoe UI" w:cs="Segoe UI"/>
          <w:sz w:val="22"/>
          <w:szCs w:val="22"/>
        </w:rPr>
        <w:t xml:space="preserve">. </w:t>
      </w:r>
      <w:r w:rsidRPr="005951E0">
        <w:rPr>
          <w:rFonts w:ascii="Segoe UI" w:hAnsi="Segoe UI" w:cs="Segoe UI"/>
          <w:sz w:val="22"/>
          <w:szCs w:val="22"/>
        </w:rPr>
        <w:t xml:space="preserve">  </w:t>
      </w:r>
    </w:p>
    <w:p w:rsidR="00BE3298" w:rsidRPr="00554D19" w:rsidRDefault="00740238" w:rsidP="002F39B7">
      <w:pPr>
        <w:widowControl w:val="0"/>
        <w:numPr>
          <w:ilvl w:val="1"/>
          <w:numId w:val="11"/>
        </w:numPr>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w:t>
      </w:r>
      <w:r w:rsidR="00A25D51" w:rsidRPr="008E277C">
        <w:rPr>
          <w:rFonts w:ascii="Segoe UI" w:hAnsi="Segoe UI" w:cs="Segoe UI"/>
          <w:sz w:val="22"/>
          <w:szCs w:val="22"/>
        </w:rPr>
        <w:t>OU</w:t>
      </w:r>
      <w:r w:rsidRPr="000A0A0E">
        <w:rPr>
          <w:rFonts w:ascii="Segoe UI" w:hAnsi="Segoe UI" w:cs="Segoe UI"/>
          <w:sz w:val="22"/>
          <w:szCs w:val="22"/>
        </w:rPr>
        <w:t xml:space="preserve"> </w:t>
      </w:r>
      <w:r w:rsidRPr="00554D19">
        <w:rPr>
          <w:rFonts w:ascii="Segoe UI" w:hAnsi="Segoe UI" w:cs="Segoe UI"/>
          <w:sz w:val="22"/>
          <w:szCs w:val="22"/>
        </w:rPr>
        <w:t xml:space="preserve">jako nabyvateli oprávnění k výkonu tohoto práva v souladu s podmínkami této smlouvy. Zhotovitel touto smlouvou poskytuje </w:t>
      </w:r>
      <w:r w:rsidR="00A25D51" w:rsidRPr="008E277C">
        <w:rPr>
          <w:rFonts w:ascii="Segoe UI" w:hAnsi="Segoe UI" w:cs="Segoe UI"/>
          <w:sz w:val="22"/>
          <w:szCs w:val="22"/>
        </w:rPr>
        <w:t>OU</w:t>
      </w:r>
      <w:r w:rsidRPr="00554D19">
        <w:rPr>
          <w:rFonts w:ascii="Segoe UI" w:hAnsi="Segoe UI" w:cs="Segoe UI"/>
          <w:sz w:val="22"/>
          <w:szCs w:val="22"/>
        </w:rPr>
        <w:t xml:space="preserve"> oprávnění užívat výsledky tvůrčí činnosti dle této smlouvy, včetně hmotného zachycení výsledků své činnosti. Právem </w:t>
      </w:r>
      <w:r w:rsidR="00A25D51" w:rsidRPr="008E277C">
        <w:rPr>
          <w:rFonts w:ascii="Segoe UI" w:hAnsi="Segoe UI" w:cs="Segoe UI"/>
          <w:sz w:val="22"/>
          <w:szCs w:val="22"/>
        </w:rPr>
        <w:t>OU</w:t>
      </w:r>
      <w:r w:rsidRPr="00554D19">
        <w:rPr>
          <w:rFonts w:ascii="Segoe UI" w:hAnsi="Segoe UI" w:cs="Segoe UI"/>
          <w:sz w:val="22"/>
          <w:szCs w:val="22"/>
        </w:rPr>
        <w:t xml:space="preserve"> užívat výsledky tvůrčí činnosti Zhotovitele dle této smlouvy se rozumí nerušené využívání výsledků tvůrčí činnosti Zhotovitele všemi známými způsoby, zejména jejich další zpracování a rozmnožování </w:t>
      </w:r>
      <w:r w:rsidR="00A25D51" w:rsidRPr="008E277C">
        <w:rPr>
          <w:rFonts w:ascii="Segoe UI" w:hAnsi="Segoe UI" w:cs="Segoe UI"/>
          <w:sz w:val="22"/>
          <w:szCs w:val="22"/>
        </w:rPr>
        <w:t>OU</w:t>
      </w:r>
      <w:r w:rsidRPr="00554D19">
        <w:rPr>
          <w:rFonts w:ascii="Segoe UI" w:hAnsi="Segoe UI" w:cs="Segoe UI"/>
          <w:sz w:val="22"/>
          <w:szCs w:val="22"/>
        </w:rPr>
        <w:t xml:space="preserve"> či třetí osobou</w:t>
      </w:r>
      <w:r w:rsidR="000A0A0E">
        <w:rPr>
          <w:rFonts w:ascii="Segoe UI" w:hAnsi="Segoe UI" w:cs="Segoe UI"/>
          <w:sz w:val="22"/>
          <w:szCs w:val="22"/>
        </w:rPr>
        <w:t>.</w:t>
      </w:r>
      <w:r w:rsidRPr="00554D19">
        <w:rPr>
          <w:rFonts w:ascii="Segoe UI" w:hAnsi="Segoe UI" w:cs="Segoe UI"/>
          <w:sz w:val="22"/>
          <w:szCs w:val="22"/>
        </w:rPr>
        <w:t xml:space="preserve"> </w:t>
      </w:r>
      <w:r w:rsidR="007332F7" w:rsidRPr="008E277C">
        <w:rPr>
          <w:rFonts w:ascii="Segoe UI" w:hAnsi="Segoe UI" w:cs="Segoe UI"/>
          <w:sz w:val="22"/>
          <w:szCs w:val="22"/>
        </w:rPr>
        <w:t>OU</w:t>
      </w:r>
      <w:r w:rsidRPr="00554D19">
        <w:rPr>
          <w:rFonts w:ascii="Segoe UI" w:hAnsi="Segoe UI" w:cs="Segoe UI"/>
          <w:sz w:val="22"/>
          <w:szCs w:val="22"/>
        </w:rPr>
        <w:t xml:space="preserve"> licenci udělenou na základě této smlouvy přijímá převzetím DSPS dle této smlouvy. Zhotovitel poskytuje licenci dle této smlouvy jako výhradní. Licence se poskytuje </w:t>
      </w:r>
      <w:r w:rsidR="007332F7" w:rsidRPr="008E277C">
        <w:rPr>
          <w:rFonts w:ascii="Segoe UI" w:hAnsi="Segoe UI" w:cs="Segoe UI"/>
          <w:sz w:val="22"/>
          <w:szCs w:val="22"/>
        </w:rPr>
        <w:t>OU</w:t>
      </w:r>
      <w:r w:rsidRPr="00554D19">
        <w:rPr>
          <w:rFonts w:ascii="Segoe UI" w:hAnsi="Segoe UI" w:cs="Segoe UI"/>
          <w:sz w:val="22"/>
          <w:szCs w:val="22"/>
        </w:rPr>
        <w:t xml:space="preserve"> na celou dobu trvání majetkových práv k výsledkům tvůrčí činnosti Zhotovitele dle této smlouvy</w:t>
      </w:r>
      <w:r w:rsidR="000A0A0E">
        <w:rPr>
          <w:rFonts w:ascii="Segoe UI" w:hAnsi="Segoe UI" w:cs="Segoe UI"/>
          <w:sz w:val="22"/>
          <w:szCs w:val="22"/>
        </w:rPr>
        <w:t xml:space="preserve">, </w:t>
      </w:r>
      <w:r w:rsidR="000A0A0E" w:rsidRPr="00FE052A">
        <w:rPr>
          <w:rFonts w:ascii="Segoe UI" w:hAnsi="Segoe UI" w:cs="Segoe UI"/>
          <w:sz w:val="22"/>
          <w:szCs w:val="22"/>
        </w:rPr>
        <w:t>přičemž OU je dále oprávněna poskytnout podlicenci SMO</w:t>
      </w:r>
      <w:r w:rsidR="00C573CC" w:rsidRPr="00FE052A">
        <w:rPr>
          <w:rFonts w:ascii="Segoe UI" w:hAnsi="Segoe UI" w:cs="Segoe UI"/>
          <w:sz w:val="22"/>
          <w:szCs w:val="22"/>
        </w:rPr>
        <w:t>, a to v rozsahu oprávnění, které OU nabyla na základě této smlouvy</w:t>
      </w:r>
      <w:r w:rsidRPr="00554D19">
        <w:rPr>
          <w:rFonts w:ascii="Segoe UI" w:hAnsi="Segoe UI" w:cs="Segoe UI"/>
          <w:sz w:val="22"/>
          <w:szCs w:val="22"/>
        </w:rPr>
        <w:t xml:space="preserve">. Zhotovitel podpisem smlouvy výslovně prohlašuje, že odměna za licenci je zahrnuta v ceně za splnění plnění dle smlouvy. </w:t>
      </w:r>
    </w:p>
    <w:p w:rsidR="00E106EC" w:rsidRPr="00554D19" w:rsidRDefault="00BE2007" w:rsidP="002F39B7">
      <w:pPr>
        <w:widowControl w:val="0"/>
        <w:numPr>
          <w:ilvl w:val="1"/>
          <w:numId w:val="11"/>
        </w:numPr>
        <w:spacing w:after="120" w:line="264" w:lineRule="auto"/>
        <w:ind w:left="426" w:hanging="426"/>
        <w:jc w:val="both"/>
        <w:rPr>
          <w:rFonts w:ascii="Segoe UI" w:hAnsi="Segoe UI" w:cs="Segoe UI"/>
          <w:sz w:val="22"/>
          <w:szCs w:val="22"/>
        </w:rPr>
      </w:pPr>
      <w:r w:rsidRPr="00F10FC9">
        <w:rPr>
          <w:rFonts w:ascii="Segoe UI" w:hAnsi="Segoe UI" w:cs="Segoe UI"/>
          <w:sz w:val="22"/>
          <w:szCs w:val="22"/>
        </w:rPr>
        <w:t>Objednatel</w:t>
      </w:r>
      <w:r w:rsidR="00E106EC" w:rsidRPr="00554D19">
        <w:rPr>
          <w:rFonts w:ascii="Segoe UI" w:hAnsi="Segoe UI" w:cs="Segoe UI"/>
          <w:sz w:val="22"/>
          <w:szCs w:val="22"/>
        </w:rPr>
        <w:t xml:space="preserve"> se zavazuje </w:t>
      </w:r>
      <w:r w:rsidR="00E91C69" w:rsidRPr="00554D19">
        <w:rPr>
          <w:rFonts w:ascii="Segoe UI" w:hAnsi="Segoe UI" w:cs="Segoe UI"/>
          <w:sz w:val="22"/>
          <w:szCs w:val="22"/>
        </w:rPr>
        <w:t xml:space="preserve">převzít plnění a </w:t>
      </w:r>
      <w:r w:rsidR="009E4DC3" w:rsidRPr="00554D19">
        <w:rPr>
          <w:rFonts w:ascii="Segoe UI" w:hAnsi="Segoe UI" w:cs="Segoe UI"/>
          <w:sz w:val="22"/>
          <w:szCs w:val="22"/>
        </w:rPr>
        <w:t xml:space="preserve">převzít </w:t>
      </w:r>
      <w:r w:rsidR="004F1EF9" w:rsidRPr="00554D19">
        <w:rPr>
          <w:rFonts w:ascii="Segoe UI" w:hAnsi="Segoe UI" w:cs="Segoe UI"/>
          <w:sz w:val="22"/>
          <w:szCs w:val="22"/>
        </w:rPr>
        <w:t>dílo</w:t>
      </w:r>
      <w:r w:rsidR="00E91C69" w:rsidRPr="00554D19">
        <w:rPr>
          <w:rFonts w:ascii="Segoe UI" w:hAnsi="Segoe UI" w:cs="Segoe UI"/>
          <w:sz w:val="22"/>
          <w:szCs w:val="22"/>
        </w:rPr>
        <w:t xml:space="preserve"> provedené</w:t>
      </w:r>
      <w:r w:rsidR="004F1EF9" w:rsidRPr="00554D19">
        <w:rPr>
          <w:rFonts w:ascii="Segoe UI" w:hAnsi="Segoe UI" w:cs="Segoe UI"/>
          <w:sz w:val="22"/>
          <w:szCs w:val="22"/>
        </w:rPr>
        <w:t xml:space="preserve"> </w:t>
      </w:r>
      <w:r w:rsidR="00E106EC" w:rsidRPr="00554D19">
        <w:rPr>
          <w:rFonts w:ascii="Segoe UI" w:hAnsi="Segoe UI" w:cs="Segoe UI"/>
          <w:sz w:val="22"/>
          <w:szCs w:val="22"/>
        </w:rPr>
        <w:t>bez vad</w:t>
      </w:r>
      <w:r w:rsidR="00227CE8" w:rsidRPr="00554D19">
        <w:rPr>
          <w:rFonts w:ascii="Segoe UI" w:hAnsi="Segoe UI" w:cs="Segoe UI"/>
          <w:sz w:val="22"/>
          <w:szCs w:val="22"/>
        </w:rPr>
        <w:t xml:space="preserve"> či pouze s</w:t>
      </w:r>
      <w:r w:rsidR="00D124D4" w:rsidRPr="00554D19">
        <w:rPr>
          <w:rFonts w:ascii="Segoe UI" w:hAnsi="Segoe UI" w:cs="Segoe UI"/>
          <w:sz w:val="22"/>
          <w:szCs w:val="22"/>
        </w:rPr>
        <w:t> </w:t>
      </w:r>
      <w:r w:rsidR="00227CE8" w:rsidRPr="00554D19">
        <w:rPr>
          <w:rFonts w:ascii="Segoe UI" w:hAnsi="Segoe UI" w:cs="Segoe UI"/>
          <w:sz w:val="22"/>
          <w:szCs w:val="22"/>
        </w:rPr>
        <w:t>vadami</w:t>
      </w:r>
      <w:r w:rsidR="00E106EC" w:rsidRPr="00554D19">
        <w:rPr>
          <w:rFonts w:ascii="Segoe UI" w:hAnsi="Segoe UI" w:cs="Segoe UI"/>
          <w:sz w:val="22"/>
          <w:szCs w:val="22"/>
        </w:rPr>
        <w:t xml:space="preserve">, </w:t>
      </w:r>
      <w:r w:rsidR="00E106EC" w:rsidRPr="00554D19">
        <w:rPr>
          <w:rFonts w:ascii="Segoe UI" w:hAnsi="Segoe UI" w:cs="Segoe UI"/>
          <w:sz w:val="22"/>
          <w:szCs w:val="22"/>
        </w:rPr>
        <w:lastRenderedPageBreak/>
        <w:t xml:space="preserve">které </w:t>
      </w:r>
      <w:r w:rsidR="00227CE8" w:rsidRPr="00554D19">
        <w:rPr>
          <w:rFonts w:ascii="Segoe UI" w:hAnsi="Segoe UI" w:cs="Segoe UI"/>
          <w:sz w:val="22"/>
          <w:szCs w:val="22"/>
        </w:rPr>
        <w:t>ne</w:t>
      </w:r>
      <w:r w:rsidR="00E106EC" w:rsidRPr="00554D19">
        <w:rPr>
          <w:rFonts w:ascii="Segoe UI" w:hAnsi="Segoe UI" w:cs="Segoe UI"/>
          <w:sz w:val="22"/>
          <w:szCs w:val="22"/>
        </w:rPr>
        <w:t>brání jeho řádnému užívání</w:t>
      </w:r>
      <w:r w:rsidR="008172D1">
        <w:rPr>
          <w:rFonts w:ascii="Segoe UI" w:hAnsi="Segoe UI" w:cs="Segoe UI"/>
          <w:sz w:val="22"/>
          <w:szCs w:val="22"/>
        </w:rPr>
        <w:t xml:space="preserve"> ve smyslu § 2628 Občanského zákoníku</w:t>
      </w:r>
      <w:r w:rsidR="00E106EC" w:rsidRPr="00554D19">
        <w:rPr>
          <w:rFonts w:ascii="Segoe UI" w:hAnsi="Segoe UI" w:cs="Segoe UI"/>
          <w:sz w:val="22"/>
          <w:szCs w:val="22"/>
        </w:rPr>
        <w:t>,</w:t>
      </w:r>
      <w:r w:rsidR="00740238" w:rsidRPr="00554D19">
        <w:rPr>
          <w:rFonts w:ascii="Segoe UI" w:hAnsi="Segoe UI" w:cs="Segoe UI"/>
          <w:sz w:val="22"/>
          <w:szCs w:val="22"/>
        </w:rPr>
        <w:t xml:space="preserve"> čímž není dotčena odpovědnost Zhotovitele za odstranění vad, </w:t>
      </w:r>
      <w:r w:rsidR="00E106EC" w:rsidRPr="00554D19">
        <w:rPr>
          <w:rFonts w:ascii="Segoe UI" w:hAnsi="Segoe UI" w:cs="Segoe UI"/>
          <w:sz w:val="22"/>
          <w:szCs w:val="22"/>
        </w:rPr>
        <w:t>a zaplatit za</w:t>
      </w:r>
      <w:r w:rsidR="009E4DC3" w:rsidRPr="00554D19">
        <w:rPr>
          <w:rFonts w:ascii="Segoe UI" w:hAnsi="Segoe UI" w:cs="Segoe UI"/>
          <w:sz w:val="22"/>
          <w:szCs w:val="22"/>
        </w:rPr>
        <w:t xml:space="preserve"> poskytnuté plnění</w:t>
      </w:r>
      <w:r w:rsidR="00E106EC" w:rsidRPr="00554D19">
        <w:rPr>
          <w:rFonts w:ascii="Segoe UI" w:hAnsi="Segoe UI" w:cs="Segoe UI"/>
          <w:sz w:val="22"/>
          <w:szCs w:val="22"/>
        </w:rPr>
        <w:t xml:space="preserve"> </w:t>
      </w:r>
      <w:r w:rsidRPr="00554D19">
        <w:rPr>
          <w:rFonts w:ascii="Segoe UI" w:hAnsi="Segoe UI" w:cs="Segoe UI"/>
          <w:sz w:val="22"/>
          <w:szCs w:val="22"/>
        </w:rPr>
        <w:t>Zhotovitel</w:t>
      </w:r>
      <w:r w:rsidR="00E106EC" w:rsidRPr="00554D19">
        <w:rPr>
          <w:rFonts w:ascii="Segoe UI" w:hAnsi="Segoe UI" w:cs="Segoe UI"/>
          <w:sz w:val="22"/>
          <w:szCs w:val="22"/>
        </w:rPr>
        <w:t>i za</w:t>
      </w:r>
      <w:r w:rsidR="00823820" w:rsidRPr="00554D19">
        <w:rPr>
          <w:rFonts w:ascii="Segoe UI" w:hAnsi="Segoe UI" w:cs="Segoe UI"/>
          <w:sz w:val="22"/>
          <w:szCs w:val="22"/>
        </w:rPr>
        <w:t> </w:t>
      </w:r>
      <w:r w:rsidR="00E106EC" w:rsidRPr="00554D19">
        <w:rPr>
          <w:rFonts w:ascii="Segoe UI" w:hAnsi="Segoe UI" w:cs="Segoe UI"/>
          <w:sz w:val="22"/>
          <w:szCs w:val="22"/>
        </w:rPr>
        <w:t xml:space="preserve">dohodnutých podmínek cenu dle čl. </w:t>
      </w:r>
      <w:r w:rsidR="0079028F" w:rsidRPr="00554D19">
        <w:rPr>
          <w:rFonts w:ascii="Segoe UI" w:hAnsi="Segoe UI" w:cs="Segoe UI"/>
          <w:sz w:val="22"/>
          <w:szCs w:val="22"/>
        </w:rPr>
        <w:t xml:space="preserve">V. </w:t>
      </w:r>
      <w:r w:rsidR="00E106EC" w:rsidRPr="00554D19">
        <w:rPr>
          <w:rFonts w:ascii="Segoe UI" w:hAnsi="Segoe UI" w:cs="Segoe UI"/>
          <w:sz w:val="22"/>
          <w:szCs w:val="22"/>
        </w:rPr>
        <w:t xml:space="preserve">této smlouvy. Vadami nebránícími řádnému užívání díla se rozumí pouze </w:t>
      </w:r>
      <w:r w:rsidR="007158F3" w:rsidRPr="00554D19">
        <w:rPr>
          <w:rFonts w:ascii="Segoe UI" w:hAnsi="Segoe UI" w:cs="Segoe UI"/>
          <w:sz w:val="22"/>
          <w:szCs w:val="22"/>
        </w:rPr>
        <w:t xml:space="preserve">ojedinělé </w:t>
      </w:r>
      <w:r w:rsidR="00E106EC" w:rsidRPr="00554D19">
        <w:rPr>
          <w:rFonts w:ascii="Segoe UI" w:hAnsi="Segoe UI" w:cs="Segoe UI"/>
          <w:sz w:val="22"/>
          <w:szCs w:val="22"/>
        </w:rPr>
        <w:t xml:space="preserve">drobné vady, které samy o sobě ani ve spojení s jinými nebrání užívání </w:t>
      </w:r>
      <w:r w:rsidR="00F501AC" w:rsidRPr="00554D19">
        <w:rPr>
          <w:rFonts w:ascii="Segoe UI" w:hAnsi="Segoe UI" w:cs="Segoe UI"/>
          <w:sz w:val="22"/>
          <w:szCs w:val="22"/>
        </w:rPr>
        <w:t xml:space="preserve">díla </w:t>
      </w:r>
      <w:r w:rsidR="00E106EC" w:rsidRPr="00554D19">
        <w:rPr>
          <w:rFonts w:ascii="Segoe UI" w:hAnsi="Segoe UI" w:cs="Segoe UI"/>
          <w:sz w:val="22"/>
          <w:szCs w:val="22"/>
        </w:rPr>
        <w:t>funkčně nebo esteticky, ani je</w:t>
      </w:r>
      <w:r w:rsidR="009E4DC3" w:rsidRPr="00554D19">
        <w:rPr>
          <w:rFonts w:ascii="Segoe UI" w:hAnsi="Segoe UI" w:cs="Segoe UI"/>
          <w:sz w:val="22"/>
          <w:szCs w:val="22"/>
        </w:rPr>
        <w:t>ho</w:t>
      </w:r>
      <w:r w:rsidR="00E106EC" w:rsidRPr="00554D19">
        <w:rPr>
          <w:rFonts w:ascii="Segoe UI" w:hAnsi="Segoe UI" w:cs="Segoe UI"/>
          <w:sz w:val="22"/>
          <w:szCs w:val="22"/>
        </w:rPr>
        <w:t xml:space="preserve"> užívání podstatným způsobem neomezují</w:t>
      </w:r>
      <w:r w:rsidR="008F6AC7" w:rsidRPr="00554D19">
        <w:rPr>
          <w:rFonts w:ascii="Segoe UI" w:hAnsi="Segoe UI" w:cs="Segoe UI"/>
          <w:sz w:val="22"/>
          <w:szCs w:val="22"/>
        </w:rPr>
        <w:t xml:space="preserve"> (dále jen „</w:t>
      </w:r>
      <w:r w:rsidR="008F6AC7" w:rsidRPr="00554D19">
        <w:rPr>
          <w:rFonts w:ascii="Segoe UI" w:hAnsi="Segoe UI" w:cs="Segoe UI"/>
          <w:b/>
          <w:i/>
          <w:sz w:val="22"/>
          <w:szCs w:val="22"/>
        </w:rPr>
        <w:t>Drobné vady</w:t>
      </w:r>
      <w:r w:rsidR="008F6AC7" w:rsidRPr="00554D19">
        <w:rPr>
          <w:rFonts w:ascii="Segoe UI" w:hAnsi="Segoe UI" w:cs="Segoe UI"/>
          <w:sz w:val="22"/>
          <w:szCs w:val="22"/>
        </w:rPr>
        <w:t>“)</w:t>
      </w:r>
      <w:r w:rsidR="00E106EC" w:rsidRPr="00554D19">
        <w:rPr>
          <w:rFonts w:ascii="Segoe UI" w:hAnsi="Segoe UI" w:cs="Segoe UI"/>
          <w:sz w:val="22"/>
          <w:szCs w:val="22"/>
        </w:rPr>
        <w:t>.</w:t>
      </w:r>
    </w:p>
    <w:p w:rsidR="007575D2" w:rsidRPr="00554D19" w:rsidRDefault="007575D2" w:rsidP="002F39B7">
      <w:pPr>
        <w:widowControl w:val="0"/>
        <w:spacing w:after="120" w:line="264" w:lineRule="auto"/>
        <w:rPr>
          <w:rFonts w:ascii="Segoe UI" w:hAnsi="Segoe UI" w:cs="Segoe UI"/>
          <w:snapToGrid w:val="0"/>
          <w:sz w:val="22"/>
          <w:szCs w:val="22"/>
        </w:rPr>
      </w:pPr>
    </w:p>
    <w:p w:rsidR="007575D2" w:rsidRPr="00554D19" w:rsidRDefault="00C26D33"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Lhůta plnění</w:t>
      </w:r>
      <w:r w:rsidR="00E72015" w:rsidRPr="00554D19">
        <w:rPr>
          <w:rFonts w:ascii="Segoe UI" w:hAnsi="Segoe UI" w:cs="Segoe UI"/>
          <w:b/>
          <w:sz w:val="22"/>
          <w:szCs w:val="22"/>
        </w:rPr>
        <w:t>. H</w:t>
      </w:r>
      <w:r w:rsidRPr="00554D19">
        <w:rPr>
          <w:rFonts w:ascii="Segoe UI" w:hAnsi="Segoe UI" w:cs="Segoe UI"/>
          <w:b/>
          <w:sz w:val="22"/>
          <w:szCs w:val="22"/>
        </w:rPr>
        <w:t>armonogram</w:t>
      </w:r>
    </w:p>
    <w:p w:rsidR="00725CC6" w:rsidRPr="00554D19" w:rsidRDefault="00E72015" w:rsidP="002F39B7">
      <w:pPr>
        <w:widowControl w:val="0"/>
        <w:numPr>
          <w:ilvl w:val="1"/>
          <w:numId w:val="11"/>
        </w:numPr>
        <w:spacing w:after="120" w:line="264" w:lineRule="auto"/>
        <w:ind w:left="426" w:hanging="426"/>
        <w:jc w:val="both"/>
        <w:rPr>
          <w:rFonts w:ascii="Segoe UI" w:hAnsi="Segoe UI" w:cs="Segoe UI"/>
          <w:sz w:val="22"/>
          <w:szCs w:val="22"/>
        </w:rPr>
      </w:pPr>
      <w:bookmarkStart w:id="7" w:name="_Ref435356705"/>
      <w:r w:rsidRPr="00554D19">
        <w:rPr>
          <w:rFonts w:ascii="Segoe UI" w:hAnsi="Segoe UI" w:cs="Segoe UI"/>
          <w:sz w:val="22"/>
          <w:szCs w:val="22"/>
        </w:rPr>
        <w:t>Zhotovitel se zavazuje realizovat plnění dle smlouvy</w:t>
      </w:r>
      <w:r w:rsidR="00F371D0" w:rsidRPr="00554D19">
        <w:rPr>
          <w:rFonts w:ascii="Segoe UI" w:hAnsi="Segoe UI" w:cs="Segoe UI"/>
          <w:sz w:val="22"/>
          <w:szCs w:val="22"/>
        </w:rPr>
        <w:t xml:space="preserve"> takto:</w:t>
      </w:r>
      <w:bookmarkEnd w:id="7"/>
    </w:p>
    <w:p w:rsidR="00E72015" w:rsidRPr="00554D19" w:rsidRDefault="00E7201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pro </w:t>
      </w:r>
      <w:r w:rsidR="000236EA" w:rsidRPr="00554D19">
        <w:rPr>
          <w:rFonts w:ascii="Segoe UI" w:hAnsi="Segoe UI" w:cs="Segoe UI"/>
          <w:sz w:val="22"/>
          <w:szCs w:val="22"/>
        </w:rPr>
        <w:t xml:space="preserve">finalizaci </w:t>
      </w:r>
      <w:r w:rsidRPr="00554D19">
        <w:rPr>
          <w:rFonts w:ascii="Segoe UI" w:hAnsi="Segoe UI" w:cs="Segoe UI"/>
          <w:sz w:val="22"/>
          <w:szCs w:val="22"/>
        </w:rPr>
        <w:t>Harmonogramu</w:t>
      </w:r>
    </w:p>
    <w:p w:rsidR="00A95841" w:rsidRPr="00554D19" w:rsidRDefault="000236EA" w:rsidP="002F39B7">
      <w:pPr>
        <w:widowControl w:val="0"/>
        <w:spacing w:after="120" w:line="264" w:lineRule="auto"/>
        <w:ind w:left="1134"/>
        <w:jc w:val="both"/>
        <w:rPr>
          <w:rFonts w:ascii="Segoe UI" w:hAnsi="Segoe UI" w:cs="Segoe UI"/>
          <w:sz w:val="22"/>
          <w:szCs w:val="22"/>
        </w:rPr>
      </w:pPr>
      <w:r w:rsidRPr="004E541D">
        <w:rPr>
          <w:rFonts w:ascii="Segoe UI" w:hAnsi="Segoe UI" w:cs="Segoe UI"/>
          <w:sz w:val="22"/>
          <w:szCs w:val="22"/>
          <w:u w:val="single"/>
        </w:rPr>
        <w:t xml:space="preserve">Zhotovitel předložil </w:t>
      </w:r>
      <w:r w:rsidRPr="008E277C">
        <w:rPr>
          <w:rFonts w:ascii="Segoe UI" w:hAnsi="Segoe UI" w:cs="Segoe UI"/>
          <w:sz w:val="22"/>
          <w:szCs w:val="22"/>
          <w:u w:val="single"/>
        </w:rPr>
        <w:t>Objednateli</w:t>
      </w:r>
      <w:r w:rsidR="00AA614B" w:rsidRPr="008E277C">
        <w:rPr>
          <w:rFonts w:ascii="Segoe UI" w:hAnsi="Segoe UI" w:cs="Segoe UI"/>
          <w:sz w:val="22"/>
          <w:szCs w:val="22"/>
          <w:u w:val="single"/>
        </w:rPr>
        <w:t xml:space="preserve"> </w:t>
      </w:r>
      <w:r w:rsidRPr="004E541D">
        <w:rPr>
          <w:rFonts w:ascii="Segoe UI" w:hAnsi="Segoe UI" w:cs="Segoe UI"/>
          <w:sz w:val="22"/>
          <w:szCs w:val="22"/>
          <w:u w:val="single"/>
        </w:rPr>
        <w:t>návrh Harmonogramu</w:t>
      </w:r>
      <w:r w:rsidR="007B1FCD">
        <w:rPr>
          <w:rFonts w:ascii="Segoe UI" w:hAnsi="Segoe UI" w:cs="Segoe UI"/>
          <w:sz w:val="22"/>
          <w:szCs w:val="22"/>
          <w:u w:val="single"/>
        </w:rPr>
        <w:t xml:space="preserve"> obsahující základní milníky </w:t>
      </w:r>
      <w:r w:rsidR="00560C74">
        <w:rPr>
          <w:rFonts w:ascii="Segoe UI" w:hAnsi="Segoe UI" w:cs="Segoe UI"/>
          <w:sz w:val="22"/>
          <w:szCs w:val="22"/>
          <w:u w:val="single"/>
        </w:rPr>
        <w:t>dle přílohy č. 4</w:t>
      </w:r>
      <w:r w:rsidR="007B1FCD">
        <w:rPr>
          <w:rFonts w:ascii="Segoe UI" w:hAnsi="Segoe UI" w:cs="Segoe UI"/>
          <w:sz w:val="22"/>
          <w:szCs w:val="22"/>
          <w:u w:val="single"/>
        </w:rPr>
        <w:t xml:space="preserve"> zadávací dokumentace </w:t>
      </w:r>
      <w:r w:rsidRPr="004E541D">
        <w:rPr>
          <w:rFonts w:ascii="Segoe UI" w:hAnsi="Segoe UI" w:cs="Segoe UI"/>
          <w:sz w:val="22"/>
          <w:szCs w:val="22"/>
          <w:u w:val="single"/>
        </w:rPr>
        <w:t>před uzavřením této smlouvy</w:t>
      </w:r>
      <w:r w:rsidRPr="00554D19">
        <w:rPr>
          <w:rFonts w:ascii="Segoe UI" w:hAnsi="Segoe UI" w:cs="Segoe UI"/>
          <w:sz w:val="22"/>
          <w:szCs w:val="22"/>
          <w:u w:val="single"/>
        </w:rPr>
        <w:t>;</w:t>
      </w:r>
      <w:r w:rsidR="00A95841" w:rsidRPr="00554D19">
        <w:rPr>
          <w:rFonts w:ascii="Segoe UI" w:hAnsi="Segoe UI" w:cs="Segoe UI"/>
          <w:sz w:val="22"/>
          <w:szCs w:val="22"/>
        </w:rPr>
        <w:t xml:space="preserve"> </w:t>
      </w:r>
      <w:r w:rsidR="00A95841" w:rsidRPr="003E500B">
        <w:rPr>
          <w:rFonts w:ascii="Segoe UI" w:hAnsi="Segoe UI" w:cs="Segoe UI"/>
          <w:sz w:val="22"/>
          <w:szCs w:val="22"/>
        </w:rPr>
        <w:t xml:space="preserve">Objednatel se k předloženému návrhu Harmonogramu vyjádří </w:t>
      </w:r>
      <w:r w:rsidR="00A95841" w:rsidRPr="004B1E5A">
        <w:rPr>
          <w:rFonts w:ascii="Segoe UI" w:hAnsi="Segoe UI" w:cs="Segoe UI"/>
          <w:sz w:val="22"/>
          <w:szCs w:val="22"/>
        </w:rPr>
        <w:t>do</w:t>
      </w:r>
      <w:r w:rsidR="000C7DAB" w:rsidRPr="004B1E5A">
        <w:rPr>
          <w:rFonts w:ascii="Segoe UI" w:hAnsi="Segoe UI" w:cs="Segoe UI"/>
          <w:sz w:val="22"/>
          <w:szCs w:val="22"/>
        </w:rPr>
        <w:t> </w:t>
      </w:r>
      <w:r w:rsidR="008D1424" w:rsidRPr="004B1E5A">
        <w:rPr>
          <w:rFonts w:ascii="Segoe UI" w:hAnsi="Segoe UI" w:cs="Segoe UI"/>
          <w:sz w:val="22"/>
          <w:szCs w:val="22"/>
        </w:rPr>
        <w:t>5</w:t>
      </w:r>
      <w:r w:rsidR="000C7DAB" w:rsidRPr="004B1E5A">
        <w:rPr>
          <w:rFonts w:ascii="Segoe UI" w:hAnsi="Segoe UI" w:cs="Segoe UI"/>
          <w:sz w:val="22"/>
          <w:szCs w:val="22"/>
        </w:rPr>
        <w:t> </w:t>
      </w:r>
      <w:r w:rsidR="008D1424" w:rsidRPr="004B1E5A">
        <w:rPr>
          <w:rFonts w:ascii="Segoe UI" w:hAnsi="Segoe UI" w:cs="Segoe UI"/>
          <w:sz w:val="22"/>
          <w:szCs w:val="22"/>
        </w:rPr>
        <w:t xml:space="preserve">pracovních </w:t>
      </w:r>
      <w:r w:rsidR="00A95841" w:rsidRPr="004B1E5A">
        <w:rPr>
          <w:rFonts w:ascii="Segoe UI" w:hAnsi="Segoe UI" w:cs="Segoe UI"/>
          <w:sz w:val="22"/>
          <w:szCs w:val="22"/>
        </w:rPr>
        <w:t>dnů</w:t>
      </w:r>
      <w:r w:rsidR="00A95841" w:rsidRPr="003E500B">
        <w:rPr>
          <w:rFonts w:ascii="Segoe UI" w:hAnsi="Segoe UI" w:cs="Segoe UI"/>
          <w:sz w:val="22"/>
          <w:szCs w:val="22"/>
        </w:rPr>
        <w:t xml:space="preserve"> ode dne </w:t>
      </w:r>
      <w:r w:rsidR="008D1424" w:rsidRPr="003E500B">
        <w:rPr>
          <w:rFonts w:ascii="Segoe UI" w:hAnsi="Segoe UI" w:cs="Segoe UI"/>
          <w:sz w:val="22"/>
          <w:szCs w:val="22"/>
        </w:rPr>
        <w:t>účinnosti této smlouvy</w:t>
      </w:r>
      <w:r w:rsidR="00A95841" w:rsidRPr="003E500B">
        <w:rPr>
          <w:rFonts w:ascii="Segoe UI" w:hAnsi="Segoe UI" w:cs="Segoe UI"/>
          <w:sz w:val="22"/>
          <w:szCs w:val="22"/>
        </w:rPr>
        <w:t xml:space="preserve">; Zhotovitel nejpozději </w:t>
      </w:r>
      <w:r w:rsidR="00A95841" w:rsidRPr="004B1E5A">
        <w:rPr>
          <w:rFonts w:ascii="Segoe UI" w:hAnsi="Segoe UI" w:cs="Segoe UI"/>
          <w:sz w:val="22"/>
          <w:szCs w:val="22"/>
        </w:rPr>
        <w:t>do</w:t>
      </w:r>
      <w:r w:rsidR="000C7DAB" w:rsidRPr="004B1E5A">
        <w:rPr>
          <w:rFonts w:ascii="Segoe UI" w:hAnsi="Segoe UI" w:cs="Segoe UI"/>
          <w:sz w:val="22"/>
          <w:szCs w:val="22"/>
        </w:rPr>
        <w:t> </w:t>
      </w:r>
      <w:r w:rsidR="00A95841" w:rsidRPr="004B1E5A">
        <w:rPr>
          <w:rFonts w:ascii="Segoe UI" w:hAnsi="Segoe UI" w:cs="Segoe UI"/>
          <w:sz w:val="22"/>
          <w:szCs w:val="22"/>
        </w:rPr>
        <w:t>3</w:t>
      </w:r>
      <w:r w:rsidR="000C7DAB" w:rsidRPr="004B1E5A">
        <w:rPr>
          <w:rFonts w:ascii="Segoe UI" w:hAnsi="Segoe UI" w:cs="Segoe UI"/>
          <w:sz w:val="22"/>
          <w:szCs w:val="22"/>
        </w:rPr>
        <w:t> </w:t>
      </w:r>
      <w:r w:rsidR="008D1424" w:rsidRPr="004B1E5A">
        <w:rPr>
          <w:rFonts w:ascii="Segoe UI" w:hAnsi="Segoe UI" w:cs="Segoe UI"/>
          <w:sz w:val="22"/>
          <w:szCs w:val="22"/>
        </w:rPr>
        <w:t xml:space="preserve">pracovních </w:t>
      </w:r>
      <w:r w:rsidR="00A95841" w:rsidRPr="004B1E5A">
        <w:rPr>
          <w:rFonts w:ascii="Segoe UI" w:hAnsi="Segoe UI" w:cs="Segoe UI"/>
          <w:sz w:val="22"/>
          <w:szCs w:val="22"/>
        </w:rPr>
        <w:t>dnů</w:t>
      </w:r>
      <w:r w:rsidR="00A95841" w:rsidRPr="003E500B">
        <w:rPr>
          <w:rFonts w:ascii="Segoe UI" w:hAnsi="Segoe UI" w:cs="Segoe UI"/>
          <w:sz w:val="22"/>
          <w:szCs w:val="22"/>
        </w:rPr>
        <w:t xml:space="preserve"> ode</w:t>
      </w:r>
      <w:r w:rsidR="00A95841" w:rsidRPr="00554D19">
        <w:rPr>
          <w:rFonts w:ascii="Segoe UI" w:hAnsi="Segoe UI" w:cs="Segoe UI"/>
          <w:sz w:val="22"/>
          <w:szCs w:val="22"/>
        </w:rPr>
        <w:t xml:space="preserve"> dne obdržení vyjádření </w:t>
      </w:r>
      <w:r w:rsidR="0095711F" w:rsidRPr="00554D19">
        <w:rPr>
          <w:rFonts w:ascii="Segoe UI" w:hAnsi="Segoe UI" w:cs="Segoe UI"/>
          <w:sz w:val="22"/>
          <w:szCs w:val="22"/>
        </w:rPr>
        <w:t xml:space="preserve">(případných připomínek) </w:t>
      </w:r>
      <w:r w:rsidR="00A95841" w:rsidRPr="00554D19">
        <w:rPr>
          <w:rFonts w:ascii="Segoe UI" w:hAnsi="Segoe UI" w:cs="Segoe UI"/>
          <w:sz w:val="22"/>
          <w:szCs w:val="22"/>
        </w:rPr>
        <w:t>Objednatele Harmonogram odpovídajícím způsobem upraví</w:t>
      </w:r>
      <w:r w:rsidR="008D1424" w:rsidRPr="00554D19">
        <w:rPr>
          <w:rFonts w:ascii="Segoe UI" w:hAnsi="Segoe UI" w:cs="Segoe UI"/>
          <w:sz w:val="22"/>
          <w:szCs w:val="22"/>
        </w:rPr>
        <w:t>;</w:t>
      </w:r>
    </w:p>
    <w:p w:rsidR="00EA5C25" w:rsidRPr="00554D19" w:rsidRDefault="00E7201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k zahájení </w:t>
      </w:r>
      <w:r w:rsidR="009518C1" w:rsidRPr="00554D19">
        <w:rPr>
          <w:rFonts w:ascii="Segoe UI" w:hAnsi="Segoe UI" w:cs="Segoe UI"/>
          <w:sz w:val="22"/>
          <w:szCs w:val="22"/>
        </w:rPr>
        <w:t xml:space="preserve">stavebních </w:t>
      </w:r>
      <w:r w:rsidRPr="00554D19">
        <w:rPr>
          <w:rFonts w:ascii="Segoe UI" w:hAnsi="Segoe UI" w:cs="Segoe UI"/>
          <w:sz w:val="22"/>
          <w:szCs w:val="22"/>
        </w:rPr>
        <w:t>prací</w:t>
      </w:r>
      <w:r w:rsidR="00725CC6" w:rsidRPr="00554D19">
        <w:rPr>
          <w:rFonts w:ascii="Segoe UI" w:hAnsi="Segoe UI" w:cs="Segoe UI"/>
          <w:sz w:val="22"/>
          <w:szCs w:val="22"/>
        </w:rPr>
        <w:t xml:space="preserve"> ke zhotovení </w:t>
      </w:r>
      <w:r w:rsidR="00D51B30" w:rsidRPr="00554D19">
        <w:rPr>
          <w:rFonts w:ascii="Segoe UI" w:hAnsi="Segoe UI" w:cs="Segoe UI"/>
          <w:sz w:val="22"/>
          <w:szCs w:val="22"/>
        </w:rPr>
        <w:t>Stavby</w:t>
      </w:r>
      <w:r w:rsidR="00725CC6" w:rsidRPr="00554D19">
        <w:rPr>
          <w:rFonts w:ascii="Segoe UI" w:hAnsi="Segoe UI" w:cs="Segoe UI"/>
          <w:sz w:val="22"/>
          <w:szCs w:val="22"/>
        </w:rPr>
        <w:t xml:space="preserve"> </w:t>
      </w:r>
      <w:r w:rsidR="000F19C8" w:rsidRPr="00554D19">
        <w:rPr>
          <w:rFonts w:ascii="Segoe UI" w:hAnsi="Segoe UI" w:cs="Segoe UI"/>
          <w:sz w:val="22"/>
          <w:szCs w:val="22"/>
        </w:rPr>
        <w:t>(tj. provedení potřebných úkonů</w:t>
      </w:r>
      <w:r w:rsidR="009E66DA" w:rsidRPr="00554D19">
        <w:rPr>
          <w:rFonts w:ascii="Segoe UI" w:hAnsi="Segoe UI" w:cs="Segoe UI"/>
          <w:sz w:val="22"/>
          <w:szCs w:val="22"/>
        </w:rPr>
        <w:t xml:space="preserve"> Zhotovitelem</w:t>
      </w:r>
      <w:r w:rsidR="000F19C8" w:rsidRPr="00554D19">
        <w:rPr>
          <w:rFonts w:ascii="Segoe UI" w:hAnsi="Segoe UI" w:cs="Segoe UI"/>
          <w:sz w:val="22"/>
          <w:szCs w:val="22"/>
        </w:rPr>
        <w:t xml:space="preserve">) </w:t>
      </w:r>
    </w:p>
    <w:p w:rsidR="00725CC6" w:rsidRPr="00554D19" w:rsidRDefault="00725CC6" w:rsidP="002F39B7">
      <w:pPr>
        <w:widowControl w:val="0"/>
        <w:spacing w:after="120" w:line="264" w:lineRule="auto"/>
        <w:ind w:left="1134"/>
        <w:jc w:val="both"/>
        <w:rPr>
          <w:rFonts w:ascii="Segoe UI" w:hAnsi="Segoe UI" w:cs="Segoe UI"/>
          <w:sz w:val="22"/>
          <w:szCs w:val="22"/>
        </w:rPr>
      </w:pPr>
      <w:r w:rsidRPr="00554D19">
        <w:rPr>
          <w:rFonts w:ascii="Segoe UI" w:hAnsi="Segoe UI" w:cs="Segoe UI"/>
          <w:sz w:val="22"/>
          <w:szCs w:val="22"/>
          <w:u w:val="single"/>
        </w:rPr>
        <w:t>nejpozději do </w:t>
      </w:r>
      <w:r w:rsidR="00291BDB">
        <w:rPr>
          <w:rFonts w:ascii="Segoe UI" w:hAnsi="Segoe UI" w:cs="Segoe UI"/>
          <w:sz w:val="22"/>
          <w:szCs w:val="22"/>
          <w:u w:val="single"/>
        </w:rPr>
        <w:t>14</w:t>
      </w:r>
      <w:r w:rsidRPr="00554D19">
        <w:rPr>
          <w:rFonts w:ascii="Segoe UI" w:hAnsi="Segoe UI" w:cs="Segoe UI"/>
          <w:sz w:val="22"/>
          <w:szCs w:val="22"/>
          <w:u w:val="single"/>
        </w:rPr>
        <w:t xml:space="preserve"> dnů ode dne převzetí </w:t>
      </w:r>
      <w:r w:rsidR="00A51482" w:rsidRPr="00554D19">
        <w:rPr>
          <w:rFonts w:ascii="Segoe UI" w:hAnsi="Segoe UI" w:cs="Segoe UI"/>
          <w:sz w:val="22"/>
          <w:szCs w:val="22"/>
          <w:u w:val="single"/>
        </w:rPr>
        <w:t>Staveniště</w:t>
      </w:r>
      <w:r w:rsidR="00F14916" w:rsidRPr="00554D19">
        <w:rPr>
          <w:rFonts w:ascii="Segoe UI" w:hAnsi="Segoe UI" w:cs="Segoe UI"/>
          <w:sz w:val="22"/>
          <w:szCs w:val="22"/>
          <w:u w:val="single"/>
        </w:rPr>
        <w:t xml:space="preserve"> (</w:t>
      </w:r>
      <w:r w:rsidR="00BF6B22" w:rsidRPr="00554D19">
        <w:rPr>
          <w:rFonts w:ascii="Segoe UI" w:hAnsi="Segoe UI" w:cs="Segoe UI"/>
          <w:sz w:val="22"/>
          <w:szCs w:val="22"/>
          <w:u w:val="single"/>
        </w:rPr>
        <w:t xml:space="preserve">lhůta </w:t>
      </w:r>
      <w:r w:rsidR="00BF6B22" w:rsidRPr="003E500B">
        <w:rPr>
          <w:rFonts w:ascii="Segoe UI" w:hAnsi="Segoe UI" w:cs="Segoe UI"/>
          <w:sz w:val="22"/>
          <w:szCs w:val="22"/>
          <w:u w:val="single"/>
        </w:rPr>
        <w:t xml:space="preserve">pro </w:t>
      </w:r>
      <w:r w:rsidR="00F14916" w:rsidRPr="00013036">
        <w:rPr>
          <w:rFonts w:ascii="Segoe UI" w:hAnsi="Segoe UI" w:cs="Segoe UI"/>
          <w:sz w:val="22"/>
          <w:szCs w:val="22"/>
          <w:u w:val="single"/>
        </w:rPr>
        <w:t>předání</w:t>
      </w:r>
      <w:r w:rsidR="00BF6B22" w:rsidRPr="00013036">
        <w:rPr>
          <w:rFonts w:ascii="Segoe UI" w:hAnsi="Segoe UI" w:cs="Segoe UI"/>
          <w:sz w:val="22"/>
          <w:szCs w:val="22"/>
          <w:u w:val="single"/>
        </w:rPr>
        <w:t xml:space="preserve"> a </w:t>
      </w:r>
      <w:r w:rsidR="00F14916" w:rsidRPr="00013036">
        <w:rPr>
          <w:rFonts w:ascii="Segoe UI" w:hAnsi="Segoe UI" w:cs="Segoe UI"/>
          <w:sz w:val="22"/>
          <w:szCs w:val="22"/>
          <w:u w:val="single"/>
        </w:rPr>
        <w:t>převzetí staveniště</w:t>
      </w:r>
      <w:r w:rsidR="00BF6B22" w:rsidRPr="00013036">
        <w:rPr>
          <w:rFonts w:ascii="Segoe UI" w:hAnsi="Segoe UI" w:cs="Segoe UI"/>
          <w:sz w:val="22"/>
          <w:szCs w:val="22"/>
          <w:u w:val="single"/>
        </w:rPr>
        <w:t xml:space="preserve"> je stanovena v</w:t>
      </w:r>
      <w:r w:rsidR="00F14916" w:rsidRPr="00013036">
        <w:rPr>
          <w:rFonts w:ascii="Segoe UI" w:hAnsi="Segoe UI" w:cs="Segoe UI"/>
          <w:sz w:val="22"/>
          <w:szCs w:val="22"/>
          <w:u w:val="single"/>
        </w:rPr>
        <w:t xml:space="preserve"> čl.</w:t>
      </w:r>
      <w:r w:rsidR="00215B04">
        <w:rPr>
          <w:rFonts w:ascii="Segoe UI" w:hAnsi="Segoe UI" w:cs="Segoe UI"/>
          <w:sz w:val="22"/>
          <w:szCs w:val="22"/>
          <w:u w:val="single"/>
        </w:rPr>
        <w:t xml:space="preserve"> VIII.7</w:t>
      </w:r>
      <w:r w:rsidR="00F14916" w:rsidRPr="00013036">
        <w:rPr>
          <w:rFonts w:ascii="Segoe UI" w:hAnsi="Segoe UI" w:cs="Segoe UI"/>
          <w:sz w:val="22"/>
          <w:szCs w:val="22"/>
          <w:u w:val="single"/>
        </w:rPr>
        <w:t xml:space="preserve"> </w:t>
      </w:r>
      <w:r w:rsidR="00E03D1A" w:rsidRPr="003E500B">
        <w:rPr>
          <w:rFonts w:ascii="Segoe UI" w:hAnsi="Segoe UI" w:cs="Segoe UI"/>
          <w:sz w:val="22"/>
          <w:szCs w:val="22"/>
          <w:u w:val="single"/>
        </w:rPr>
        <w:t xml:space="preserve">této </w:t>
      </w:r>
      <w:r w:rsidR="00F14916" w:rsidRPr="00013036">
        <w:rPr>
          <w:rFonts w:ascii="Segoe UI" w:hAnsi="Segoe UI" w:cs="Segoe UI"/>
          <w:sz w:val="22"/>
          <w:szCs w:val="22"/>
          <w:u w:val="single"/>
        </w:rPr>
        <w:t>smlouvy)</w:t>
      </w:r>
      <w:r w:rsidR="002678D9" w:rsidRPr="001E612A">
        <w:rPr>
          <w:rFonts w:ascii="Segoe UI" w:hAnsi="Segoe UI" w:cs="Segoe UI"/>
          <w:sz w:val="22"/>
          <w:szCs w:val="22"/>
        </w:rPr>
        <w:t xml:space="preserve">, </w:t>
      </w:r>
      <w:r w:rsidR="00E72015" w:rsidRPr="00013036">
        <w:rPr>
          <w:rFonts w:ascii="Segoe UI" w:hAnsi="Segoe UI" w:cs="Segoe UI"/>
          <w:sz w:val="22"/>
          <w:szCs w:val="22"/>
        </w:rPr>
        <w:t>přičemž</w:t>
      </w:r>
      <w:r w:rsidR="00E72015" w:rsidRPr="00554D19">
        <w:rPr>
          <w:rFonts w:ascii="Segoe UI" w:hAnsi="Segoe UI" w:cs="Segoe UI"/>
          <w:sz w:val="22"/>
          <w:szCs w:val="22"/>
        </w:rPr>
        <w:t xml:space="preserve"> po zahájení prací se Zhotovitel zavazuje v nich řádně pokračovat</w:t>
      </w:r>
      <w:r w:rsidR="0055737A" w:rsidRPr="00554D19">
        <w:rPr>
          <w:rFonts w:ascii="Segoe UI" w:hAnsi="Segoe UI" w:cs="Segoe UI"/>
          <w:sz w:val="22"/>
          <w:szCs w:val="22"/>
        </w:rPr>
        <w:t xml:space="preserve"> v souladu s Harmonogramem</w:t>
      </w:r>
      <w:r w:rsidR="00F14916" w:rsidRPr="00554D19">
        <w:rPr>
          <w:rFonts w:ascii="Segoe UI" w:hAnsi="Segoe UI" w:cs="Segoe UI"/>
          <w:sz w:val="22"/>
          <w:szCs w:val="22"/>
        </w:rPr>
        <w:t>.</w:t>
      </w:r>
    </w:p>
    <w:p w:rsidR="006A1A77" w:rsidRPr="00203B82" w:rsidRDefault="00EA5C2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trike/>
          <w:sz w:val="22"/>
          <w:szCs w:val="22"/>
        </w:rPr>
      </w:pPr>
      <w:bookmarkStart w:id="8" w:name="_Ref469402524"/>
      <w:r w:rsidRPr="00554D19">
        <w:rPr>
          <w:rFonts w:ascii="Segoe UI" w:hAnsi="Segoe UI" w:cs="Segoe UI"/>
          <w:sz w:val="22"/>
          <w:szCs w:val="22"/>
        </w:rPr>
        <w:t xml:space="preserve">lhůta </w:t>
      </w:r>
      <w:r w:rsidR="00305CCA" w:rsidRPr="00554D19">
        <w:rPr>
          <w:rFonts w:ascii="Segoe UI" w:hAnsi="Segoe UI" w:cs="Segoe UI"/>
          <w:sz w:val="22"/>
          <w:szCs w:val="22"/>
        </w:rPr>
        <w:t xml:space="preserve">pro </w:t>
      </w:r>
      <w:r w:rsidR="00FD40B2" w:rsidRPr="00554D19">
        <w:rPr>
          <w:rFonts w:ascii="Segoe UI" w:hAnsi="Segoe UI" w:cs="Segoe UI"/>
          <w:sz w:val="22"/>
          <w:szCs w:val="22"/>
        </w:rPr>
        <w:t>dokončení</w:t>
      </w:r>
      <w:r w:rsidR="00305CCA" w:rsidRPr="00554D19">
        <w:rPr>
          <w:rFonts w:ascii="Segoe UI" w:hAnsi="Segoe UI" w:cs="Segoe UI"/>
          <w:sz w:val="22"/>
          <w:szCs w:val="22"/>
        </w:rPr>
        <w:t xml:space="preserve"> </w:t>
      </w:r>
      <w:r w:rsidR="00B13465" w:rsidRPr="00554D19">
        <w:rPr>
          <w:rFonts w:ascii="Segoe UI" w:hAnsi="Segoe UI" w:cs="Segoe UI"/>
          <w:sz w:val="22"/>
          <w:szCs w:val="22"/>
        </w:rPr>
        <w:t>díla</w:t>
      </w:r>
      <w:r w:rsidR="00305CCA" w:rsidRPr="00554D19">
        <w:rPr>
          <w:rFonts w:ascii="Segoe UI" w:hAnsi="Segoe UI" w:cs="Segoe UI"/>
          <w:sz w:val="22"/>
          <w:szCs w:val="22"/>
        </w:rPr>
        <w:t xml:space="preserve"> </w:t>
      </w:r>
      <w:r w:rsidR="002678D9">
        <w:rPr>
          <w:rFonts w:ascii="Segoe UI" w:hAnsi="Segoe UI" w:cs="Segoe UI"/>
          <w:sz w:val="22"/>
          <w:szCs w:val="22"/>
        </w:rPr>
        <w:t>včetně zajištění pro Objednatele</w:t>
      </w:r>
      <w:r w:rsidR="004E541D">
        <w:rPr>
          <w:rFonts w:ascii="Segoe UI" w:hAnsi="Segoe UI" w:cs="Segoe UI"/>
          <w:sz w:val="22"/>
          <w:szCs w:val="22"/>
        </w:rPr>
        <w:t xml:space="preserve"> </w:t>
      </w:r>
      <w:r w:rsidR="004E541D" w:rsidRPr="00D3121B">
        <w:rPr>
          <w:rFonts w:ascii="Segoe UI" w:hAnsi="Segoe UI" w:cs="Segoe UI"/>
          <w:sz w:val="22"/>
          <w:szCs w:val="22"/>
        </w:rPr>
        <w:t>pravomocné</w:t>
      </w:r>
      <w:r w:rsidR="004E541D">
        <w:rPr>
          <w:rFonts w:ascii="Segoe UI" w:hAnsi="Segoe UI" w:cs="Segoe UI"/>
          <w:sz w:val="22"/>
          <w:szCs w:val="22"/>
        </w:rPr>
        <w:t>ho</w:t>
      </w:r>
      <w:r w:rsidR="004E541D" w:rsidRPr="00D3121B">
        <w:rPr>
          <w:rFonts w:ascii="Segoe UI" w:hAnsi="Segoe UI" w:cs="Segoe UI"/>
          <w:sz w:val="22"/>
          <w:szCs w:val="22"/>
        </w:rPr>
        <w:t xml:space="preserve"> rozhodnutí o užívání stavby (kolaudaci) pro toto dílo</w:t>
      </w:r>
      <w:r w:rsidR="000C7DAB" w:rsidRPr="00554D19">
        <w:rPr>
          <w:rFonts w:ascii="Segoe UI" w:hAnsi="Segoe UI" w:cs="Segoe UI"/>
          <w:sz w:val="22"/>
          <w:szCs w:val="22"/>
        </w:rPr>
        <w:t xml:space="preserve"> </w:t>
      </w:r>
      <w:r w:rsidR="00227CE8" w:rsidRPr="00554D19">
        <w:rPr>
          <w:rFonts w:ascii="Segoe UI" w:hAnsi="Segoe UI" w:cs="Segoe UI"/>
          <w:sz w:val="22"/>
          <w:szCs w:val="22"/>
        </w:rPr>
        <w:t xml:space="preserve">a jeho předání a převzetí </w:t>
      </w:r>
      <w:r w:rsidR="00305CCA" w:rsidRPr="00554D19">
        <w:rPr>
          <w:rFonts w:ascii="Segoe UI" w:hAnsi="Segoe UI" w:cs="Segoe UI"/>
          <w:sz w:val="22"/>
          <w:szCs w:val="22"/>
        </w:rPr>
        <w:t xml:space="preserve">dle této smlouvy se </w:t>
      </w:r>
      <w:r w:rsidR="00305CCA" w:rsidRPr="00203B82">
        <w:rPr>
          <w:rFonts w:ascii="Segoe UI" w:hAnsi="Segoe UI" w:cs="Segoe UI"/>
          <w:sz w:val="22"/>
          <w:szCs w:val="22"/>
        </w:rPr>
        <w:t>sjednává</w:t>
      </w:r>
      <w:r w:rsidR="00725CC6" w:rsidRPr="00203B82">
        <w:rPr>
          <w:rFonts w:ascii="Segoe UI" w:hAnsi="Segoe UI" w:cs="Segoe UI"/>
          <w:sz w:val="22"/>
          <w:szCs w:val="22"/>
        </w:rPr>
        <w:t xml:space="preserve"> </w:t>
      </w:r>
      <w:r w:rsidR="00BF6B22" w:rsidRPr="00203B82">
        <w:rPr>
          <w:rFonts w:ascii="Segoe UI" w:hAnsi="Segoe UI" w:cs="Segoe UI"/>
          <w:sz w:val="22"/>
          <w:szCs w:val="22"/>
        </w:rPr>
        <w:t>v</w:t>
      </w:r>
      <w:r w:rsidR="00382493" w:rsidRPr="00203B82">
        <w:rPr>
          <w:rFonts w:ascii="Segoe UI" w:hAnsi="Segoe UI" w:cs="Segoe UI"/>
          <w:sz w:val="22"/>
          <w:szCs w:val="22"/>
        </w:rPr>
        <w:t> </w:t>
      </w:r>
      <w:r w:rsidR="00BF6B22" w:rsidRPr="00203B82">
        <w:rPr>
          <w:rFonts w:ascii="Segoe UI" w:hAnsi="Segoe UI" w:cs="Segoe UI"/>
          <w:sz w:val="22"/>
          <w:szCs w:val="22"/>
        </w:rPr>
        <w:t>délce</w:t>
      </w:r>
      <w:bookmarkEnd w:id="8"/>
      <w:r w:rsidR="00382493" w:rsidRPr="00203B82">
        <w:rPr>
          <w:rFonts w:ascii="Segoe UI" w:hAnsi="Segoe UI" w:cs="Segoe UI"/>
          <w:sz w:val="22"/>
          <w:szCs w:val="22"/>
        </w:rPr>
        <w:t xml:space="preserve"> </w:t>
      </w:r>
    </w:p>
    <w:p w:rsidR="00305CCA" w:rsidRPr="00554D19" w:rsidRDefault="002678D9" w:rsidP="00215B04">
      <w:pPr>
        <w:pStyle w:val="Zkladntextodsazen"/>
        <w:widowControl w:val="0"/>
        <w:tabs>
          <w:tab w:val="left" w:pos="1134"/>
        </w:tabs>
        <w:spacing w:after="120" w:line="264" w:lineRule="auto"/>
        <w:ind w:left="1134" w:firstLine="0"/>
        <w:jc w:val="both"/>
      </w:pPr>
      <w:r w:rsidRPr="0033233D">
        <w:rPr>
          <w:rFonts w:ascii="Segoe UI" w:hAnsi="Segoe UI" w:cs="Segoe UI"/>
          <w:sz w:val="22"/>
          <w:szCs w:val="22"/>
          <w:u w:val="single"/>
        </w:rPr>
        <w:t>24</w:t>
      </w:r>
      <w:r w:rsidR="002A1C95" w:rsidRPr="0033233D">
        <w:rPr>
          <w:rFonts w:ascii="Segoe UI" w:hAnsi="Segoe UI" w:cs="Segoe UI"/>
          <w:sz w:val="22"/>
          <w:szCs w:val="22"/>
          <w:u w:val="single"/>
        </w:rPr>
        <w:t xml:space="preserve"> měsíců</w:t>
      </w:r>
      <w:r w:rsidR="00382493" w:rsidRPr="00860255">
        <w:rPr>
          <w:rFonts w:ascii="Segoe UI" w:hAnsi="Segoe UI" w:cs="Segoe UI"/>
          <w:sz w:val="22"/>
          <w:szCs w:val="22"/>
          <w:u w:val="single"/>
        </w:rPr>
        <w:t xml:space="preserve"> </w:t>
      </w:r>
      <w:r w:rsidR="00EA5C25" w:rsidRPr="004B1E5A">
        <w:rPr>
          <w:rFonts w:ascii="Segoe UI" w:hAnsi="Segoe UI" w:cs="Segoe UI"/>
          <w:sz w:val="22"/>
          <w:szCs w:val="22"/>
          <w:u w:val="single"/>
        </w:rPr>
        <w:t>od</w:t>
      </w:r>
      <w:r w:rsidR="008566CC" w:rsidRPr="004B1E5A">
        <w:rPr>
          <w:rFonts w:ascii="Segoe UI" w:hAnsi="Segoe UI" w:cs="Segoe UI"/>
          <w:sz w:val="22"/>
          <w:szCs w:val="22"/>
          <w:u w:val="single"/>
        </w:rPr>
        <w:t> </w:t>
      </w:r>
      <w:r w:rsidR="00EA5C25" w:rsidRPr="004B1E5A">
        <w:rPr>
          <w:rFonts w:ascii="Segoe UI" w:hAnsi="Segoe UI" w:cs="Segoe UI"/>
          <w:sz w:val="22"/>
          <w:szCs w:val="22"/>
          <w:u w:val="single"/>
        </w:rPr>
        <w:t xml:space="preserve">předání </w:t>
      </w:r>
      <w:r w:rsidR="00A51482" w:rsidRPr="004B1E5A">
        <w:rPr>
          <w:rFonts w:ascii="Segoe UI" w:hAnsi="Segoe UI" w:cs="Segoe UI"/>
          <w:sz w:val="22"/>
          <w:szCs w:val="22"/>
          <w:u w:val="single"/>
        </w:rPr>
        <w:t>Staveniště</w:t>
      </w:r>
      <w:r w:rsidR="00305CCA" w:rsidRPr="00203B82">
        <w:rPr>
          <w:rFonts w:ascii="Segoe UI" w:hAnsi="Segoe UI" w:cs="Segoe UI"/>
          <w:sz w:val="22"/>
          <w:szCs w:val="22"/>
          <w:u w:val="single"/>
        </w:rPr>
        <w:t xml:space="preserve"> </w:t>
      </w:r>
      <w:r w:rsidR="00BE2007" w:rsidRPr="00203B82">
        <w:rPr>
          <w:rFonts w:ascii="Segoe UI" w:hAnsi="Segoe UI" w:cs="Segoe UI"/>
          <w:sz w:val="22"/>
          <w:szCs w:val="22"/>
          <w:u w:val="single"/>
        </w:rPr>
        <w:t>Zhotovitel</w:t>
      </w:r>
      <w:r w:rsidR="00305CCA" w:rsidRPr="00203B82">
        <w:rPr>
          <w:rFonts w:ascii="Segoe UI" w:hAnsi="Segoe UI" w:cs="Segoe UI"/>
          <w:sz w:val="22"/>
          <w:szCs w:val="22"/>
          <w:u w:val="single"/>
        </w:rPr>
        <w:t>i</w:t>
      </w:r>
      <w:r w:rsidR="008566CC" w:rsidRPr="00554D19">
        <w:rPr>
          <w:rFonts w:ascii="Segoe UI" w:hAnsi="Segoe UI" w:cs="Segoe UI"/>
          <w:sz w:val="22"/>
          <w:szCs w:val="22"/>
          <w:u w:val="single"/>
        </w:rPr>
        <w:t xml:space="preserve"> </w:t>
      </w:r>
      <w:r w:rsidR="00BF6B22" w:rsidRPr="00554D19">
        <w:rPr>
          <w:rFonts w:ascii="Segoe UI" w:hAnsi="Segoe UI" w:cs="Segoe UI"/>
          <w:sz w:val="22"/>
          <w:szCs w:val="22"/>
          <w:u w:val="single"/>
        </w:rPr>
        <w:t>(dále také jen</w:t>
      </w:r>
      <w:r w:rsidR="00D01266" w:rsidRPr="00554D19">
        <w:rPr>
          <w:rFonts w:ascii="Segoe UI" w:hAnsi="Segoe UI" w:cs="Segoe UI"/>
          <w:sz w:val="22"/>
          <w:szCs w:val="22"/>
          <w:u w:val="single"/>
        </w:rPr>
        <w:t xml:space="preserve"> </w:t>
      </w:r>
      <w:r w:rsidR="00BF6B22" w:rsidRPr="00554D19">
        <w:rPr>
          <w:rFonts w:ascii="Segoe UI" w:hAnsi="Segoe UI" w:cs="Segoe UI"/>
          <w:sz w:val="22"/>
          <w:szCs w:val="22"/>
          <w:u w:val="single"/>
        </w:rPr>
        <w:t>„</w:t>
      </w:r>
      <w:r w:rsidR="00BF6B22" w:rsidRPr="00554D19">
        <w:rPr>
          <w:rFonts w:ascii="Segoe UI" w:hAnsi="Segoe UI" w:cs="Segoe UI"/>
          <w:b/>
          <w:i/>
          <w:sz w:val="22"/>
          <w:szCs w:val="22"/>
          <w:u w:val="single"/>
        </w:rPr>
        <w:t>Finální lhůta</w:t>
      </w:r>
      <w:r w:rsidR="00BF6B22" w:rsidRPr="00554D19">
        <w:rPr>
          <w:rFonts w:ascii="Segoe UI" w:hAnsi="Segoe UI" w:cs="Segoe UI"/>
          <w:sz w:val="22"/>
          <w:szCs w:val="22"/>
          <w:u w:val="single"/>
        </w:rPr>
        <w:t>“)</w:t>
      </w:r>
      <w:r w:rsidR="002A1C95" w:rsidRPr="00554D19">
        <w:rPr>
          <w:rFonts w:ascii="Segoe UI" w:hAnsi="Segoe UI" w:cs="Segoe UI"/>
          <w:sz w:val="22"/>
          <w:szCs w:val="22"/>
        </w:rPr>
        <w:t xml:space="preserve">. </w:t>
      </w:r>
    </w:p>
    <w:p w:rsidR="0002437D" w:rsidRPr="00203B82" w:rsidRDefault="0002437D"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k vyzvání </w:t>
      </w:r>
      <w:r w:rsidR="00BE2007" w:rsidRPr="00554D19">
        <w:rPr>
          <w:rFonts w:ascii="Segoe UI" w:hAnsi="Segoe UI" w:cs="Segoe UI"/>
          <w:sz w:val="22"/>
          <w:szCs w:val="22"/>
        </w:rPr>
        <w:t>Objednatel</w:t>
      </w:r>
      <w:r w:rsidRPr="00554D19">
        <w:rPr>
          <w:rFonts w:ascii="Segoe UI" w:hAnsi="Segoe UI" w:cs="Segoe UI"/>
          <w:sz w:val="22"/>
          <w:szCs w:val="22"/>
        </w:rPr>
        <w:t>e k </w:t>
      </w:r>
      <w:r w:rsidRPr="00203B82">
        <w:rPr>
          <w:rFonts w:ascii="Segoe UI" w:hAnsi="Segoe UI" w:cs="Segoe UI"/>
          <w:sz w:val="22"/>
          <w:szCs w:val="22"/>
        </w:rPr>
        <w:t xml:space="preserve">převzetí díla </w:t>
      </w:r>
    </w:p>
    <w:p w:rsidR="0002437D" w:rsidRPr="00EE7096" w:rsidRDefault="0002437D" w:rsidP="002F39B7">
      <w:pPr>
        <w:widowControl w:val="0"/>
        <w:spacing w:after="120" w:line="264" w:lineRule="auto"/>
        <w:ind w:left="1980"/>
        <w:jc w:val="right"/>
        <w:rPr>
          <w:rFonts w:ascii="Segoe UI" w:hAnsi="Segoe UI" w:cs="Segoe UI"/>
          <w:sz w:val="22"/>
          <w:szCs w:val="22"/>
        </w:rPr>
      </w:pPr>
      <w:r w:rsidRPr="0093245F">
        <w:rPr>
          <w:rFonts w:ascii="Segoe UI" w:hAnsi="Segoe UI" w:cs="Segoe UI"/>
          <w:sz w:val="22"/>
          <w:szCs w:val="22"/>
          <w:u w:val="single"/>
        </w:rPr>
        <w:t xml:space="preserve">nejpozději </w:t>
      </w:r>
      <w:r w:rsidR="00D43349" w:rsidRPr="00AB7808">
        <w:rPr>
          <w:rFonts w:ascii="Segoe UI" w:hAnsi="Segoe UI" w:cs="Segoe UI"/>
          <w:sz w:val="22"/>
          <w:szCs w:val="22"/>
          <w:u w:val="single"/>
        </w:rPr>
        <w:t xml:space="preserve">15 </w:t>
      </w:r>
      <w:r w:rsidRPr="00916108">
        <w:rPr>
          <w:rFonts w:ascii="Segoe UI" w:hAnsi="Segoe UI" w:cs="Segoe UI"/>
          <w:sz w:val="22"/>
          <w:szCs w:val="22"/>
          <w:u w:val="single"/>
        </w:rPr>
        <w:t>dnů před koncem Finální lhůty</w:t>
      </w:r>
      <w:r w:rsidR="00E77A18" w:rsidRPr="00EE7096">
        <w:rPr>
          <w:rFonts w:ascii="Segoe UI" w:hAnsi="Segoe UI" w:cs="Segoe UI"/>
          <w:sz w:val="22"/>
          <w:szCs w:val="22"/>
          <w:u w:val="single"/>
        </w:rPr>
        <w:t>.</w:t>
      </w:r>
    </w:p>
    <w:p w:rsidR="00430453" w:rsidRPr="00203B82" w:rsidRDefault="00430453"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203B82">
        <w:rPr>
          <w:rFonts w:ascii="Segoe UI" w:hAnsi="Segoe UI" w:cs="Segoe UI"/>
          <w:sz w:val="22"/>
          <w:szCs w:val="22"/>
        </w:rPr>
        <w:t xml:space="preserve">lhůta pro předložení Bankovní záruky </w:t>
      </w:r>
      <w:r w:rsidR="00DF6696" w:rsidRPr="00203B82">
        <w:rPr>
          <w:rFonts w:ascii="Segoe UI" w:hAnsi="Segoe UI" w:cs="Segoe UI"/>
          <w:sz w:val="22"/>
          <w:szCs w:val="22"/>
        </w:rPr>
        <w:t xml:space="preserve">za řádné </w:t>
      </w:r>
      <w:r w:rsidR="00327182" w:rsidRPr="00203B82">
        <w:rPr>
          <w:rFonts w:ascii="Segoe UI" w:hAnsi="Segoe UI" w:cs="Segoe UI"/>
          <w:sz w:val="22"/>
          <w:szCs w:val="22"/>
          <w:u w:val="single"/>
        </w:rPr>
        <w:t>s</w:t>
      </w:r>
      <w:r w:rsidR="00617FA9" w:rsidRPr="00203B82">
        <w:rPr>
          <w:rFonts w:ascii="Segoe UI" w:hAnsi="Segoe UI" w:cs="Segoe UI"/>
          <w:sz w:val="22"/>
          <w:szCs w:val="22"/>
          <w:u w:val="single"/>
        </w:rPr>
        <w:t xml:space="preserve">plnění </w:t>
      </w:r>
      <w:r w:rsidR="00DF6696" w:rsidRPr="00203B82">
        <w:rPr>
          <w:rFonts w:ascii="Segoe UI" w:hAnsi="Segoe UI" w:cs="Segoe UI"/>
          <w:sz w:val="22"/>
          <w:szCs w:val="22"/>
          <w:u w:val="single"/>
        </w:rPr>
        <w:t>záručních podmínek dle</w:t>
      </w:r>
      <w:r w:rsidRPr="00203B82">
        <w:rPr>
          <w:rFonts w:ascii="Segoe UI" w:hAnsi="Segoe UI" w:cs="Segoe UI"/>
          <w:sz w:val="22"/>
          <w:szCs w:val="22"/>
        </w:rPr>
        <w:t xml:space="preserve"> odst. XIII</w:t>
      </w:r>
      <w:r w:rsidR="00000677" w:rsidRPr="004B1E5A">
        <w:rPr>
          <w:rFonts w:ascii="Segoe UI" w:hAnsi="Segoe UI" w:cs="Segoe UI"/>
          <w:sz w:val="22"/>
          <w:szCs w:val="22"/>
        </w:rPr>
        <w:t>.</w:t>
      </w:r>
      <w:r w:rsidR="00F37D10" w:rsidRPr="004B1E5A">
        <w:rPr>
          <w:rFonts w:ascii="Segoe UI" w:hAnsi="Segoe UI" w:cs="Segoe UI"/>
          <w:sz w:val="22"/>
          <w:szCs w:val="22"/>
        </w:rPr>
        <w:t>7</w:t>
      </w:r>
      <w:r w:rsidR="00000677" w:rsidRPr="00203B82">
        <w:rPr>
          <w:rFonts w:ascii="Segoe UI" w:hAnsi="Segoe UI" w:cs="Segoe UI"/>
          <w:sz w:val="22"/>
          <w:szCs w:val="22"/>
        </w:rPr>
        <w:t xml:space="preserve"> </w:t>
      </w:r>
      <w:r w:rsidRPr="00203B82">
        <w:rPr>
          <w:rFonts w:ascii="Segoe UI" w:hAnsi="Segoe UI" w:cs="Segoe UI"/>
          <w:sz w:val="22"/>
          <w:szCs w:val="22"/>
        </w:rPr>
        <w:t>smlouvy</w:t>
      </w:r>
    </w:p>
    <w:p w:rsidR="00430453" w:rsidRPr="00203B82" w:rsidRDefault="00430453" w:rsidP="008608A5">
      <w:pPr>
        <w:widowControl w:val="0"/>
        <w:spacing w:after="120" w:line="276" w:lineRule="auto"/>
        <w:ind w:left="4104" w:firstLine="144"/>
        <w:jc w:val="right"/>
        <w:rPr>
          <w:rFonts w:ascii="Segoe UI" w:hAnsi="Segoe UI" w:cs="Segoe UI"/>
          <w:sz w:val="22"/>
          <w:szCs w:val="22"/>
          <w:u w:val="single"/>
        </w:rPr>
      </w:pPr>
      <w:r w:rsidRPr="004B1E5A">
        <w:rPr>
          <w:rFonts w:ascii="Segoe UI" w:hAnsi="Segoe UI" w:cs="Segoe UI"/>
          <w:sz w:val="22"/>
          <w:szCs w:val="22"/>
          <w:u w:val="single"/>
        </w:rPr>
        <w:t xml:space="preserve">nejpozději </w:t>
      </w:r>
      <w:r w:rsidR="00000677" w:rsidRPr="004B1E5A">
        <w:rPr>
          <w:rFonts w:ascii="Segoe UI" w:hAnsi="Segoe UI" w:cs="Segoe UI"/>
          <w:sz w:val="22"/>
          <w:szCs w:val="22"/>
          <w:u w:val="single"/>
        </w:rPr>
        <w:t xml:space="preserve">do </w:t>
      </w:r>
      <w:r w:rsidR="009B22F3" w:rsidRPr="004B1E5A">
        <w:rPr>
          <w:rFonts w:ascii="Segoe UI" w:hAnsi="Segoe UI" w:cs="Segoe UI"/>
          <w:sz w:val="22"/>
          <w:szCs w:val="22"/>
          <w:u w:val="single"/>
        </w:rPr>
        <w:t>30</w:t>
      </w:r>
      <w:r w:rsidRPr="004B1E5A">
        <w:rPr>
          <w:rFonts w:ascii="Segoe UI" w:hAnsi="Segoe UI" w:cs="Segoe UI"/>
          <w:sz w:val="22"/>
          <w:szCs w:val="22"/>
          <w:u w:val="single"/>
        </w:rPr>
        <w:t xml:space="preserve"> </w:t>
      </w:r>
      <w:r w:rsidR="00000677" w:rsidRPr="004B1E5A">
        <w:rPr>
          <w:rFonts w:ascii="Segoe UI" w:hAnsi="Segoe UI" w:cs="Segoe UI"/>
          <w:sz w:val="22"/>
          <w:szCs w:val="22"/>
          <w:u w:val="single"/>
        </w:rPr>
        <w:t>dnů po předání a převzetí díla</w:t>
      </w:r>
      <w:r w:rsidR="00E77A18" w:rsidRPr="00203B82">
        <w:rPr>
          <w:rFonts w:ascii="Segoe UI" w:hAnsi="Segoe UI" w:cs="Segoe UI"/>
          <w:sz w:val="22"/>
          <w:szCs w:val="22"/>
          <w:u w:val="single"/>
        </w:rPr>
        <w:t>.</w:t>
      </w:r>
    </w:p>
    <w:p w:rsidR="001769EC" w:rsidRPr="00EE7096" w:rsidRDefault="00860EFC"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93245F">
        <w:rPr>
          <w:rFonts w:ascii="Segoe UI" w:hAnsi="Segoe UI" w:cs="Segoe UI"/>
          <w:sz w:val="22"/>
          <w:szCs w:val="22"/>
        </w:rPr>
        <w:t>lhůta k odstranění případných</w:t>
      </w:r>
      <w:r w:rsidR="007158F3" w:rsidRPr="00AB7808">
        <w:rPr>
          <w:rFonts w:ascii="Segoe UI" w:hAnsi="Segoe UI" w:cs="Segoe UI"/>
          <w:sz w:val="22"/>
          <w:szCs w:val="22"/>
        </w:rPr>
        <w:t xml:space="preserve"> </w:t>
      </w:r>
      <w:r w:rsidR="003E661B" w:rsidRPr="00916108">
        <w:rPr>
          <w:rFonts w:ascii="Segoe UI" w:hAnsi="Segoe UI" w:cs="Segoe UI"/>
          <w:sz w:val="22"/>
          <w:szCs w:val="22"/>
        </w:rPr>
        <w:t>Drobných vad</w:t>
      </w:r>
      <w:r w:rsidR="004F6FF6" w:rsidRPr="00EE7096">
        <w:rPr>
          <w:rFonts w:ascii="Segoe UI" w:hAnsi="Segoe UI" w:cs="Segoe UI"/>
          <w:sz w:val="22"/>
          <w:szCs w:val="22"/>
        </w:rPr>
        <w:t xml:space="preserve"> </w:t>
      </w:r>
    </w:p>
    <w:p w:rsidR="00860EFC" w:rsidRPr="00203B82" w:rsidRDefault="00860EFC" w:rsidP="002D68CF">
      <w:pPr>
        <w:widowControl w:val="0"/>
        <w:spacing w:after="120" w:line="264" w:lineRule="auto"/>
        <w:ind w:left="3544"/>
        <w:jc w:val="right"/>
        <w:rPr>
          <w:rFonts w:ascii="Segoe UI" w:hAnsi="Segoe UI" w:cs="Segoe UI"/>
          <w:sz w:val="22"/>
          <w:szCs w:val="22"/>
          <w:u w:val="single"/>
        </w:rPr>
      </w:pPr>
      <w:r w:rsidRPr="004333DE">
        <w:rPr>
          <w:rFonts w:ascii="Segoe UI" w:hAnsi="Segoe UI" w:cs="Segoe UI"/>
          <w:sz w:val="22"/>
          <w:szCs w:val="22"/>
          <w:u w:val="single"/>
        </w:rPr>
        <w:t xml:space="preserve">nejpozději </w:t>
      </w:r>
      <w:r w:rsidR="00F37D10" w:rsidRPr="00203B82">
        <w:rPr>
          <w:rFonts w:ascii="Segoe UI" w:hAnsi="Segoe UI" w:cs="Segoe UI"/>
          <w:sz w:val="22"/>
          <w:szCs w:val="22"/>
          <w:u w:val="single"/>
        </w:rPr>
        <w:t xml:space="preserve">do </w:t>
      </w:r>
      <w:r w:rsidR="00C445E1" w:rsidRPr="00203B82">
        <w:rPr>
          <w:rFonts w:ascii="Segoe UI" w:hAnsi="Segoe UI" w:cs="Segoe UI"/>
          <w:sz w:val="22"/>
          <w:szCs w:val="22"/>
          <w:u w:val="single"/>
        </w:rPr>
        <w:t>10 dnů po předání a převzetí díla</w:t>
      </w:r>
      <w:r w:rsidR="0084022F">
        <w:rPr>
          <w:rFonts w:ascii="Segoe UI" w:hAnsi="Segoe UI" w:cs="Segoe UI"/>
          <w:sz w:val="22"/>
          <w:szCs w:val="22"/>
          <w:u w:val="single"/>
        </w:rPr>
        <w:t>,</w:t>
      </w:r>
      <w:r w:rsidR="00A12EEF" w:rsidRPr="00203B82">
        <w:rPr>
          <w:rFonts w:ascii="Segoe UI" w:hAnsi="Segoe UI" w:cs="Segoe UI"/>
          <w:sz w:val="22"/>
          <w:szCs w:val="22"/>
          <w:u w:val="single"/>
        </w:rPr>
        <w:t xml:space="preserve"> </w:t>
      </w:r>
      <w:r w:rsidR="002D68CF" w:rsidRPr="00203B82">
        <w:rPr>
          <w:rFonts w:ascii="Segoe UI" w:hAnsi="Segoe UI" w:cs="Segoe UI"/>
          <w:sz w:val="22"/>
          <w:szCs w:val="22"/>
          <w:u w:val="single"/>
        </w:rPr>
        <w:br/>
      </w:r>
      <w:r w:rsidR="009717E1" w:rsidRPr="00203B82">
        <w:rPr>
          <w:rFonts w:ascii="Segoe UI" w:hAnsi="Segoe UI" w:cs="Segoe UI"/>
          <w:sz w:val="22"/>
          <w:szCs w:val="22"/>
          <w:u w:val="single"/>
        </w:rPr>
        <w:t>případně ve</w:t>
      </w:r>
      <w:r w:rsidR="004F6FF6" w:rsidRPr="00203B82">
        <w:rPr>
          <w:rFonts w:ascii="Segoe UI" w:hAnsi="Segoe UI" w:cs="Segoe UI"/>
          <w:sz w:val="22"/>
          <w:szCs w:val="22"/>
          <w:u w:val="single"/>
        </w:rPr>
        <w:t> </w:t>
      </w:r>
      <w:r w:rsidR="009717E1" w:rsidRPr="00203B82">
        <w:rPr>
          <w:rFonts w:ascii="Segoe UI" w:hAnsi="Segoe UI" w:cs="Segoe UI"/>
          <w:sz w:val="22"/>
          <w:szCs w:val="22"/>
          <w:u w:val="single"/>
        </w:rPr>
        <w:t xml:space="preserve">lhůtě sjednané </w:t>
      </w:r>
      <w:r w:rsidR="002D68CF" w:rsidRPr="00203B82">
        <w:rPr>
          <w:rFonts w:ascii="Segoe UI" w:hAnsi="Segoe UI" w:cs="Segoe UI"/>
          <w:sz w:val="22"/>
          <w:szCs w:val="22"/>
          <w:u w:val="single"/>
        </w:rPr>
        <w:br/>
      </w:r>
      <w:r w:rsidR="004C7B39" w:rsidRPr="00203B82">
        <w:rPr>
          <w:rFonts w:ascii="Segoe UI" w:hAnsi="Segoe UI" w:cs="Segoe UI"/>
          <w:sz w:val="22"/>
          <w:szCs w:val="22"/>
          <w:u w:val="single"/>
        </w:rPr>
        <w:t xml:space="preserve">smluvními </w:t>
      </w:r>
      <w:r w:rsidR="009717E1" w:rsidRPr="00203B82">
        <w:rPr>
          <w:rFonts w:ascii="Segoe UI" w:hAnsi="Segoe UI" w:cs="Segoe UI"/>
          <w:sz w:val="22"/>
          <w:szCs w:val="22"/>
          <w:u w:val="single"/>
        </w:rPr>
        <w:t>stranami při předání a převzetí díla</w:t>
      </w:r>
      <w:r w:rsidR="00E77A18" w:rsidRPr="00203B82">
        <w:rPr>
          <w:rFonts w:ascii="Segoe UI" w:hAnsi="Segoe UI" w:cs="Segoe UI"/>
          <w:sz w:val="22"/>
          <w:szCs w:val="22"/>
          <w:u w:val="single"/>
        </w:rPr>
        <w:t>.</w:t>
      </w:r>
    </w:p>
    <w:p w:rsidR="001769EC" w:rsidRPr="00203B82" w:rsidRDefault="00860EFC"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203B82">
        <w:rPr>
          <w:rFonts w:ascii="Segoe UI" w:hAnsi="Segoe UI" w:cs="Segoe UI"/>
          <w:sz w:val="22"/>
          <w:szCs w:val="22"/>
        </w:rPr>
        <w:t xml:space="preserve">lhůta k úplnému vyklizení </w:t>
      </w:r>
      <w:r w:rsidR="00A51482" w:rsidRPr="00203B82">
        <w:rPr>
          <w:rFonts w:ascii="Segoe UI" w:hAnsi="Segoe UI" w:cs="Segoe UI"/>
          <w:sz w:val="22"/>
          <w:szCs w:val="22"/>
        </w:rPr>
        <w:t>Staveniště</w:t>
      </w:r>
      <w:r w:rsidRPr="00203B82">
        <w:rPr>
          <w:rFonts w:ascii="Segoe UI" w:hAnsi="Segoe UI" w:cs="Segoe UI"/>
          <w:sz w:val="22"/>
          <w:szCs w:val="22"/>
        </w:rPr>
        <w:t xml:space="preserve"> </w:t>
      </w:r>
    </w:p>
    <w:p w:rsidR="00860EFC" w:rsidRPr="00203B82" w:rsidRDefault="00860EFC" w:rsidP="002F39B7">
      <w:pPr>
        <w:widowControl w:val="0"/>
        <w:spacing w:after="120" w:line="264" w:lineRule="auto"/>
        <w:ind w:left="1980"/>
        <w:jc w:val="right"/>
        <w:rPr>
          <w:rFonts w:ascii="Segoe UI" w:hAnsi="Segoe UI" w:cs="Segoe UI"/>
          <w:sz w:val="22"/>
          <w:szCs w:val="22"/>
          <w:u w:val="single"/>
        </w:rPr>
      </w:pPr>
      <w:r w:rsidRPr="00203B82">
        <w:rPr>
          <w:rFonts w:ascii="Segoe UI" w:hAnsi="Segoe UI" w:cs="Segoe UI"/>
          <w:sz w:val="22"/>
          <w:szCs w:val="22"/>
          <w:u w:val="single"/>
        </w:rPr>
        <w:t xml:space="preserve">nejpozději </w:t>
      </w:r>
      <w:r w:rsidR="00F37D10" w:rsidRPr="00203B82">
        <w:rPr>
          <w:rFonts w:ascii="Segoe UI" w:hAnsi="Segoe UI" w:cs="Segoe UI"/>
          <w:sz w:val="22"/>
          <w:szCs w:val="22"/>
          <w:u w:val="single"/>
        </w:rPr>
        <w:t xml:space="preserve">do </w:t>
      </w:r>
      <w:r w:rsidR="00C445E1" w:rsidRPr="00203B82">
        <w:rPr>
          <w:rFonts w:ascii="Segoe UI" w:hAnsi="Segoe UI" w:cs="Segoe UI"/>
          <w:sz w:val="22"/>
          <w:szCs w:val="22"/>
          <w:u w:val="single"/>
        </w:rPr>
        <w:t>10</w:t>
      </w:r>
      <w:r w:rsidR="001E1727" w:rsidRPr="00203B82">
        <w:rPr>
          <w:rFonts w:ascii="Segoe UI" w:hAnsi="Segoe UI" w:cs="Segoe UI"/>
          <w:sz w:val="22"/>
          <w:szCs w:val="22"/>
          <w:u w:val="single"/>
        </w:rPr>
        <w:t xml:space="preserve"> dnů</w:t>
      </w:r>
      <w:r w:rsidR="00C445E1" w:rsidRPr="00203B82">
        <w:rPr>
          <w:rFonts w:ascii="Segoe UI" w:hAnsi="Segoe UI" w:cs="Segoe UI"/>
          <w:sz w:val="22"/>
          <w:szCs w:val="22"/>
          <w:u w:val="single"/>
        </w:rPr>
        <w:t xml:space="preserve"> po předání a převzetí díla</w:t>
      </w:r>
      <w:r w:rsidR="00E77A18" w:rsidRPr="00203B82">
        <w:rPr>
          <w:rFonts w:ascii="Segoe UI" w:hAnsi="Segoe UI" w:cs="Segoe UI"/>
          <w:sz w:val="22"/>
          <w:szCs w:val="22"/>
          <w:u w:val="single"/>
        </w:rPr>
        <w:t>.</w:t>
      </w:r>
    </w:p>
    <w:p w:rsidR="00212A4E" w:rsidRPr="004B1E5A" w:rsidRDefault="00DC35AA" w:rsidP="002F39B7">
      <w:pPr>
        <w:widowControl w:val="0"/>
        <w:numPr>
          <w:ilvl w:val="1"/>
          <w:numId w:val="11"/>
        </w:numPr>
        <w:tabs>
          <w:tab w:val="left" w:pos="426"/>
        </w:tabs>
        <w:spacing w:after="120" w:line="264" w:lineRule="auto"/>
        <w:ind w:left="426" w:hanging="426"/>
        <w:jc w:val="both"/>
        <w:rPr>
          <w:rFonts w:ascii="Segoe UI" w:hAnsi="Segoe UI" w:cs="Segoe UI"/>
          <w:strike/>
          <w:sz w:val="22"/>
          <w:szCs w:val="22"/>
        </w:rPr>
      </w:pPr>
      <w:bookmarkStart w:id="9" w:name="_Ref3900952"/>
      <w:r w:rsidRPr="00203B82">
        <w:rPr>
          <w:rFonts w:ascii="Segoe UI" w:hAnsi="Segoe UI" w:cs="Segoe UI"/>
          <w:sz w:val="22"/>
          <w:szCs w:val="22"/>
        </w:rPr>
        <w:t xml:space="preserve">V takto sjednaných lhůtách pro řádné dokončení plnění dle této smlouvy je zohledněno též v plném rozsahu riziko zahájení a provádění prací ke zhotovení Stavby v klimaticky </w:t>
      </w:r>
      <w:r w:rsidRPr="00203B82">
        <w:rPr>
          <w:rFonts w:ascii="Segoe UI" w:hAnsi="Segoe UI" w:cs="Segoe UI"/>
          <w:sz w:val="22"/>
          <w:szCs w:val="22"/>
        </w:rPr>
        <w:lastRenderedPageBreak/>
        <w:t>nepříznivém období, není-li v této smlouv</w:t>
      </w:r>
      <w:r w:rsidR="004C7B39" w:rsidRPr="0093245F">
        <w:rPr>
          <w:rFonts w:ascii="Segoe UI" w:hAnsi="Segoe UI" w:cs="Segoe UI"/>
          <w:sz w:val="22"/>
          <w:szCs w:val="22"/>
        </w:rPr>
        <w:t>ě</w:t>
      </w:r>
      <w:r w:rsidRPr="001F279E">
        <w:rPr>
          <w:rFonts w:ascii="Segoe UI" w:hAnsi="Segoe UI" w:cs="Segoe UI"/>
          <w:sz w:val="22"/>
          <w:szCs w:val="22"/>
        </w:rPr>
        <w:t xml:space="preserve"> výslovně stanoveno jinak.</w:t>
      </w:r>
      <w:r w:rsidR="007843E3" w:rsidRPr="001F279E">
        <w:rPr>
          <w:rFonts w:ascii="Segoe UI" w:hAnsi="Segoe UI" w:cs="Segoe UI"/>
          <w:sz w:val="22"/>
          <w:szCs w:val="22"/>
        </w:rPr>
        <w:t xml:space="preserve"> </w:t>
      </w:r>
      <w:r w:rsidR="001600F6" w:rsidRPr="001F279E">
        <w:rPr>
          <w:rFonts w:ascii="Segoe UI" w:hAnsi="Segoe UI" w:cs="Segoe UI"/>
          <w:sz w:val="22"/>
          <w:szCs w:val="22"/>
        </w:rPr>
        <w:t>V případ</w:t>
      </w:r>
      <w:r w:rsidR="00725DE0">
        <w:rPr>
          <w:rFonts w:ascii="Segoe UI" w:hAnsi="Segoe UI" w:cs="Segoe UI"/>
          <w:sz w:val="22"/>
          <w:szCs w:val="22"/>
        </w:rPr>
        <w:t>ě</w:t>
      </w:r>
      <w:r w:rsidR="001600F6" w:rsidRPr="001F279E">
        <w:rPr>
          <w:rFonts w:ascii="Segoe UI" w:hAnsi="Segoe UI" w:cs="Segoe UI"/>
          <w:sz w:val="22"/>
          <w:szCs w:val="22"/>
        </w:rPr>
        <w:t xml:space="preserve"> </w:t>
      </w:r>
      <w:r w:rsidR="001600F6" w:rsidRPr="00AB7808">
        <w:rPr>
          <w:rFonts w:ascii="Segoe UI" w:hAnsi="Segoe UI" w:cs="Segoe UI"/>
          <w:sz w:val="22"/>
          <w:szCs w:val="22"/>
          <w:u w:val="single"/>
        </w:rPr>
        <w:t xml:space="preserve">zvláště </w:t>
      </w:r>
      <w:r w:rsidR="001600F6" w:rsidRPr="00916108">
        <w:rPr>
          <w:rFonts w:ascii="Segoe UI" w:hAnsi="Segoe UI" w:cs="Segoe UI"/>
          <w:sz w:val="22"/>
          <w:szCs w:val="22"/>
          <w:u w:val="single"/>
        </w:rPr>
        <w:t>nepříznivých</w:t>
      </w:r>
      <w:r w:rsidR="001600F6" w:rsidRPr="00EE7096">
        <w:rPr>
          <w:rFonts w:ascii="Segoe UI" w:hAnsi="Segoe UI" w:cs="Segoe UI"/>
          <w:sz w:val="22"/>
          <w:szCs w:val="22"/>
        </w:rPr>
        <w:t xml:space="preserve"> klimatických podmínek, které</w:t>
      </w:r>
      <w:r w:rsidR="001600F6" w:rsidRPr="00DF0DE9">
        <w:rPr>
          <w:rFonts w:ascii="Segoe UI" w:hAnsi="Segoe UI" w:cs="Segoe UI"/>
          <w:sz w:val="22"/>
          <w:szCs w:val="22"/>
        </w:rPr>
        <w:t xml:space="preserve"> prokazatelně brání řádné realizaci díla </w:t>
      </w:r>
      <w:r w:rsidR="001600F6" w:rsidRPr="00203B82">
        <w:rPr>
          <w:rFonts w:ascii="Segoe UI" w:hAnsi="Segoe UI" w:cs="Segoe UI"/>
          <w:sz w:val="22"/>
          <w:szCs w:val="22"/>
        </w:rPr>
        <w:t>tak, že dle relevantních ČSN, případně jiných norem a obecně závazných</w:t>
      </w:r>
      <w:r w:rsidR="001600F6" w:rsidRPr="00554D19">
        <w:rPr>
          <w:rFonts w:ascii="Segoe UI" w:hAnsi="Segoe UI" w:cs="Segoe UI"/>
          <w:sz w:val="22"/>
          <w:szCs w:val="22"/>
        </w:rPr>
        <w:t xml:space="preserve"> předpisů účinných v době realizace díla, nelze realizovat dílo </w:t>
      </w:r>
      <w:r w:rsidR="00327182" w:rsidRPr="00554D19">
        <w:rPr>
          <w:rFonts w:ascii="Segoe UI" w:hAnsi="Segoe UI" w:cs="Segoe UI"/>
          <w:sz w:val="22"/>
          <w:szCs w:val="22"/>
        </w:rPr>
        <w:t>řádně</w:t>
      </w:r>
      <w:r w:rsidR="000D6409" w:rsidRPr="00554D19">
        <w:rPr>
          <w:rFonts w:ascii="Segoe UI" w:hAnsi="Segoe UI" w:cs="Segoe UI"/>
          <w:sz w:val="22"/>
          <w:szCs w:val="22"/>
        </w:rPr>
        <w:t>, a to ani při vynaložení veškeré odborné péče Zhotovitelem, kterou je povinen Zhotovitel prokázat</w:t>
      </w:r>
      <w:r w:rsidR="00175A61">
        <w:rPr>
          <w:rFonts w:ascii="Segoe UI" w:hAnsi="Segoe UI" w:cs="Segoe UI"/>
          <w:sz w:val="22"/>
          <w:szCs w:val="22"/>
        </w:rPr>
        <w:t>, se</w:t>
      </w:r>
      <w:r w:rsidR="001600F6" w:rsidRPr="00554D19">
        <w:rPr>
          <w:rFonts w:ascii="Segoe UI" w:hAnsi="Segoe UI" w:cs="Segoe UI"/>
          <w:sz w:val="22"/>
          <w:szCs w:val="22"/>
        </w:rPr>
        <w:t xml:space="preserve"> délka příslušné sjednané lhůty </w:t>
      </w:r>
      <w:r w:rsidR="006308B8" w:rsidRPr="00554D19">
        <w:rPr>
          <w:rFonts w:ascii="Segoe UI" w:hAnsi="Segoe UI" w:cs="Segoe UI"/>
          <w:sz w:val="22"/>
          <w:szCs w:val="22"/>
        </w:rPr>
        <w:t>prodlužuje</w:t>
      </w:r>
      <w:r w:rsidR="00175A61">
        <w:rPr>
          <w:rFonts w:ascii="Segoe UI" w:hAnsi="Segoe UI" w:cs="Segoe UI"/>
          <w:sz w:val="22"/>
          <w:szCs w:val="22"/>
        </w:rPr>
        <w:t xml:space="preserve"> v souladu s odst. </w:t>
      </w:r>
      <w:r w:rsidR="00175A61">
        <w:rPr>
          <w:rFonts w:ascii="Segoe UI" w:hAnsi="Segoe UI" w:cs="Segoe UI"/>
          <w:sz w:val="22"/>
          <w:szCs w:val="22"/>
        </w:rPr>
        <w:fldChar w:fldCharType="begin"/>
      </w:r>
      <w:r w:rsidR="00175A61">
        <w:rPr>
          <w:rFonts w:ascii="Segoe UI" w:hAnsi="Segoe UI" w:cs="Segoe UI"/>
          <w:sz w:val="22"/>
          <w:szCs w:val="22"/>
        </w:rPr>
        <w:instrText xml:space="preserve"> REF _Ref3977825 \r \h </w:instrText>
      </w:r>
      <w:r w:rsidR="00175A61">
        <w:rPr>
          <w:rFonts w:ascii="Segoe UI" w:hAnsi="Segoe UI" w:cs="Segoe UI"/>
          <w:sz w:val="22"/>
          <w:szCs w:val="22"/>
        </w:rPr>
      </w:r>
      <w:r w:rsidR="00175A61">
        <w:rPr>
          <w:rFonts w:ascii="Segoe UI" w:hAnsi="Segoe UI" w:cs="Segoe UI"/>
          <w:sz w:val="22"/>
          <w:szCs w:val="22"/>
        </w:rPr>
        <w:fldChar w:fldCharType="separate"/>
      </w:r>
      <w:r w:rsidR="00175A61">
        <w:rPr>
          <w:rFonts w:ascii="Segoe UI" w:hAnsi="Segoe UI" w:cs="Segoe UI"/>
          <w:sz w:val="22"/>
          <w:szCs w:val="22"/>
        </w:rPr>
        <w:t>III.7</w:t>
      </w:r>
      <w:r w:rsidR="00175A61">
        <w:rPr>
          <w:rFonts w:ascii="Segoe UI" w:hAnsi="Segoe UI" w:cs="Segoe UI"/>
          <w:sz w:val="22"/>
          <w:szCs w:val="22"/>
        </w:rPr>
        <w:fldChar w:fldCharType="end"/>
      </w:r>
      <w:r w:rsidR="00175A61">
        <w:rPr>
          <w:rFonts w:ascii="Segoe UI" w:hAnsi="Segoe UI" w:cs="Segoe UI"/>
          <w:sz w:val="22"/>
          <w:szCs w:val="22"/>
        </w:rPr>
        <w:t xml:space="preserve"> s účinností od udělení souhlasu </w:t>
      </w:r>
      <w:r w:rsidR="00175A61" w:rsidRPr="008E277C">
        <w:rPr>
          <w:rFonts w:ascii="Segoe UI" w:hAnsi="Segoe UI" w:cs="Segoe UI"/>
          <w:sz w:val="22"/>
          <w:szCs w:val="22"/>
        </w:rPr>
        <w:t>Objednatele</w:t>
      </w:r>
      <w:r w:rsidR="006308B8" w:rsidRPr="00554D19">
        <w:rPr>
          <w:rFonts w:ascii="Segoe UI" w:hAnsi="Segoe UI" w:cs="Segoe UI"/>
          <w:sz w:val="22"/>
          <w:szCs w:val="22"/>
        </w:rPr>
        <w:t>, a to vždy nejdéle o </w:t>
      </w:r>
      <w:r w:rsidR="001600F6" w:rsidRPr="00554D19">
        <w:rPr>
          <w:rFonts w:ascii="Segoe UI" w:hAnsi="Segoe UI" w:cs="Segoe UI"/>
          <w:sz w:val="22"/>
          <w:szCs w:val="22"/>
        </w:rPr>
        <w:t>dobu trvání zvláště nepříznivých klimatických podmínek, není-li sjednáno</w:t>
      </w:r>
      <w:r w:rsidR="007B74A0">
        <w:rPr>
          <w:rFonts w:ascii="Segoe UI" w:hAnsi="Segoe UI" w:cs="Segoe UI"/>
          <w:sz w:val="22"/>
          <w:szCs w:val="22"/>
        </w:rPr>
        <w:t xml:space="preserve"> z objektivních důvodů</w:t>
      </w:r>
      <w:r w:rsidR="001600F6" w:rsidRPr="00554D19">
        <w:rPr>
          <w:rFonts w:ascii="Segoe UI" w:hAnsi="Segoe UI" w:cs="Segoe UI"/>
          <w:sz w:val="22"/>
          <w:szCs w:val="22"/>
        </w:rPr>
        <w:t xml:space="preserve"> jinak</w:t>
      </w:r>
      <w:r w:rsidR="0084022F">
        <w:rPr>
          <w:rFonts w:ascii="Segoe UI" w:hAnsi="Segoe UI" w:cs="Segoe UI"/>
          <w:sz w:val="22"/>
          <w:szCs w:val="22"/>
        </w:rPr>
        <w:t>.</w:t>
      </w:r>
      <w:bookmarkEnd w:id="9"/>
      <w:r w:rsidR="00CF14BC">
        <w:rPr>
          <w:rFonts w:ascii="Segoe UI" w:hAnsi="Segoe UI" w:cs="Segoe UI"/>
          <w:sz w:val="22"/>
          <w:szCs w:val="22"/>
        </w:rPr>
        <w:t xml:space="preserve"> V</w:t>
      </w:r>
      <w:r w:rsidR="004B5EBF">
        <w:rPr>
          <w:rFonts w:ascii="Segoe UI" w:hAnsi="Segoe UI" w:cs="Segoe UI"/>
          <w:sz w:val="22"/>
          <w:szCs w:val="22"/>
        </w:rPr>
        <w:t xml:space="preserve"> takto</w:t>
      </w:r>
      <w:r w:rsidR="00CF14BC">
        <w:rPr>
          <w:rFonts w:ascii="Segoe UI" w:hAnsi="Segoe UI" w:cs="Segoe UI"/>
          <w:sz w:val="22"/>
          <w:szCs w:val="22"/>
        </w:rPr>
        <w:t xml:space="preserve"> sjednané Finální lhůtě je zohledněn</w:t>
      </w:r>
      <w:r w:rsidR="000C40B7">
        <w:rPr>
          <w:rFonts w:ascii="Segoe UI" w:hAnsi="Segoe UI" w:cs="Segoe UI"/>
          <w:sz w:val="22"/>
          <w:szCs w:val="22"/>
        </w:rPr>
        <w:t>a lhůta pro vydání kolaudačního souhlasu, resp. rozhodnutí, v</w:t>
      </w:r>
      <w:r w:rsidR="00C25073">
        <w:rPr>
          <w:rFonts w:ascii="Segoe UI" w:hAnsi="Segoe UI" w:cs="Segoe UI"/>
          <w:sz w:val="22"/>
          <w:szCs w:val="22"/>
        </w:rPr>
        <w:t> </w:t>
      </w:r>
      <w:r w:rsidR="000C40B7">
        <w:rPr>
          <w:rFonts w:ascii="Segoe UI" w:hAnsi="Segoe UI" w:cs="Segoe UI"/>
          <w:sz w:val="22"/>
          <w:szCs w:val="22"/>
        </w:rPr>
        <w:t>délce 60 dnů</w:t>
      </w:r>
      <w:r w:rsidR="00C25073">
        <w:rPr>
          <w:rFonts w:ascii="Segoe UI" w:hAnsi="Segoe UI" w:cs="Segoe UI"/>
          <w:sz w:val="22"/>
          <w:szCs w:val="22"/>
        </w:rPr>
        <w:t xml:space="preserve"> ode dne doručení žádosti o vydání kolaudačního souhlasu</w:t>
      </w:r>
      <w:r w:rsidR="000C40B7">
        <w:rPr>
          <w:rFonts w:ascii="Segoe UI" w:hAnsi="Segoe UI" w:cs="Segoe UI"/>
          <w:sz w:val="22"/>
          <w:szCs w:val="22"/>
        </w:rPr>
        <w:t>. V případě, že stavební úřad nevydá kolaudační souhlas, resp. rozhodnutí</w:t>
      </w:r>
      <w:r w:rsidR="00C25073">
        <w:rPr>
          <w:rFonts w:ascii="Segoe UI" w:hAnsi="Segoe UI" w:cs="Segoe UI"/>
          <w:sz w:val="22"/>
          <w:szCs w:val="22"/>
        </w:rPr>
        <w:t>,</w:t>
      </w:r>
      <w:r w:rsidR="000C40B7">
        <w:rPr>
          <w:rFonts w:ascii="Segoe UI" w:hAnsi="Segoe UI" w:cs="Segoe UI"/>
          <w:sz w:val="22"/>
          <w:szCs w:val="22"/>
        </w:rPr>
        <w:t xml:space="preserve"> ve lhůtě 60 dnů</w:t>
      </w:r>
      <w:r w:rsidR="00C25073">
        <w:rPr>
          <w:rFonts w:ascii="Segoe UI" w:hAnsi="Segoe UI" w:cs="Segoe UI"/>
          <w:sz w:val="22"/>
          <w:szCs w:val="22"/>
        </w:rPr>
        <w:t xml:space="preserve"> ode dne doručení žádosti</w:t>
      </w:r>
      <w:r w:rsidR="000C40B7">
        <w:rPr>
          <w:rFonts w:ascii="Segoe UI" w:hAnsi="Segoe UI" w:cs="Segoe UI"/>
          <w:sz w:val="22"/>
          <w:szCs w:val="22"/>
        </w:rPr>
        <w:t>,</w:t>
      </w:r>
      <w:r w:rsidR="00C25073">
        <w:rPr>
          <w:rFonts w:ascii="Segoe UI" w:hAnsi="Segoe UI" w:cs="Segoe UI"/>
          <w:sz w:val="22"/>
          <w:szCs w:val="22"/>
        </w:rPr>
        <w:t xml:space="preserve"> a toto prodlení bude zapříčiněné stavebním úřadem, nikoliv Zhotovitelem, délka příslušné sjednané lhůty se prodlužuje v souladu s odst. </w:t>
      </w:r>
      <w:r w:rsidR="00C25073">
        <w:rPr>
          <w:rFonts w:ascii="Segoe UI" w:hAnsi="Segoe UI" w:cs="Segoe UI"/>
          <w:sz w:val="22"/>
          <w:szCs w:val="22"/>
        </w:rPr>
        <w:fldChar w:fldCharType="begin"/>
      </w:r>
      <w:r w:rsidR="00C25073">
        <w:rPr>
          <w:rFonts w:ascii="Segoe UI" w:hAnsi="Segoe UI" w:cs="Segoe UI"/>
          <w:sz w:val="22"/>
          <w:szCs w:val="22"/>
        </w:rPr>
        <w:instrText xml:space="preserve"> REF _Ref3977825 \r \h </w:instrText>
      </w:r>
      <w:r w:rsidR="00C25073">
        <w:rPr>
          <w:rFonts w:ascii="Segoe UI" w:hAnsi="Segoe UI" w:cs="Segoe UI"/>
          <w:sz w:val="22"/>
          <w:szCs w:val="22"/>
        </w:rPr>
      </w:r>
      <w:r w:rsidR="00C25073">
        <w:rPr>
          <w:rFonts w:ascii="Segoe UI" w:hAnsi="Segoe UI" w:cs="Segoe UI"/>
          <w:sz w:val="22"/>
          <w:szCs w:val="22"/>
        </w:rPr>
        <w:fldChar w:fldCharType="separate"/>
      </w:r>
      <w:r w:rsidR="00C25073">
        <w:rPr>
          <w:rFonts w:ascii="Segoe UI" w:hAnsi="Segoe UI" w:cs="Segoe UI"/>
          <w:sz w:val="22"/>
          <w:szCs w:val="22"/>
        </w:rPr>
        <w:t>III.7</w:t>
      </w:r>
      <w:r w:rsidR="00C25073">
        <w:rPr>
          <w:rFonts w:ascii="Segoe UI" w:hAnsi="Segoe UI" w:cs="Segoe UI"/>
          <w:sz w:val="22"/>
          <w:szCs w:val="22"/>
        </w:rPr>
        <w:fldChar w:fldCharType="end"/>
      </w:r>
      <w:r w:rsidR="00C25073">
        <w:rPr>
          <w:rFonts w:ascii="Segoe UI" w:hAnsi="Segoe UI" w:cs="Segoe UI"/>
          <w:sz w:val="22"/>
          <w:szCs w:val="22"/>
        </w:rPr>
        <w:t xml:space="preserve"> s účinností od udělení souhlasu </w:t>
      </w:r>
      <w:r w:rsidR="00C25073" w:rsidRPr="008E277C">
        <w:rPr>
          <w:rFonts w:ascii="Segoe UI" w:hAnsi="Segoe UI" w:cs="Segoe UI"/>
          <w:sz w:val="22"/>
          <w:szCs w:val="22"/>
        </w:rPr>
        <w:t>Objednatele</w:t>
      </w:r>
      <w:r w:rsidR="00C25073" w:rsidRPr="00554D19">
        <w:rPr>
          <w:rFonts w:ascii="Segoe UI" w:hAnsi="Segoe UI" w:cs="Segoe UI"/>
          <w:sz w:val="22"/>
          <w:szCs w:val="22"/>
        </w:rPr>
        <w:t xml:space="preserve">, a to nejdéle o dobu trvání </w:t>
      </w:r>
      <w:r w:rsidR="00C25073">
        <w:rPr>
          <w:rFonts w:ascii="Segoe UI" w:hAnsi="Segoe UI" w:cs="Segoe UI"/>
          <w:sz w:val="22"/>
          <w:szCs w:val="22"/>
        </w:rPr>
        <w:t>prodlení stavebního úřadu s vydáním kolaudačního souhlasu, resp. rozhodnutí</w:t>
      </w:r>
      <w:r w:rsidR="00C25073" w:rsidRPr="00554D19">
        <w:rPr>
          <w:rFonts w:ascii="Segoe UI" w:hAnsi="Segoe UI" w:cs="Segoe UI"/>
          <w:sz w:val="22"/>
          <w:szCs w:val="22"/>
        </w:rPr>
        <w:t>, není-li sjednáno</w:t>
      </w:r>
      <w:r w:rsidR="00C25073">
        <w:rPr>
          <w:rFonts w:ascii="Segoe UI" w:hAnsi="Segoe UI" w:cs="Segoe UI"/>
          <w:sz w:val="22"/>
          <w:szCs w:val="22"/>
        </w:rPr>
        <w:t xml:space="preserve"> z objektivních důvodů</w:t>
      </w:r>
      <w:r w:rsidR="00C25073" w:rsidRPr="00554D19">
        <w:rPr>
          <w:rFonts w:ascii="Segoe UI" w:hAnsi="Segoe UI" w:cs="Segoe UI"/>
          <w:sz w:val="22"/>
          <w:szCs w:val="22"/>
        </w:rPr>
        <w:t xml:space="preserve"> jinak</w:t>
      </w:r>
      <w:r w:rsidR="00C25073">
        <w:rPr>
          <w:rFonts w:ascii="Segoe UI" w:hAnsi="Segoe UI" w:cs="Segoe UI"/>
          <w:sz w:val="22"/>
          <w:szCs w:val="22"/>
        </w:rPr>
        <w:t>.</w:t>
      </w:r>
    </w:p>
    <w:p w:rsidR="00212A4E" w:rsidRPr="00D42CF3"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4B1E5A">
        <w:rPr>
          <w:rFonts w:ascii="Segoe UI" w:hAnsi="Segoe UI" w:cs="Segoe UI"/>
          <w:sz w:val="22"/>
          <w:szCs w:val="22"/>
        </w:rPr>
        <w:t>Zhotovitel</w:t>
      </w:r>
      <w:r w:rsidR="00212A4E" w:rsidRPr="004B1E5A">
        <w:rPr>
          <w:rFonts w:ascii="Segoe UI" w:hAnsi="Segoe UI" w:cs="Segoe UI"/>
          <w:sz w:val="22"/>
          <w:szCs w:val="22"/>
        </w:rPr>
        <w:t xml:space="preserve"> je </w:t>
      </w:r>
      <w:r w:rsidR="00212A4E" w:rsidRPr="00D42CF3">
        <w:rPr>
          <w:rFonts w:ascii="Segoe UI" w:hAnsi="Segoe UI" w:cs="Segoe UI"/>
          <w:sz w:val="22"/>
          <w:szCs w:val="22"/>
        </w:rPr>
        <w:t xml:space="preserve">oprávněn dokončit práce i dříve, tj. před uplynutím </w:t>
      </w:r>
      <w:r w:rsidR="00C26D33" w:rsidRPr="00D42CF3">
        <w:rPr>
          <w:rFonts w:ascii="Segoe UI" w:hAnsi="Segoe UI" w:cs="Segoe UI"/>
          <w:sz w:val="22"/>
          <w:szCs w:val="22"/>
        </w:rPr>
        <w:t xml:space="preserve">sjednaných </w:t>
      </w:r>
      <w:r w:rsidR="00212A4E" w:rsidRPr="00D42CF3">
        <w:rPr>
          <w:rFonts w:ascii="Segoe UI" w:hAnsi="Segoe UI" w:cs="Segoe UI"/>
          <w:sz w:val="22"/>
          <w:szCs w:val="22"/>
        </w:rPr>
        <w:t>lhůt</w:t>
      </w:r>
      <w:r w:rsidR="00C26D33" w:rsidRPr="00D42CF3">
        <w:rPr>
          <w:rFonts w:ascii="Segoe UI" w:hAnsi="Segoe UI" w:cs="Segoe UI"/>
          <w:sz w:val="22"/>
          <w:szCs w:val="22"/>
        </w:rPr>
        <w:t>.</w:t>
      </w:r>
    </w:p>
    <w:p w:rsidR="005A2323" w:rsidRPr="00D42CF3" w:rsidRDefault="005A232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42CF3">
        <w:rPr>
          <w:rFonts w:ascii="Segoe UI" w:hAnsi="Segoe UI" w:cs="Segoe UI"/>
          <w:sz w:val="22"/>
          <w:szCs w:val="22"/>
        </w:rPr>
        <w:t xml:space="preserve">Harmonogram </w:t>
      </w:r>
    </w:p>
    <w:p w:rsidR="00211EA0" w:rsidRPr="00554D19" w:rsidRDefault="005972E0"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D42CF3">
        <w:rPr>
          <w:rFonts w:ascii="Segoe UI" w:hAnsi="Segoe UI" w:cs="Segoe UI"/>
          <w:sz w:val="22"/>
          <w:szCs w:val="22"/>
        </w:rPr>
        <w:t xml:space="preserve">Zhotovitel předá </w:t>
      </w:r>
      <w:r w:rsidR="009B22F3" w:rsidRPr="00D42CF3">
        <w:rPr>
          <w:rFonts w:ascii="Segoe UI" w:hAnsi="Segoe UI" w:cs="Segoe UI"/>
          <w:sz w:val="22"/>
          <w:szCs w:val="22"/>
        </w:rPr>
        <w:t>Objednateli</w:t>
      </w:r>
      <w:r w:rsidR="001F1629" w:rsidRPr="00D42CF3">
        <w:rPr>
          <w:rFonts w:ascii="Segoe UI" w:hAnsi="Segoe UI" w:cs="Segoe UI"/>
          <w:sz w:val="22"/>
          <w:szCs w:val="22"/>
        </w:rPr>
        <w:t xml:space="preserve"> </w:t>
      </w:r>
      <w:r w:rsidR="004B1E5A">
        <w:rPr>
          <w:rFonts w:ascii="Segoe UI" w:hAnsi="Segoe UI" w:cs="Segoe UI"/>
          <w:sz w:val="22"/>
          <w:szCs w:val="22"/>
        </w:rPr>
        <w:t>podrobný H</w:t>
      </w:r>
      <w:r w:rsidRPr="004B1E5A">
        <w:rPr>
          <w:rFonts w:ascii="Segoe UI" w:hAnsi="Segoe UI" w:cs="Segoe UI"/>
          <w:sz w:val="22"/>
          <w:szCs w:val="22"/>
        </w:rPr>
        <w:t xml:space="preserve">armonogram postupu prací </w:t>
      </w:r>
      <w:r w:rsidR="008C448C" w:rsidRPr="004B1E5A">
        <w:rPr>
          <w:rFonts w:ascii="Segoe UI" w:hAnsi="Segoe UI" w:cs="Segoe UI"/>
          <w:bCs/>
          <w:iCs/>
          <w:sz w:val="22"/>
          <w:szCs w:val="22"/>
        </w:rPr>
        <w:t>zpracovaný v </w:t>
      </w:r>
      <w:r w:rsidRPr="004B1E5A">
        <w:rPr>
          <w:rFonts w:ascii="Segoe UI" w:hAnsi="Segoe UI" w:cs="Segoe UI"/>
          <w:bCs/>
          <w:iCs/>
          <w:sz w:val="22"/>
          <w:szCs w:val="22"/>
        </w:rPr>
        <w:t>programu MS Project</w:t>
      </w:r>
      <w:r w:rsidR="00C525A6" w:rsidRPr="004B1E5A">
        <w:rPr>
          <w:rFonts w:ascii="Segoe UI" w:hAnsi="Segoe UI" w:cs="Segoe UI"/>
          <w:bCs/>
          <w:iCs/>
          <w:sz w:val="22"/>
          <w:szCs w:val="22"/>
        </w:rPr>
        <w:t xml:space="preserve"> ve formátu .</w:t>
      </w:r>
      <w:proofErr w:type="spellStart"/>
      <w:r w:rsidR="00C525A6" w:rsidRPr="004B1E5A">
        <w:rPr>
          <w:rFonts w:ascii="Segoe UI" w:hAnsi="Segoe UI" w:cs="Segoe UI"/>
          <w:bCs/>
          <w:iCs/>
          <w:sz w:val="22"/>
          <w:szCs w:val="22"/>
        </w:rPr>
        <w:t>mpp</w:t>
      </w:r>
      <w:proofErr w:type="spellEnd"/>
      <w:r w:rsidR="00C525A6" w:rsidRPr="004B1E5A">
        <w:rPr>
          <w:rFonts w:ascii="Segoe UI" w:hAnsi="Segoe UI" w:cs="Segoe UI"/>
          <w:bCs/>
          <w:iCs/>
          <w:sz w:val="22"/>
          <w:szCs w:val="22"/>
        </w:rPr>
        <w:t xml:space="preserve"> a .</w:t>
      </w:r>
      <w:proofErr w:type="spellStart"/>
      <w:r w:rsidR="00C525A6" w:rsidRPr="004B1E5A">
        <w:rPr>
          <w:rFonts w:ascii="Segoe UI" w:hAnsi="Segoe UI" w:cs="Segoe UI"/>
          <w:bCs/>
          <w:iCs/>
          <w:sz w:val="22"/>
          <w:szCs w:val="22"/>
        </w:rPr>
        <w:t>pdf</w:t>
      </w:r>
      <w:proofErr w:type="spellEnd"/>
      <w:r w:rsidRPr="004B1E5A">
        <w:rPr>
          <w:rFonts w:ascii="Segoe UI" w:hAnsi="Segoe UI" w:cs="Segoe UI"/>
          <w:bCs/>
          <w:iCs/>
          <w:sz w:val="22"/>
          <w:szCs w:val="22"/>
        </w:rPr>
        <w:t xml:space="preserve"> v elektronické podobě</w:t>
      </w:r>
      <w:r w:rsidRPr="004B1E5A">
        <w:rPr>
          <w:rFonts w:ascii="Segoe UI" w:hAnsi="Segoe UI" w:cs="Segoe UI"/>
          <w:iCs/>
          <w:color w:val="FF0000"/>
          <w:sz w:val="22"/>
          <w:szCs w:val="22"/>
        </w:rPr>
        <w:t xml:space="preserve"> </w:t>
      </w:r>
      <w:r w:rsidRPr="004B1E5A">
        <w:rPr>
          <w:rFonts w:ascii="Segoe UI" w:hAnsi="Segoe UI" w:cs="Segoe UI"/>
          <w:sz w:val="22"/>
          <w:szCs w:val="22"/>
        </w:rPr>
        <w:t>s uvedením kalendářních dnů potřebných k provedení jednotlivých stavebních činností</w:t>
      </w:r>
      <w:r w:rsidR="00C30237" w:rsidRPr="004B1E5A">
        <w:rPr>
          <w:rFonts w:ascii="Segoe UI" w:hAnsi="Segoe UI" w:cs="Segoe UI"/>
          <w:sz w:val="22"/>
          <w:szCs w:val="22"/>
        </w:rPr>
        <w:t xml:space="preserve"> definovaných </w:t>
      </w:r>
      <w:r w:rsidR="00E95235">
        <w:rPr>
          <w:rFonts w:ascii="Segoe UI" w:hAnsi="Segoe UI" w:cs="Segoe UI"/>
          <w:sz w:val="22"/>
          <w:szCs w:val="22"/>
        </w:rPr>
        <w:t>v soupisu prací jako</w:t>
      </w:r>
      <w:r w:rsidR="005C5D86">
        <w:rPr>
          <w:rFonts w:ascii="Segoe UI" w:hAnsi="Segoe UI" w:cs="Segoe UI"/>
          <w:sz w:val="22"/>
          <w:szCs w:val="22"/>
        </w:rPr>
        <w:t xml:space="preserve"> jednotlivé díly, a to u každého stavebního objektu, inženýrského objektu a provozního souboru</w:t>
      </w:r>
      <w:r w:rsidR="00560C74">
        <w:rPr>
          <w:rFonts w:ascii="Segoe UI" w:hAnsi="Segoe UI" w:cs="Segoe UI"/>
          <w:sz w:val="22"/>
          <w:szCs w:val="22"/>
        </w:rPr>
        <w:t>, přičemž podrobný Harmonogram bude reflektovat návrh Harmonogramu obsahující základní milníky a případné připomínky Objednatele ve smyslu čl. III.1 písm. a) této smlouvy</w:t>
      </w:r>
      <w:r w:rsidR="008C448C" w:rsidRPr="004B1E5A">
        <w:rPr>
          <w:rFonts w:ascii="Segoe UI" w:hAnsi="Segoe UI" w:cs="Segoe UI"/>
          <w:sz w:val="22"/>
          <w:szCs w:val="22"/>
        </w:rPr>
        <w:t xml:space="preserve">. Z tohoto </w:t>
      </w:r>
      <w:r w:rsidR="004B1E5A">
        <w:rPr>
          <w:rFonts w:ascii="Segoe UI" w:hAnsi="Segoe UI" w:cs="Segoe UI"/>
          <w:sz w:val="22"/>
          <w:szCs w:val="22"/>
        </w:rPr>
        <w:t>H</w:t>
      </w:r>
      <w:r w:rsidR="008C448C" w:rsidRPr="004B1E5A">
        <w:rPr>
          <w:rFonts w:ascii="Segoe UI" w:hAnsi="Segoe UI" w:cs="Segoe UI"/>
          <w:sz w:val="22"/>
          <w:szCs w:val="22"/>
        </w:rPr>
        <w:t>armonogramu bude u </w:t>
      </w:r>
      <w:r w:rsidRPr="004B1E5A">
        <w:rPr>
          <w:rFonts w:ascii="Segoe UI" w:hAnsi="Segoe UI" w:cs="Segoe UI"/>
          <w:sz w:val="22"/>
          <w:szCs w:val="22"/>
        </w:rPr>
        <w:t>každé činnosti zřejmé datum jejího zahájení a ukončení</w:t>
      </w:r>
      <w:r w:rsidRPr="00B17E59">
        <w:rPr>
          <w:rFonts w:ascii="Segoe UI" w:hAnsi="Segoe UI" w:cs="Segoe UI"/>
          <w:sz w:val="22"/>
          <w:szCs w:val="22"/>
        </w:rPr>
        <w:t>.</w:t>
      </w:r>
      <w:r w:rsidR="005C5D86">
        <w:rPr>
          <w:rFonts w:ascii="Segoe UI" w:hAnsi="Segoe UI" w:cs="Segoe UI"/>
          <w:sz w:val="22"/>
          <w:szCs w:val="22"/>
        </w:rPr>
        <w:t xml:space="preserve"> </w:t>
      </w:r>
      <w:r w:rsidR="007814A7" w:rsidRPr="00B17E59">
        <w:rPr>
          <w:rFonts w:ascii="Segoe UI" w:hAnsi="Segoe UI" w:cs="Segoe UI"/>
          <w:sz w:val="22"/>
          <w:szCs w:val="22"/>
        </w:rPr>
        <w:t xml:space="preserve">Plnění </w:t>
      </w:r>
      <w:r w:rsidR="007174F9" w:rsidRPr="0093245F">
        <w:rPr>
          <w:rFonts w:ascii="Segoe UI" w:hAnsi="Segoe UI" w:cs="Segoe UI"/>
          <w:sz w:val="22"/>
          <w:szCs w:val="22"/>
        </w:rPr>
        <w:t xml:space="preserve">Harmonogramu </w:t>
      </w:r>
      <w:r w:rsidR="00793F72" w:rsidRPr="001F279E">
        <w:rPr>
          <w:rFonts w:ascii="Segoe UI" w:hAnsi="Segoe UI" w:cs="Segoe UI"/>
          <w:sz w:val="22"/>
          <w:szCs w:val="22"/>
        </w:rPr>
        <w:t>bude vyhodnocován</w:t>
      </w:r>
      <w:r w:rsidR="007814A7" w:rsidRPr="001F279E">
        <w:rPr>
          <w:rFonts w:ascii="Segoe UI" w:hAnsi="Segoe UI" w:cs="Segoe UI"/>
          <w:sz w:val="22"/>
          <w:szCs w:val="22"/>
        </w:rPr>
        <w:t>o</w:t>
      </w:r>
      <w:r w:rsidR="00793F72" w:rsidRPr="001F279E">
        <w:rPr>
          <w:rFonts w:ascii="Segoe UI" w:hAnsi="Segoe UI" w:cs="Segoe UI"/>
          <w:sz w:val="22"/>
          <w:szCs w:val="22"/>
        </w:rPr>
        <w:t xml:space="preserve"> na kontrolních dnech.</w:t>
      </w:r>
      <w:r w:rsidR="00793F72" w:rsidRPr="00554D19">
        <w:rPr>
          <w:rFonts w:ascii="Segoe UI" w:hAnsi="Segoe UI" w:cs="Segoe UI"/>
          <w:sz w:val="22"/>
          <w:szCs w:val="22"/>
        </w:rPr>
        <w:t xml:space="preserve"> </w:t>
      </w:r>
    </w:p>
    <w:p w:rsidR="005A2323" w:rsidRPr="00554D19" w:rsidRDefault="007814A7"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0D37DC">
        <w:rPr>
          <w:rFonts w:ascii="Segoe UI" w:hAnsi="Segoe UI" w:cs="Segoe UI"/>
          <w:sz w:val="22"/>
          <w:szCs w:val="22"/>
        </w:rPr>
        <w:t>Zhotovitel je oprávněn odchýlit se od realizace plnění dle</w:t>
      </w:r>
      <w:r w:rsidRPr="00554D19">
        <w:rPr>
          <w:rFonts w:ascii="Segoe UI" w:hAnsi="Segoe UI" w:cs="Segoe UI"/>
          <w:sz w:val="22"/>
          <w:szCs w:val="22"/>
        </w:rPr>
        <w:t xml:space="preserve"> Harmonogramu </w:t>
      </w:r>
      <w:r w:rsidR="006478E8" w:rsidRPr="00554D19">
        <w:rPr>
          <w:rFonts w:ascii="Segoe UI" w:hAnsi="Segoe UI" w:cs="Segoe UI"/>
          <w:sz w:val="22"/>
          <w:szCs w:val="22"/>
        </w:rPr>
        <w:t>bez souhlasu Objednatele</w:t>
      </w:r>
      <w:r w:rsidR="005C5D86">
        <w:rPr>
          <w:rFonts w:ascii="Segoe UI" w:hAnsi="Segoe UI" w:cs="Segoe UI"/>
          <w:sz w:val="22"/>
          <w:szCs w:val="22"/>
        </w:rPr>
        <w:t xml:space="preserve"> </w:t>
      </w:r>
      <w:r w:rsidR="006478E8" w:rsidRPr="00554D19">
        <w:rPr>
          <w:rFonts w:ascii="Segoe UI" w:hAnsi="Segoe UI" w:cs="Segoe UI"/>
          <w:sz w:val="22"/>
          <w:szCs w:val="22"/>
        </w:rPr>
        <w:t>pouze tehdy</w:t>
      </w:r>
      <w:r w:rsidR="005C5D86">
        <w:rPr>
          <w:rFonts w:ascii="Segoe UI" w:hAnsi="Segoe UI" w:cs="Segoe UI"/>
          <w:sz w:val="22"/>
          <w:szCs w:val="22"/>
        </w:rPr>
        <w:t xml:space="preserve">, </w:t>
      </w:r>
      <w:r w:rsidR="005C5D86" w:rsidRPr="00884888">
        <w:rPr>
          <w:rFonts w:ascii="Segoe UI" w:hAnsi="Segoe UI" w:cs="Segoe UI"/>
          <w:color w:val="000000"/>
          <w:sz w:val="22"/>
          <w:szCs w:val="22"/>
        </w:rPr>
        <w:t>pokud odchylka nepřekročí 14 dní</w:t>
      </w:r>
      <w:r w:rsidR="005C5D86">
        <w:rPr>
          <w:rFonts w:ascii="Segoe UI" w:hAnsi="Segoe UI" w:cs="Segoe UI"/>
          <w:sz w:val="22"/>
          <w:szCs w:val="22"/>
        </w:rPr>
        <w:t xml:space="preserve"> nebo</w:t>
      </w:r>
      <w:r w:rsidR="006478E8" w:rsidRPr="00554D19">
        <w:rPr>
          <w:rFonts w:ascii="Segoe UI" w:hAnsi="Segoe UI" w:cs="Segoe UI"/>
          <w:sz w:val="22"/>
          <w:szCs w:val="22"/>
        </w:rPr>
        <w:t xml:space="preserve"> pokud </w:t>
      </w:r>
      <w:r w:rsidR="00816940" w:rsidRPr="00554D19">
        <w:rPr>
          <w:rFonts w:ascii="Segoe UI" w:hAnsi="Segoe UI" w:cs="Segoe UI"/>
          <w:snapToGrid w:val="0"/>
          <w:sz w:val="22"/>
          <w:szCs w:val="22"/>
        </w:rPr>
        <w:t xml:space="preserve">zahájení </w:t>
      </w:r>
      <w:r w:rsidR="001600F6" w:rsidRPr="00554D19">
        <w:rPr>
          <w:rFonts w:ascii="Segoe UI" w:hAnsi="Segoe UI" w:cs="Segoe UI"/>
          <w:snapToGrid w:val="0"/>
          <w:sz w:val="22"/>
          <w:szCs w:val="22"/>
        </w:rPr>
        <w:t xml:space="preserve">či provádění </w:t>
      </w:r>
      <w:r w:rsidR="00260662" w:rsidRPr="00554D19">
        <w:rPr>
          <w:rFonts w:ascii="Segoe UI" w:hAnsi="Segoe UI" w:cs="Segoe UI"/>
          <w:snapToGrid w:val="0"/>
          <w:sz w:val="22"/>
          <w:szCs w:val="22"/>
        </w:rPr>
        <w:t xml:space="preserve">příslušných </w:t>
      </w:r>
      <w:r w:rsidR="00816940" w:rsidRPr="00554D19">
        <w:rPr>
          <w:rFonts w:ascii="Segoe UI" w:hAnsi="Segoe UI" w:cs="Segoe UI"/>
          <w:snapToGrid w:val="0"/>
          <w:sz w:val="22"/>
          <w:szCs w:val="22"/>
        </w:rPr>
        <w:t xml:space="preserve">prací </w:t>
      </w:r>
      <w:r w:rsidR="001600F6" w:rsidRPr="00554D19">
        <w:rPr>
          <w:rFonts w:ascii="Segoe UI" w:hAnsi="Segoe UI" w:cs="Segoe UI"/>
          <w:snapToGrid w:val="0"/>
          <w:sz w:val="22"/>
          <w:szCs w:val="22"/>
        </w:rPr>
        <w:t xml:space="preserve">prokazatelně </w:t>
      </w:r>
      <w:r w:rsidR="00816940" w:rsidRPr="00554D19">
        <w:rPr>
          <w:rFonts w:ascii="Segoe UI" w:hAnsi="Segoe UI" w:cs="Segoe UI"/>
          <w:snapToGrid w:val="0"/>
          <w:sz w:val="22"/>
          <w:szCs w:val="22"/>
        </w:rPr>
        <w:t>brání</w:t>
      </w:r>
      <w:r w:rsidR="001600F6" w:rsidRPr="00554D19">
        <w:rPr>
          <w:rFonts w:ascii="Segoe UI" w:hAnsi="Segoe UI" w:cs="Segoe UI"/>
          <w:snapToGrid w:val="0"/>
          <w:sz w:val="22"/>
          <w:szCs w:val="22"/>
        </w:rPr>
        <w:t xml:space="preserve"> </w:t>
      </w:r>
      <w:r w:rsidR="00260662" w:rsidRPr="00554D19">
        <w:rPr>
          <w:rFonts w:ascii="Segoe UI" w:hAnsi="Segoe UI" w:cs="Segoe UI"/>
          <w:snapToGrid w:val="0"/>
          <w:sz w:val="22"/>
          <w:szCs w:val="22"/>
        </w:rPr>
        <w:t xml:space="preserve">zvláště </w:t>
      </w:r>
      <w:r w:rsidR="001600F6" w:rsidRPr="00554D19">
        <w:rPr>
          <w:rFonts w:ascii="Segoe UI" w:hAnsi="Segoe UI" w:cs="Segoe UI"/>
          <w:snapToGrid w:val="0"/>
          <w:sz w:val="22"/>
          <w:szCs w:val="22"/>
        </w:rPr>
        <w:t xml:space="preserve">nepříznivé </w:t>
      </w:r>
      <w:r w:rsidR="00816940" w:rsidRPr="00554D19">
        <w:rPr>
          <w:rFonts w:ascii="Segoe UI" w:hAnsi="Segoe UI" w:cs="Segoe UI"/>
          <w:snapToGrid w:val="0"/>
          <w:sz w:val="22"/>
          <w:szCs w:val="22"/>
        </w:rPr>
        <w:t>klimatické podmínky</w:t>
      </w:r>
      <w:r w:rsidR="00C906B2">
        <w:rPr>
          <w:rFonts w:ascii="Segoe UI" w:hAnsi="Segoe UI" w:cs="Segoe UI"/>
          <w:snapToGrid w:val="0"/>
          <w:sz w:val="22"/>
          <w:szCs w:val="22"/>
        </w:rPr>
        <w:t xml:space="preserve"> ve smyslu odst. </w:t>
      </w:r>
      <w:r w:rsidR="00C906B2">
        <w:rPr>
          <w:rFonts w:ascii="Segoe UI" w:hAnsi="Segoe UI" w:cs="Segoe UI"/>
          <w:snapToGrid w:val="0"/>
          <w:sz w:val="22"/>
          <w:szCs w:val="22"/>
        </w:rPr>
        <w:fldChar w:fldCharType="begin"/>
      </w:r>
      <w:r w:rsidR="00C906B2">
        <w:rPr>
          <w:rFonts w:ascii="Segoe UI" w:hAnsi="Segoe UI" w:cs="Segoe UI"/>
          <w:snapToGrid w:val="0"/>
          <w:sz w:val="22"/>
          <w:szCs w:val="22"/>
        </w:rPr>
        <w:instrText xml:space="preserve"> REF _Ref3900952 \r \h </w:instrText>
      </w:r>
      <w:r w:rsidR="00C906B2">
        <w:rPr>
          <w:rFonts w:ascii="Segoe UI" w:hAnsi="Segoe UI" w:cs="Segoe UI"/>
          <w:snapToGrid w:val="0"/>
          <w:sz w:val="22"/>
          <w:szCs w:val="22"/>
        </w:rPr>
      </w:r>
      <w:r w:rsidR="00C906B2">
        <w:rPr>
          <w:rFonts w:ascii="Segoe UI" w:hAnsi="Segoe UI" w:cs="Segoe UI"/>
          <w:snapToGrid w:val="0"/>
          <w:sz w:val="22"/>
          <w:szCs w:val="22"/>
        </w:rPr>
        <w:fldChar w:fldCharType="separate"/>
      </w:r>
      <w:r w:rsidR="00C906B2">
        <w:rPr>
          <w:rFonts w:ascii="Segoe UI" w:hAnsi="Segoe UI" w:cs="Segoe UI"/>
          <w:snapToGrid w:val="0"/>
          <w:sz w:val="22"/>
          <w:szCs w:val="22"/>
        </w:rPr>
        <w:t>III.2</w:t>
      </w:r>
      <w:r w:rsidR="00C906B2">
        <w:rPr>
          <w:rFonts w:ascii="Segoe UI" w:hAnsi="Segoe UI" w:cs="Segoe UI"/>
          <w:snapToGrid w:val="0"/>
          <w:sz w:val="22"/>
          <w:szCs w:val="22"/>
        </w:rPr>
        <w:fldChar w:fldCharType="end"/>
      </w:r>
      <w:r w:rsidR="00C906B2">
        <w:rPr>
          <w:rFonts w:ascii="Segoe UI" w:hAnsi="Segoe UI" w:cs="Segoe UI"/>
          <w:snapToGrid w:val="0"/>
          <w:sz w:val="22"/>
          <w:szCs w:val="22"/>
        </w:rPr>
        <w:t>.</w:t>
      </w:r>
      <w:r w:rsidR="00105A02" w:rsidRPr="00554D19">
        <w:rPr>
          <w:rFonts w:ascii="Segoe UI" w:hAnsi="Segoe UI" w:cs="Segoe UI"/>
          <w:sz w:val="22"/>
          <w:szCs w:val="22"/>
        </w:rPr>
        <w:t xml:space="preserve"> </w:t>
      </w:r>
      <w:r w:rsidR="001600F6" w:rsidRPr="00554D19">
        <w:rPr>
          <w:rFonts w:ascii="Segoe UI" w:hAnsi="Segoe UI" w:cs="Segoe UI"/>
          <w:sz w:val="22"/>
          <w:szCs w:val="22"/>
        </w:rPr>
        <w:t xml:space="preserve">tak, že dle relevantních ČSN, případně jiných norem a obecně závazných předpisů účinných v době realizace </w:t>
      </w:r>
      <w:r w:rsidR="00260662" w:rsidRPr="00554D19">
        <w:rPr>
          <w:rFonts w:ascii="Segoe UI" w:hAnsi="Segoe UI" w:cs="Segoe UI"/>
          <w:sz w:val="22"/>
          <w:szCs w:val="22"/>
        </w:rPr>
        <w:t>Stavby</w:t>
      </w:r>
      <w:r w:rsidR="001600F6" w:rsidRPr="00554D19">
        <w:rPr>
          <w:rFonts w:ascii="Segoe UI" w:hAnsi="Segoe UI" w:cs="Segoe UI"/>
          <w:sz w:val="22"/>
          <w:szCs w:val="22"/>
        </w:rPr>
        <w:t xml:space="preserve">, nelze </w:t>
      </w:r>
      <w:r w:rsidR="00260662" w:rsidRPr="00554D19">
        <w:rPr>
          <w:rFonts w:ascii="Segoe UI" w:hAnsi="Segoe UI" w:cs="Segoe UI"/>
          <w:sz w:val="22"/>
          <w:szCs w:val="22"/>
        </w:rPr>
        <w:t xml:space="preserve">příslušnou </w:t>
      </w:r>
      <w:r w:rsidR="001225D2">
        <w:rPr>
          <w:rFonts w:ascii="Segoe UI" w:hAnsi="Segoe UI" w:cs="Segoe UI"/>
          <w:sz w:val="22"/>
          <w:szCs w:val="22"/>
        </w:rPr>
        <w:t>činnost</w:t>
      </w:r>
      <w:r w:rsidR="004053C5">
        <w:rPr>
          <w:rFonts w:ascii="Segoe UI" w:hAnsi="Segoe UI" w:cs="Segoe UI"/>
          <w:sz w:val="22"/>
          <w:szCs w:val="22"/>
        </w:rPr>
        <w:t xml:space="preserve"> na</w:t>
      </w:r>
      <w:r w:rsidR="001225D2" w:rsidRPr="00554D19">
        <w:rPr>
          <w:rFonts w:ascii="Segoe UI" w:hAnsi="Segoe UI" w:cs="Segoe UI"/>
          <w:sz w:val="22"/>
          <w:szCs w:val="22"/>
        </w:rPr>
        <w:t xml:space="preserve"> </w:t>
      </w:r>
      <w:r w:rsidR="00260662" w:rsidRPr="00554D19">
        <w:rPr>
          <w:rFonts w:ascii="Segoe UI" w:hAnsi="Segoe UI" w:cs="Segoe UI"/>
          <w:sz w:val="22"/>
          <w:szCs w:val="22"/>
        </w:rPr>
        <w:t>Stavb</w:t>
      </w:r>
      <w:r w:rsidR="004053C5">
        <w:rPr>
          <w:rFonts w:ascii="Segoe UI" w:hAnsi="Segoe UI" w:cs="Segoe UI"/>
          <w:sz w:val="22"/>
          <w:szCs w:val="22"/>
        </w:rPr>
        <w:t>ě</w:t>
      </w:r>
      <w:r w:rsidR="00260662" w:rsidRPr="00554D19">
        <w:rPr>
          <w:rFonts w:ascii="Segoe UI" w:hAnsi="Segoe UI" w:cs="Segoe UI"/>
          <w:sz w:val="22"/>
          <w:szCs w:val="22"/>
        </w:rPr>
        <w:t xml:space="preserve"> </w:t>
      </w:r>
      <w:r w:rsidR="001600F6" w:rsidRPr="00554D19">
        <w:rPr>
          <w:rFonts w:ascii="Segoe UI" w:hAnsi="Segoe UI" w:cs="Segoe UI"/>
          <w:sz w:val="22"/>
          <w:szCs w:val="22"/>
        </w:rPr>
        <w:t>dle Harmonogramu řádně realizovat</w:t>
      </w:r>
      <w:r w:rsidR="00816940" w:rsidRPr="00554D19">
        <w:rPr>
          <w:rFonts w:ascii="Segoe UI" w:hAnsi="Segoe UI" w:cs="Segoe UI"/>
          <w:snapToGrid w:val="0"/>
          <w:sz w:val="22"/>
          <w:szCs w:val="22"/>
        </w:rPr>
        <w:t xml:space="preserve">; </w:t>
      </w:r>
      <w:r w:rsidR="00816940" w:rsidRPr="00D42CF3">
        <w:rPr>
          <w:rFonts w:ascii="Segoe UI" w:hAnsi="Segoe UI" w:cs="Segoe UI"/>
          <w:snapToGrid w:val="0"/>
          <w:sz w:val="22"/>
          <w:szCs w:val="22"/>
        </w:rPr>
        <w:t>uvedeným</w:t>
      </w:r>
      <w:r w:rsidR="00816940" w:rsidRPr="00D42CF3">
        <w:rPr>
          <w:rFonts w:ascii="Segoe UI" w:hAnsi="Segoe UI" w:cs="Segoe UI"/>
          <w:sz w:val="22"/>
          <w:szCs w:val="22"/>
        </w:rPr>
        <w:t xml:space="preserve"> </w:t>
      </w:r>
      <w:r w:rsidRPr="00D42CF3">
        <w:rPr>
          <w:rFonts w:ascii="Segoe UI" w:hAnsi="Segoe UI" w:cs="Segoe UI"/>
          <w:sz w:val="22"/>
          <w:szCs w:val="22"/>
        </w:rPr>
        <w:t>nejsou dotčena práva/povinnosti Zhotovitele v případě nevhodného příkazu Objednatele nebo skryté překážky místa, kde má být Stavba provedena</w:t>
      </w:r>
      <w:r w:rsidRPr="00981CE7">
        <w:rPr>
          <w:rFonts w:ascii="Segoe UI" w:hAnsi="Segoe UI" w:cs="Segoe UI"/>
          <w:sz w:val="22"/>
          <w:szCs w:val="22"/>
        </w:rPr>
        <w:t>.</w:t>
      </w:r>
    </w:p>
    <w:p w:rsidR="005A2323" w:rsidRPr="004333DE" w:rsidRDefault="00BE2007"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Zhotovitel</w:t>
      </w:r>
      <w:r w:rsidR="005A2323" w:rsidRPr="00554D19">
        <w:rPr>
          <w:rFonts w:ascii="Segoe UI" w:hAnsi="Segoe UI" w:cs="Segoe UI"/>
          <w:sz w:val="22"/>
          <w:szCs w:val="22"/>
        </w:rPr>
        <w:t xml:space="preserve"> je povinen mít k dispozici a na žádost </w:t>
      </w:r>
      <w:r w:rsidRPr="00554D19">
        <w:rPr>
          <w:rFonts w:ascii="Segoe UI" w:hAnsi="Segoe UI" w:cs="Segoe UI"/>
          <w:sz w:val="22"/>
          <w:szCs w:val="22"/>
        </w:rPr>
        <w:t>Objednatel</w:t>
      </w:r>
      <w:r w:rsidR="005A2323" w:rsidRPr="00554D19">
        <w:rPr>
          <w:rFonts w:ascii="Segoe UI" w:hAnsi="Segoe UI" w:cs="Segoe UI"/>
          <w:sz w:val="22"/>
          <w:szCs w:val="22"/>
        </w:rPr>
        <w:t xml:space="preserve">e předložit popis technologických postupů a technických metod, kterých hodlá užít při zhotovování </w:t>
      </w:r>
      <w:r w:rsidR="00D51B30" w:rsidRPr="00554D19">
        <w:rPr>
          <w:rFonts w:ascii="Segoe UI" w:hAnsi="Segoe UI" w:cs="Segoe UI"/>
          <w:sz w:val="22"/>
          <w:szCs w:val="22"/>
        </w:rPr>
        <w:t>Stavby</w:t>
      </w:r>
      <w:r w:rsidR="005A2323" w:rsidRPr="00554D19">
        <w:rPr>
          <w:rFonts w:ascii="Segoe UI" w:hAnsi="Segoe UI" w:cs="Segoe UI"/>
          <w:sz w:val="22"/>
          <w:szCs w:val="22"/>
        </w:rPr>
        <w:t xml:space="preserve">, a to vždy před zahájením příslušných prací na </w:t>
      </w:r>
      <w:r w:rsidR="00C906B2">
        <w:rPr>
          <w:rFonts w:ascii="Segoe UI" w:hAnsi="Segoe UI" w:cs="Segoe UI"/>
          <w:sz w:val="22"/>
          <w:szCs w:val="22"/>
        </w:rPr>
        <w:t>S</w:t>
      </w:r>
      <w:r w:rsidR="005A2323" w:rsidRPr="00554D19">
        <w:rPr>
          <w:rFonts w:ascii="Segoe UI" w:hAnsi="Segoe UI" w:cs="Segoe UI"/>
          <w:sz w:val="22"/>
          <w:szCs w:val="22"/>
        </w:rPr>
        <w:t xml:space="preserve">tavbě dle Harmonogramu. Technologický postup musí být předložen v takové formě a podrobnostech, kterou si </w:t>
      </w:r>
      <w:r w:rsidRPr="00554D19">
        <w:rPr>
          <w:rFonts w:ascii="Segoe UI" w:hAnsi="Segoe UI" w:cs="Segoe UI"/>
          <w:sz w:val="22"/>
          <w:szCs w:val="22"/>
        </w:rPr>
        <w:t>Objednatel</w:t>
      </w:r>
      <w:r w:rsidR="00646CBA">
        <w:rPr>
          <w:rFonts w:ascii="Segoe UI" w:hAnsi="Segoe UI" w:cs="Segoe UI"/>
          <w:sz w:val="22"/>
          <w:szCs w:val="22"/>
        </w:rPr>
        <w:t xml:space="preserve"> </w:t>
      </w:r>
      <w:r w:rsidR="005A2323" w:rsidRPr="00554D19">
        <w:rPr>
          <w:rFonts w:ascii="Segoe UI" w:hAnsi="Segoe UI" w:cs="Segoe UI"/>
          <w:sz w:val="22"/>
          <w:szCs w:val="22"/>
        </w:rPr>
        <w:t xml:space="preserve">výslovně vyžádá, a to bez vlivu na změnu termínu a ceny prováděných </w:t>
      </w:r>
      <w:r w:rsidR="005A2323" w:rsidRPr="00DF0DE9">
        <w:rPr>
          <w:rFonts w:ascii="Segoe UI" w:hAnsi="Segoe UI" w:cs="Segoe UI"/>
          <w:sz w:val="22"/>
          <w:szCs w:val="22"/>
        </w:rPr>
        <w:t>příslušných prací.</w:t>
      </w:r>
    </w:p>
    <w:p w:rsidR="00FB6F41" w:rsidRPr="00554D19" w:rsidRDefault="00FB6F4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F0DE9">
        <w:rPr>
          <w:rFonts w:ascii="Segoe UI" w:hAnsi="Segoe UI" w:cs="Segoe UI"/>
          <w:sz w:val="22"/>
          <w:szCs w:val="22"/>
        </w:rPr>
        <w:t xml:space="preserve">V případě, že </w:t>
      </w:r>
      <w:r w:rsidR="000848F7" w:rsidRPr="00DF0DE9">
        <w:rPr>
          <w:rFonts w:ascii="Segoe UI" w:hAnsi="Segoe UI" w:cs="Segoe UI"/>
          <w:sz w:val="22"/>
          <w:szCs w:val="22"/>
        </w:rPr>
        <w:t xml:space="preserve">osoba odpovědná za organizaci ochrany zdraví při práci a požární ochranu na </w:t>
      </w:r>
      <w:r w:rsidR="001B5397" w:rsidRPr="00DF0DE9">
        <w:rPr>
          <w:rFonts w:ascii="Segoe UI" w:hAnsi="Segoe UI" w:cs="Segoe UI"/>
          <w:sz w:val="22"/>
          <w:szCs w:val="22"/>
        </w:rPr>
        <w:t>S</w:t>
      </w:r>
      <w:r w:rsidR="000848F7" w:rsidRPr="00DF0DE9">
        <w:rPr>
          <w:rFonts w:ascii="Segoe UI" w:hAnsi="Segoe UI" w:cs="Segoe UI"/>
          <w:sz w:val="22"/>
          <w:szCs w:val="22"/>
        </w:rPr>
        <w:t xml:space="preserve">taveništi </w:t>
      </w:r>
      <w:r w:rsidR="008D122F" w:rsidRPr="00DF0DE9">
        <w:rPr>
          <w:rFonts w:ascii="Segoe UI" w:hAnsi="Segoe UI" w:cs="Segoe UI"/>
          <w:sz w:val="22"/>
          <w:szCs w:val="22"/>
        </w:rPr>
        <w:t>uvedená v příloze č. 2 smlouvy</w:t>
      </w:r>
      <w:r w:rsidR="00DC1192" w:rsidRPr="00DF0DE9">
        <w:rPr>
          <w:rFonts w:ascii="Segoe UI" w:hAnsi="Segoe UI" w:cs="Segoe UI"/>
          <w:sz w:val="22"/>
          <w:szCs w:val="22"/>
        </w:rPr>
        <w:t xml:space="preserve"> (</w:t>
      </w:r>
      <w:r w:rsidR="004B540E" w:rsidRPr="00DF0DE9">
        <w:rPr>
          <w:rFonts w:ascii="Segoe UI" w:hAnsi="Segoe UI" w:cs="Segoe UI"/>
          <w:sz w:val="22"/>
          <w:szCs w:val="22"/>
        </w:rPr>
        <w:t>dále jen</w:t>
      </w:r>
      <w:r w:rsidR="004B540E" w:rsidRPr="00554D19">
        <w:rPr>
          <w:rFonts w:ascii="Segoe UI" w:hAnsi="Segoe UI" w:cs="Segoe UI"/>
          <w:sz w:val="22"/>
          <w:szCs w:val="22"/>
        </w:rPr>
        <w:t xml:space="preserve"> „</w:t>
      </w:r>
      <w:r w:rsidR="004B540E" w:rsidRPr="00554D19">
        <w:rPr>
          <w:rFonts w:ascii="Segoe UI" w:hAnsi="Segoe UI" w:cs="Segoe UI"/>
          <w:b/>
          <w:i/>
          <w:sz w:val="22"/>
          <w:szCs w:val="22"/>
        </w:rPr>
        <w:t xml:space="preserve">Koordinátor </w:t>
      </w:r>
      <w:r w:rsidR="002E59ED" w:rsidRPr="00554D19">
        <w:rPr>
          <w:rFonts w:ascii="Segoe UI" w:hAnsi="Segoe UI" w:cs="Segoe UI"/>
          <w:b/>
          <w:i/>
          <w:sz w:val="22"/>
          <w:szCs w:val="22"/>
        </w:rPr>
        <w:t>BOZP</w:t>
      </w:r>
      <w:r w:rsidR="004B540E" w:rsidRPr="00554D19">
        <w:rPr>
          <w:rFonts w:ascii="Segoe UI" w:hAnsi="Segoe UI" w:cs="Segoe UI"/>
          <w:sz w:val="22"/>
          <w:szCs w:val="22"/>
        </w:rPr>
        <w:t>“</w:t>
      </w:r>
      <w:r w:rsidR="002E59ED" w:rsidRPr="00554D19">
        <w:rPr>
          <w:rFonts w:ascii="Segoe UI" w:hAnsi="Segoe UI" w:cs="Segoe UI"/>
          <w:sz w:val="22"/>
          <w:szCs w:val="22"/>
        </w:rPr>
        <w:t xml:space="preserve">), </w:t>
      </w:r>
      <w:r w:rsidR="00BE2007" w:rsidRPr="00554D19">
        <w:rPr>
          <w:rFonts w:ascii="Segoe UI" w:hAnsi="Segoe UI" w:cs="Segoe UI"/>
          <w:sz w:val="22"/>
          <w:szCs w:val="22"/>
        </w:rPr>
        <w:t>Objednatel</w:t>
      </w:r>
      <w:r w:rsidRPr="00554D19">
        <w:rPr>
          <w:rFonts w:ascii="Segoe UI" w:hAnsi="Segoe UI" w:cs="Segoe UI"/>
          <w:sz w:val="22"/>
          <w:szCs w:val="22"/>
        </w:rPr>
        <w:t xml:space="preserve"> </w:t>
      </w:r>
      <w:r w:rsidRPr="00554D19">
        <w:rPr>
          <w:rFonts w:ascii="Segoe UI" w:hAnsi="Segoe UI" w:cs="Segoe UI"/>
          <w:sz w:val="22"/>
          <w:szCs w:val="22"/>
        </w:rPr>
        <w:lastRenderedPageBreak/>
        <w:t xml:space="preserve">nebo jiná k tomu oprávněná osoba (např. oblastní inspektorát práce) přeruší práce z důvodu porušení pravidel bezpečnosti a ochrany zdraví při práci, toto přerušení nebude mít vliv na </w:t>
      </w:r>
      <w:r w:rsidR="00D95B0A" w:rsidRPr="00554D19">
        <w:rPr>
          <w:rFonts w:ascii="Segoe UI" w:hAnsi="Segoe UI" w:cs="Segoe UI"/>
          <w:sz w:val="22"/>
          <w:szCs w:val="22"/>
        </w:rPr>
        <w:t xml:space="preserve">Finální </w:t>
      </w:r>
      <w:r w:rsidRPr="00554D19">
        <w:rPr>
          <w:rFonts w:ascii="Segoe UI" w:hAnsi="Segoe UI" w:cs="Segoe UI"/>
          <w:sz w:val="22"/>
          <w:szCs w:val="22"/>
        </w:rPr>
        <w:t xml:space="preserve">lhůtu. </w:t>
      </w:r>
    </w:p>
    <w:p w:rsidR="00666767" w:rsidRPr="00554D19" w:rsidRDefault="0066676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0" w:name="_Hlk504554363"/>
      <w:r w:rsidRPr="00554D19">
        <w:rPr>
          <w:rFonts w:ascii="Segoe UI" w:hAnsi="Segoe UI" w:cs="Segoe UI"/>
          <w:sz w:val="22"/>
          <w:szCs w:val="22"/>
        </w:rPr>
        <w:t xml:space="preserve">Lhůta plnění může být změněna pouze: </w:t>
      </w:r>
    </w:p>
    <w:p w:rsidR="00666767" w:rsidRPr="00554D19" w:rsidRDefault="00666767" w:rsidP="002F39B7">
      <w:pPr>
        <w:pStyle w:val="Zkladntextodsazen"/>
        <w:widowControl w:val="0"/>
        <w:numPr>
          <w:ilvl w:val="0"/>
          <w:numId w:val="71"/>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dohodou smluvních stran, pokud se Objednatel se Zhotovitelem za dále sjednaných podmínek dohodnou na provedení i jiných prací nebo </w:t>
      </w:r>
      <w:proofErr w:type="gramStart"/>
      <w:r w:rsidRPr="00554D19">
        <w:rPr>
          <w:rFonts w:ascii="Segoe UI" w:hAnsi="Segoe UI" w:cs="Segoe UI"/>
          <w:sz w:val="22"/>
          <w:szCs w:val="22"/>
        </w:rPr>
        <w:t>dodávek,</w:t>
      </w:r>
      <w:proofErr w:type="gramEnd"/>
      <w:r w:rsidRPr="00554D19">
        <w:rPr>
          <w:rFonts w:ascii="Segoe UI" w:hAnsi="Segoe UI" w:cs="Segoe UI"/>
          <w:sz w:val="22"/>
          <w:szCs w:val="22"/>
        </w:rPr>
        <w:t xml:space="preserve"> než těch, které byly obsahem Projektové dokumentace a soupisu prací, a/nebo na vyloučení některé práce nebo dodávky z předmětu plnění, a to vždy o dobu nezbytnou k jejich provedení a v souladu s platnými právními předpisy;</w:t>
      </w:r>
    </w:p>
    <w:p w:rsidR="00666767" w:rsidRPr="00554D19" w:rsidRDefault="00666767" w:rsidP="002F39B7">
      <w:pPr>
        <w:pStyle w:val="Zkladntextodsazen"/>
        <w:widowControl w:val="0"/>
        <w:numPr>
          <w:ilvl w:val="0"/>
          <w:numId w:val="71"/>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z důvodu </w:t>
      </w:r>
      <w:r w:rsidRPr="00554D19">
        <w:rPr>
          <w:rFonts w:ascii="Segoe UI" w:hAnsi="Segoe UI" w:cs="Segoe UI"/>
          <w:sz w:val="22"/>
          <w:szCs w:val="22"/>
          <w:u w:val="single"/>
        </w:rPr>
        <w:t>zvláště nepříznivých</w:t>
      </w:r>
      <w:r w:rsidRPr="00554D19">
        <w:rPr>
          <w:rFonts w:ascii="Segoe UI" w:hAnsi="Segoe UI" w:cs="Segoe UI"/>
          <w:sz w:val="22"/>
          <w:szCs w:val="22"/>
        </w:rPr>
        <w:t xml:space="preserve"> klimatických podmínek, které prokazatelně brání řádné realizaci díla</w:t>
      </w:r>
      <w:r w:rsidR="00B21ED6">
        <w:rPr>
          <w:rFonts w:ascii="Segoe UI" w:hAnsi="Segoe UI" w:cs="Segoe UI"/>
          <w:sz w:val="22"/>
          <w:szCs w:val="22"/>
        </w:rPr>
        <w:t>, nebo z důvodu prodlení s vydáním kolaudačního souhlasu, resp. rozhodnutí, zapříčiněné</w:t>
      </w:r>
      <w:r w:rsidR="00CB167D">
        <w:rPr>
          <w:rFonts w:ascii="Segoe UI" w:hAnsi="Segoe UI" w:cs="Segoe UI"/>
          <w:sz w:val="22"/>
          <w:szCs w:val="22"/>
        </w:rPr>
        <w:t>ho</w:t>
      </w:r>
      <w:r w:rsidR="00B21ED6">
        <w:rPr>
          <w:rFonts w:ascii="Segoe UI" w:hAnsi="Segoe UI" w:cs="Segoe UI"/>
          <w:sz w:val="22"/>
          <w:szCs w:val="22"/>
        </w:rPr>
        <w:t xml:space="preserve"> stavebním úřadem</w:t>
      </w:r>
      <w:r w:rsidR="007B74A0">
        <w:rPr>
          <w:rFonts w:ascii="Segoe UI" w:hAnsi="Segoe UI" w:cs="Segoe UI"/>
          <w:sz w:val="22"/>
          <w:szCs w:val="22"/>
        </w:rPr>
        <w:t xml:space="preserve">, a to ve smyslu odst. </w:t>
      </w:r>
      <w:r w:rsidR="007B74A0">
        <w:rPr>
          <w:rFonts w:ascii="Segoe UI" w:hAnsi="Segoe UI" w:cs="Segoe UI"/>
          <w:sz w:val="22"/>
          <w:szCs w:val="22"/>
        </w:rPr>
        <w:fldChar w:fldCharType="begin"/>
      </w:r>
      <w:r w:rsidR="007B74A0">
        <w:rPr>
          <w:rFonts w:ascii="Segoe UI" w:hAnsi="Segoe UI" w:cs="Segoe UI"/>
          <w:sz w:val="22"/>
          <w:szCs w:val="22"/>
        </w:rPr>
        <w:instrText xml:space="preserve"> REF _Ref3900952 \r \h </w:instrText>
      </w:r>
      <w:r w:rsidR="007B74A0">
        <w:rPr>
          <w:rFonts w:ascii="Segoe UI" w:hAnsi="Segoe UI" w:cs="Segoe UI"/>
          <w:sz w:val="22"/>
          <w:szCs w:val="22"/>
        </w:rPr>
      </w:r>
      <w:r w:rsidR="007B74A0">
        <w:rPr>
          <w:rFonts w:ascii="Segoe UI" w:hAnsi="Segoe UI" w:cs="Segoe UI"/>
          <w:sz w:val="22"/>
          <w:szCs w:val="22"/>
        </w:rPr>
        <w:fldChar w:fldCharType="separate"/>
      </w:r>
      <w:r w:rsidR="007B74A0">
        <w:rPr>
          <w:rFonts w:ascii="Segoe UI" w:hAnsi="Segoe UI" w:cs="Segoe UI"/>
          <w:sz w:val="22"/>
          <w:szCs w:val="22"/>
        </w:rPr>
        <w:t>III.2</w:t>
      </w:r>
      <w:r w:rsidR="007B74A0">
        <w:rPr>
          <w:rFonts w:ascii="Segoe UI" w:hAnsi="Segoe UI" w:cs="Segoe UI"/>
          <w:sz w:val="22"/>
          <w:szCs w:val="22"/>
        </w:rPr>
        <w:fldChar w:fldCharType="end"/>
      </w:r>
      <w:r w:rsidRPr="00554D19">
        <w:rPr>
          <w:rFonts w:ascii="Segoe UI" w:hAnsi="Segoe UI" w:cs="Segoe UI"/>
          <w:sz w:val="22"/>
          <w:szCs w:val="22"/>
        </w:rPr>
        <w:t>.</w:t>
      </w:r>
    </w:p>
    <w:p w:rsidR="00666767" w:rsidRPr="00554D19" w:rsidRDefault="0066676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1" w:name="_Ref3977825"/>
      <w:r w:rsidRPr="00554D19">
        <w:rPr>
          <w:rFonts w:ascii="Segoe UI" w:hAnsi="Segoe UI" w:cs="Segoe UI"/>
          <w:sz w:val="22"/>
          <w:szCs w:val="22"/>
        </w:rPr>
        <w:t>Způsob sjednání změny lhůty plnění</w:t>
      </w:r>
      <w:bookmarkEnd w:id="11"/>
    </w:p>
    <w:p w:rsidR="00666767" w:rsidRPr="00554D19" w:rsidRDefault="00666767" w:rsidP="002F39B7">
      <w:pPr>
        <w:pStyle w:val="Zkladntextodsazen"/>
        <w:widowControl w:val="0"/>
        <w:numPr>
          <w:ilvl w:val="0"/>
          <w:numId w:val="72"/>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Zhotovitel je povinen ve stavebním deníku průběžně evidovat veškeré skutečnosti, které by mohly vést ke změně lhůty plnění (počty pracovníků, časovou náročnost prováděných prací apod.)</w:t>
      </w:r>
      <w:r w:rsidR="00DF26A0" w:rsidRPr="00554D19">
        <w:rPr>
          <w:rFonts w:ascii="Segoe UI" w:hAnsi="Segoe UI" w:cs="Segoe UI"/>
          <w:sz w:val="22"/>
          <w:szCs w:val="22"/>
        </w:rPr>
        <w:t>.</w:t>
      </w:r>
      <w:r w:rsidRPr="00554D19">
        <w:rPr>
          <w:rFonts w:ascii="Segoe UI" w:hAnsi="Segoe UI" w:cs="Segoe UI"/>
          <w:sz w:val="22"/>
          <w:szCs w:val="22"/>
        </w:rPr>
        <w:t xml:space="preserve"> Zhotovitel je povinen </w:t>
      </w:r>
      <w:r w:rsidR="00DF26A0" w:rsidRPr="00554D19">
        <w:rPr>
          <w:rFonts w:ascii="Segoe UI" w:hAnsi="Segoe UI" w:cs="Segoe UI"/>
          <w:sz w:val="22"/>
          <w:szCs w:val="22"/>
        </w:rPr>
        <w:t xml:space="preserve">provést </w:t>
      </w:r>
      <w:r w:rsidRPr="00554D19">
        <w:rPr>
          <w:rFonts w:ascii="Segoe UI" w:hAnsi="Segoe UI" w:cs="Segoe UI"/>
          <w:sz w:val="22"/>
          <w:szCs w:val="22"/>
        </w:rPr>
        <w:t xml:space="preserve">výpočet změny lhůty plnění (tento výpočet je Zhotovitel povinen náležitě průkazně podložit) a předložit písemný požadavek na změnu lhůty plnění </w:t>
      </w:r>
      <w:r w:rsidRPr="008E277C">
        <w:rPr>
          <w:rFonts w:ascii="Segoe UI" w:hAnsi="Segoe UI" w:cs="Segoe UI"/>
          <w:sz w:val="22"/>
          <w:szCs w:val="22"/>
        </w:rPr>
        <w:t>Objednateli</w:t>
      </w:r>
      <w:r w:rsidRPr="00554D19">
        <w:rPr>
          <w:rFonts w:ascii="Segoe UI" w:hAnsi="Segoe UI" w:cs="Segoe UI"/>
          <w:sz w:val="22"/>
          <w:szCs w:val="22"/>
        </w:rPr>
        <w:t xml:space="preserve"> k</w:t>
      </w:r>
      <w:r w:rsidR="00CB2170">
        <w:rPr>
          <w:rFonts w:ascii="Segoe UI" w:hAnsi="Segoe UI" w:cs="Segoe UI"/>
          <w:sz w:val="22"/>
          <w:szCs w:val="22"/>
        </w:rPr>
        <w:t> </w:t>
      </w:r>
      <w:r w:rsidRPr="00554D19">
        <w:rPr>
          <w:rFonts w:ascii="Segoe UI" w:hAnsi="Segoe UI" w:cs="Segoe UI"/>
          <w:sz w:val="22"/>
          <w:szCs w:val="22"/>
        </w:rPr>
        <w:t>odsouhlasení</w:t>
      </w:r>
      <w:r w:rsidR="00CB2170">
        <w:rPr>
          <w:rFonts w:ascii="Segoe UI" w:hAnsi="Segoe UI" w:cs="Segoe UI"/>
          <w:sz w:val="22"/>
          <w:szCs w:val="22"/>
        </w:rPr>
        <w:t xml:space="preserve">, přičemž </w:t>
      </w:r>
      <w:r w:rsidR="00CB2170" w:rsidRPr="008E277C">
        <w:rPr>
          <w:rFonts w:ascii="Segoe UI" w:hAnsi="Segoe UI" w:cs="Segoe UI"/>
          <w:sz w:val="22"/>
          <w:szCs w:val="22"/>
        </w:rPr>
        <w:t>Objednatel</w:t>
      </w:r>
      <w:r w:rsidR="00175A61">
        <w:rPr>
          <w:rFonts w:ascii="Segoe UI" w:hAnsi="Segoe UI" w:cs="Segoe UI"/>
          <w:sz w:val="22"/>
          <w:szCs w:val="22"/>
        </w:rPr>
        <w:t xml:space="preserve"> se k takovému požadavku vyjádří do 3 dnů od jeho předložení</w:t>
      </w:r>
      <w:r w:rsidRPr="00554D19">
        <w:rPr>
          <w:rFonts w:ascii="Segoe UI" w:hAnsi="Segoe UI" w:cs="Segoe UI"/>
          <w:sz w:val="22"/>
          <w:szCs w:val="22"/>
        </w:rPr>
        <w:t>;</w:t>
      </w:r>
    </w:p>
    <w:p w:rsidR="00666767" w:rsidRPr="00554D19" w:rsidRDefault="00666767" w:rsidP="002F39B7">
      <w:pPr>
        <w:pStyle w:val="Zkladntextodsazen"/>
        <w:widowControl w:val="0"/>
        <w:numPr>
          <w:ilvl w:val="0"/>
          <w:numId w:val="72"/>
        </w:numPr>
        <w:tabs>
          <w:tab w:val="left" w:pos="851"/>
        </w:tabs>
        <w:spacing w:after="120" w:line="264" w:lineRule="auto"/>
        <w:ind w:left="851" w:hanging="425"/>
        <w:jc w:val="both"/>
        <w:rPr>
          <w:rFonts w:ascii="Segoe UI" w:hAnsi="Segoe UI" w:cs="Segoe UI"/>
          <w:b/>
          <w:sz w:val="22"/>
          <w:szCs w:val="22"/>
        </w:rPr>
      </w:pPr>
      <w:r w:rsidRPr="00554D19">
        <w:rPr>
          <w:rFonts w:ascii="Segoe UI" w:hAnsi="Segoe UI" w:cs="Segoe UI"/>
          <w:sz w:val="22"/>
          <w:szCs w:val="22"/>
        </w:rPr>
        <w:t>písemný požadavek Zhotovitele nezakládá právo Zhotovitele na jednostrannou změnu lhůty plnění. Jednání o změně lhůty plnění je možné pouze za podmínek daných touto smlouvou a podmínek vyplývajících ze ZZVZ.</w:t>
      </w:r>
    </w:p>
    <w:bookmarkEnd w:id="10"/>
    <w:p w:rsidR="00326701" w:rsidRPr="00554D19" w:rsidRDefault="00326701" w:rsidP="002F39B7">
      <w:pPr>
        <w:widowControl w:val="0"/>
        <w:spacing w:after="120" w:line="264" w:lineRule="auto"/>
        <w:rPr>
          <w:rFonts w:ascii="Segoe UI" w:hAnsi="Segoe UI" w:cs="Segoe UI"/>
          <w:snapToGrid w:val="0"/>
          <w:sz w:val="22"/>
          <w:szCs w:val="22"/>
        </w:rPr>
      </w:pPr>
    </w:p>
    <w:p w:rsidR="00C26D33" w:rsidRPr="00554D19" w:rsidRDefault="00C26D33"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Místo plnění</w:t>
      </w:r>
    </w:p>
    <w:p w:rsidR="00965159" w:rsidRPr="00554D19" w:rsidRDefault="00C26D33" w:rsidP="002D68CF">
      <w:pPr>
        <w:widowControl w:val="0"/>
        <w:tabs>
          <w:tab w:val="left" w:pos="0"/>
        </w:tabs>
        <w:spacing w:after="120" w:line="264" w:lineRule="auto"/>
        <w:jc w:val="both"/>
        <w:rPr>
          <w:rFonts w:ascii="Segoe UI" w:hAnsi="Segoe UI" w:cs="Segoe UI"/>
          <w:sz w:val="22"/>
          <w:szCs w:val="22"/>
        </w:rPr>
      </w:pPr>
      <w:r w:rsidRPr="00554D19">
        <w:rPr>
          <w:rFonts w:ascii="Segoe UI" w:hAnsi="Segoe UI" w:cs="Segoe UI"/>
          <w:sz w:val="22"/>
          <w:szCs w:val="22"/>
        </w:rPr>
        <w:t xml:space="preserve">Místem realizace </w:t>
      </w:r>
      <w:r w:rsidR="00D51B30" w:rsidRPr="00554D19">
        <w:rPr>
          <w:rFonts w:ascii="Segoe UI" w:hAnsi="Segoe UI" w:cs="Segoe UI"/>
          <w:sz w:val="22"/>
          <w:szCs w:val="22"/>
        </w:rPr>
        <w:t>Stavby</w:t>
      </w:r>
      <w:r w:rsidRPr="00554D19">
        <w:rPr>
          <w:rFonts w:ascii="Segoe UI" w:hAnsi="Segoe UI" w:cs="Segoe UI"/>
          <w:sz w:val="22"/>
          <w:szCs w:val="22"/>
        </w:rPr>
        <w:t xml:space="preserve"> je </w:t>
      </w:r>
      <w:r w:rsidR="00A95977">
        <w:rPr>
          <w:rFonts w:ascii="Segoe UI" w:hAnsi="Segoe UI" w:cs="Segoe UI"/>
          <w:sz w:val="22"/>
          <w:szCs w:val="22"/>
        </w:rPr>
        <w:t>Ostrava</w:t>
      </w:r>
      <w:r w:rsidR="00965159" w:rsidRPr="00554D19">
        <w:rPr>
          <w:rFonts w:ascii="Segoe UI" w:hAnsi="Segoe UI" w:cs="Segoe UI"/>
          <w:sz w:val="22"/>
          <w:szCs w:val="22"/>
        </w:rPr>
        <w:t>,</w:t>
      </w:r>
      <w:r w:rsidR="00D05AD4" w:rsidRPr="00554D19">
        <w:rPr>
          <w:rFonts w:ascii="Segoe UI" w:hAnsi="Segoe UI" w:cs="Segoe UI"/>
          <w:sz w:val="22"/>
          <w:szCs w:val="22"/>
        </w:rPr>
        <w:t xml:space="preserve"> </w:t>
      </w:r>
      <w:r w:rsidR="001519BA">
        <w:rPr>
          <w:rFonts w:ascii="Segoe UI" w:hAnsi="Segoe UI" w:cs="Segoe UI"/>
          <w:sz w:val="22"/>
          <w:szCs w:val="22"/>
        </w:rPr>
        <w:t>a to pozemky v katastrálním území Moravská Ostrava v prostoru za Divadlem Antonína Dvořáka v sousedství areálu Čern</w:t>
      </w:r>
      <w:r w:rsidR="00CE5F1D">
        <w:rPr>
          <w:rFonts w:ascii="Segoe UI" w:hAnsi="Segoe UI" w:cs="Segoe UI"/>
          <w:sz w:val="22"/>
          <w:szCs w:val="22"/>
        </w:rPr>
        <w:t>é</w:t>
      </w:r>
      <w:r w:rsidR="001519BA">
        <w:rPr>
          <w:rFonts w:ascii="Segoe UI" w:hAnsi="Segoe UI" w:cs="Segoe UI"/>
          <w:sz w:val="22"/>
          <w:szCs w:val="22"/>
        </w:rPr>
        <w:t xml:space="preserve"> louky u Havlíčkova nábřeží</w:t>
      </w:r>
      <w:r w:rsidR="009E5307" w:rsidRPr="00554D19">
        <w:rPr>
          <w:rFonts w:ascii="Segoe UI" w:hAnsi="Segoe UI" w:cs="Segoe UI"/>
          <w:sz w:val="22"/>
          <w:szCs w:val="22"/>
        </w:rPr>
        <w:t xml:space="preserve">. </w:t>
      </w:r>
      <w:r w:rsidR="00965159" w:rsidRPr="00554D19">
        <w:rPr>
          <w:rFonts w:ascii="Segoe UI" w:hAnsi="Segoe UI" w:cs="Segoe UI"/>
          <w:sz w:val="22"/>
          <w:szCs w:val="22"/>
        </w:rPr>
        <w:t xml:space="preserve">Podrobné vymezení místa realizace </w:t>
      </w:r>
      <w:r w:rsidR="00D51B30" w:rsidRPr="00554D19">
        <w:rPr>
          <w:rFonts w:ascii="Segoe UI" w:hAnsi="Segoe UI" w:cs="Segoe UI"/>
          <w:sz w:val="22"/>
          <w:szCs w:val="22"/>
        </w:rPr>
        <w:t>Stavby</w:t>
      </w:r>
      <w:r w:rsidR="00965159" w:rsidRPr="00554D19">
        <w:rPr>
          <w:rFonts w:ascii="Segoe UI" w:hAnsi="Segoe UI" w:cs="Segoe UI"/>
          <w:sz w:val="22"/>
          <w:szCs w:val="22"/>
        </w:rPr>
        <w:t xml:space="preserve"> je obsaženo v </w:t>
      </w:r>
      <w:r w:rsidR="00A80BE2" w:rsidRPr="00554D19">
        <w:rPr>
          <w:rFonts w:ascii="Segoe UI" w:hAnsi="Segoe UI" w:cs="Segoe UI"/>
          <w:sz w:val="22"/>
          <w:szCs w:val="22"/>
        </w:rPr>
        <w:t>P</w:t>
      </w:r>
      <w:r w:rsidR="00965159" w:rsidRPr="00554D19">
        <w:rPr>
          <w:rFonts w:ascii="Segoe UI" w:hAnsi="Segoe UI" w:cs="Segoe UI"/>
          <w:sz w:val="22"/>
          <w:szCs w:val="22"/>
        </w:rPr>
        <w:t>rojektové dokumentaci.</w:t>
      </w:r>
    </w:p>
    <w:p w:rsidR="00326701" w:rsidRPr="00554D19" w:rsidRDefault="00326701" w:rsidP="002F39B7">
      <w:pPr>
        <w:pStyle w:val="Zkladntextodsazen"/>
        <w:widowControl w:val="0"/>
        <w:spacing w:after="120" w:line="264" w:lineRule="auto"/>
        <w:ind w:left="426" w:firstLine="0"/>
        <w:jc w:val="both"/>
        <w:rPr>
          <w:rFonts w:ascii="Segoe UI" w:hAnsi="Segoe UI" w:cs="Segoe UI"/>
          <w:sz w:val="22"/>
          <w:szCs w:val="22"/>
        </w:rPr>
      </w:pPr>
    </w:p>
    <w:p w:rsidR="007575D2" w:rsidRPr="00554D19" w:rsidRDefault="00FB6F4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Cena </w:t>
      </w:r>
      <w:r w:rsidR="00965159" w:rsidRPr="00554D19">
        <w:rPr>
          <w:rFonts w:ascii="Segoe UI" w:hAnsi="Segoe UI" w:cs="Segoe UI"/>
          <w:b/>
          <w:sz w:val="22"/>
          <w:szCs w:val="22"/>
        </w:rPr>
        <w:t xml:space="preserve">za splnění předmětu smlouvy </w:t>
      </w:r>
    </w:p>
    <w:p w:rsidR="00871FCB" w:rsidRPr="00554D19" w:rsidRDefault="00FB6F4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2" w:name="_Ref7094943"/>
      <w:r w:rsidRPr="00554D19">
        <w:rPr>
          <w:rFonts w:ascii="Segoe UI" w:hAnsi="Segoe UI" w:cs="Segoe UI"/>
          <w:b/>
          <w:sz w:val="22"/>
          <w:szCs w:val="22"/>
          <w:u w:val="single"/>
        </w:rPr>
        <w:t>Ce</w:t>
      </w:r>
      <w:r w:rsidR="00326701" w:rsidRPr="00554D19">
        <w:rPr>
          <w:rFonts w:ascii="Segoe UI" w:hAnsi="Segoe UI" w:cs="Segoe UI"/>
          <w:b/>
          <w:sz w:val="22"/>
          <w:szCs w:val="22"/>
          <w:u w:val="single"/>
        </w:rPr>
        <w:t>lková</w:t>
      </w:r>
      <w:r w:rsidRPr="00554D19">
        <w:rPr>
          <w:rFonts w:ascii="Segoe UI" w:hAnsi="Segoe UI" w:cs="Segoe UI"/>
          <w:b/>
          <w:sz w:val="22"/>
          <w:szCs w:val="22"/>
          <w:u w:val="single"/>
        </w:rPr>
        <w:t xml:space="preserve"> </w:t>
      </w:r>
      <w:r w:rsidR="00326701" w:rsidRPr="00554D19">
        <w:rPr>
          <w:rFonts w:ascii="Segoe UI" w:hAnsi="Segoe UI" w:cs="Segoe UI"/>
          <w:b/>
          <w:sz w:val="22"/>
          <w:szCs w:val="22"/>
          <w:u w:val="single"/>
        </w:rPr>
        <w:t>cena za splnění celého předmětu smlouvy</w:t>
      </w:r>
      <w:r w:rsidR="002D33A8" w:rsidRPr="00554D19">
        <w:rPr>
          <w:rFonts w:ascii="Segoe UI" w:hAnsi="Segoe UI" w:cs="Segoe UI"/>
          <w:sz w:val="22"/>
          <w:szCs w:val="22"/>
        </w:rPr>
        <w:t xml:space="preserve"> </w:t>
      </w:r>
      <w:r w:rsidR="00326701" w:rsidRPr="00554D19">
        <w:rPr>
          <w:rFonts w:ascii="Segoe UI" w:hAnsi="Segoe UI" w:cs="Segoe UI"/>
          <w:sz w:val="22"/>
          <w:szCs w:val="22"/>
        </w:rPr>
        <w:t>se sjednává</w:t>
      </w:r>
      <w:r w:rsidR="00871FCB" w:rsidRPr="00554D19">
        <w:rPr>
          <w:rFonts w:ascii="Segoe UI" w:hAnsi="Segoe UI" w:cs="Segoe UI"/>
          <w:sz w:val="22"/>
          <w:szCs w:val="22"/>
        </w:rPr>
        <w:t xml:space="preserve"> takto:</w:t>
      </w:r>
      <w:bookmarkEnd w:id="12"/>
      <w:r w:rsidR="00326701" w:rsidRPr="00554D19">
        <w:rPr>
          <w:rFonts w:ascii="Segoe UI" w:hAnsi="Segoe UI" w:cs="Segoe UI"/>
          <w:sz w:val="22"/>
          <w:szCs w:val="22"/>
        </w:rPr>
        <w:t xml:space="preserve"> </w:t>
      </w:r>
    </w:p>
    <w:p w:rsidR="00326701" w:rsidRDefault="00871FCB" w:rsidP="002F39B7">
      <w:pPr>
        <w:widowControl w:val="0"/>
        <w:spacing w:after="120" w:line="264" w:lineRule="auto"/>
        <w:ind w:left="567"/>
        <w:jc w:val="both"/>
        <w:rPr>
          <w:rFonts w:ascii="Segoe UI" w:hAnsi="Segoe UI" w:cs="Segoe UI"/>
          <w:sz w:val="22"/>
          <w:szCs w:val="22"/>
        </w:rPr>
      </w:pPr>
      <w:r w:rsidRPr="00554D19">
        <w:rPr>
          <w:rFonts w:ascii="Segoe UI" w:hAnsi="Segoe UI" w:cs="Segoe UI"/>
          <w:sz w:val="22"/>
          <w:szCs w:val="22"/>
        </w:rPr>
        <w:t xml:space="preserve">cena celkem </w:t>
      </w:r>
      <w:r w:rsidR="00326701" w:rsidRPr="00554D19">
        <w:rPr>
          <w:rFonts w:ascii="Segoe UI" w:hAnsi="Segoe UI" w:cs="Segoe UI"/>
          <w:sz w:val="22"/>
          <w:szCs w:val="22"/>
        </w:rPr>
        <w:t xml:space="preserve">………………………… Kč </w:t>
      </w:r>
      <w:r w:rsidR="00326701" w:rsidRPr="00554D19">
        <w:rPr>
          <w:rFonts w:ascii="Segoe UI" w:hAnsi="Segoe UI" w:cs="Segoe UI"/>
          <w:b/>
          <w:sz w:val="22"/>
          <w:szCs w:val="22"/>
        </w:rPr>
        <w:t>bez DPH</w:t>
      </w:r>
    </w:p>
    <w:p w:rsidR="00626CCF" w:rsidRDefault="00626CCF" w:rsidP="002F39B7">
      <w:pPr>
        <w:widowControl w:val="0"/>
        <w:spacing w:after="120" w:line="264" w:lineRule="auto"/>
        <w:ind w:left="567"/>
        <w:jc w:val="both"/>
        <w:rPr>
          <w:rFonts w:ascii="Segoe UI" w:hAnsi="Segoe UI" w:cs="Segoe UI"/>
          <w:sz w:val="22"/>
          <w:szCs w:val="22"/>
        </w:rPr>
      </w:pPr>
      <w:r>
        <w:rPr>
          <w:rFonts w:ascii="Segoe UI" w:hAnsi="Segoe UI" w:cs="Segoe UI"/>
          <w:sz w:val="22"/>
          <w:szCs w:val="22"/>
        </w:rPr>
        <w:t xml:space="preserve">sazba DPH </w:t>
      </w:r>
      <w:r w:rsidRPr="00554D19">
        <w:rPr>
          <w:rFonts w:ascii="Segoe UI" w:hAnsi="Segoe UI" w:cs="Segoe UI"/>
          <w:sz w:val="22"/>
          <w:szCs w:val="22"/>
        </w:rPr>
        <w:t>…………………………</w:t>
      </w:r>
    </w:p>
    <w:p w:rsidR="00626CCF" w:rsidRDefault="00626CCF" w:rsidP="002F39B7">
      <w:pPr>
        <w:widowControl w:val="0"/>
        <w:spacing w:after="120" w:line="264" w:lineRule="auto"/>
        <w:ind w:left="567"/>
        <w:jc w:val="both"/>
        <w:rPr>
          <w:rFonts w:ascii="Segoe UI" w:hAnsi="Segoe UI" w:cs="Segoe UI"/>
          <w:b/>
          <w:sz w:val="22"/>
          <w:szCs w:val="22"/>
        </w:rPr>
      </w:pPr>
      <w:r w:rsidRPr="00554D19">
        <w:rPr>
          <w:rFonts w:ascii="Segoe UI" w:hAnsi="Segoe UI" w:cs="Segoe UI"/>
          <w:sz w:val="22"/>
          <w:szCs w:val="22"/>
        </w:rPr>
        <w:t xml:space="preserve">cena celkem ………………………… Kč </w:t>
      </w:r>
      <w:r>
        <w:rPr>
          <w:rFonts w:ascii="Segoe UI" w:hAnsi="Segoe UI" w:cs="Segoe UI"/>
          <w:b/>
          <w:sz w:val="22"/>
          <w:szCs w:val="22"/>
        </w:rPr>
        <w:t>včetně</w:t>
      </w:r>
      <w:r w:rsidRPr="00554D19">
        <w:rPr>
          <w:rFonts w:ascii="Segoe UI" w:hAnsi="Segoe UI" w:cs="Segoe UI"/>
          <w:b/>
          <w:sz w:val="22"/>
          <w:szCs w:val="22"/>
        </w:rPr>
        <w:t xml:space="preserve"> DPH</w:t>
      </w:r>
    </w:p>
    <w:p w:rsidR="00E51C63" w:rsidRDefault="00AE2E2F" w:rsidP="002F39B7">
      <w:pPr>
        <w:widowControl w:val="0"/>
        <w:tabs>
          <w:tab w:val="left" w:pos="2835"/>
        </w:tabs>
        <w:spacing w:after="120" w:line="264" w:lineRule="auto"/>
        <w:ind w:left="2835" w:hanging="2268"/>
        <w:jc w:val="both"/>
        <w:rPr>
          <w:rFonts w:ascii="Segoe UI" w:hAnsi="Segoe UI" w:cs="Segoe UI"/>
          <w:b/>
          <w:i/>
          <w:color w:val="FF0000"/>
          <w:sz w:val="22"/>
          <w:szCs w:val="22"/>
        </w:rPr>
      </w:pPr>
      <w:r w:rsidRPr="00554D19">
        <w:rPr>
          <w:rFonts w:ascii="Segoe UI" w:hAnsi="Segoe UI" w:cs="Segoe UI"/>
          <w:b/>
          <w:i/>
          <w:color w:val="FF0000"/>
          <w:sz w:val="22"/>
          <w:szCs w:val="22"/>
        </w:rPr>
        <w:t xml:space="preserve">POKYN PRO </w:t>
      </w:r>
      <w:r w:rsidR="00E51C63" w:rsidRPr="00554D19">
        <w:rPr>
          <w:rFonts w:ascii="Segoe UI" w:hAnsi="Segoe UI" w:cs="Segoe UI"/>
          <w:b/>
          <w:i/>
          <w:color w:val="FF0000"/>
          <w:sz w:val="22"/>
          <w:szCs w:val="22"/>
        </w:rPr>
        <w:t>ÚČASTNÍKA</w:t>
      </w:r>
      <w:r w:rsidR="00326701" w:rsidRPr="00554D19">
        <w:rPr>
          <w:rFonts w:ascii="Segoe UI" w:hAnsi="Segoe UI" w:cs="Segoe UI"/>
          <w:b/>
          <w:i/>
          <w:color w:val="FF0000"/>
          <w:sz w:val="22"/>
          <w:szCs w:val="22"/>
        </w:rPr>
        <w:t>:</w:t>
      </w:r>
      <w:r w:rsidR="00326701" w:rsidRPr="00554D19">
        <w:rPr>
          <w:rFonts w:ascii="Segoe UI" w:hAnsi="Segoe UI" w:cs="Segoe UI"/>
          <w:b/>
          <w:i/>
          <w:color w:val="FF0000"/>
          <w:sz w:val="22"/>
          <w:szCs w:val="22"/>
        </w:rPr>
        <w:tab/>
      </w:r>
      <w:r w:rsidR="00326701" w:rsidRPr="00554D19">
        <w:rPr>
          <w:rFonts w:ascii="Segoe UI" w:hAnsi="Segoe UI" w:cs="Segoe UI"/>
          <w:i/>
          <w:color w:val="FF0000"/>
          <w:sz w:val="22"/>
          <w:szCs w:val="22"/>
        </w:rPr>
        <w:t xml:space="preserve">Při zpracování </w:t>
      </w:r>
      <w:r w:rsidR="004A7C27" w:rsidRPr="00554D19">
        <w:rPr>
          <w:rFonts w:ascii="Segoe UI" w:hAnsi="Segoe UI" w:cs="Segoe UI"/>
          <w:i/>
          <w:color w:val="FF0000"/>
          <w:sz w:val="22"/>
          <w:szCs w:val="22"/>
        </w:rPr>
        <w:t>návrhu smlouvy</w:t>
      </w:r>
      <w:r w:rsidR="00326701" w:rsidRPr="00554D19">
        <w:rPr>
          <w:rFonts w:ascii="Segoe UI" w:hAnsi="Segoe UI" w:cs="Segoe UI"/>
          <w:i/>
          <w:color w:val="FF0000"/>
          <w:sz w:val="22"/>
          <w:szCs w:val="22"/>
        </w:rPr>
        <w:t xml:space="preserve"> doplní </w:t>
      </w:r>
      <w:r w:rsidR="00E51C63" w:rsidRPr="00554D19">
        <w:rPr>
          <w:rFonts w:ascii="Segoe UI" w:hAnsi="Segoe UI" w:cs="Segoe UI"/>
          <w:i/>
          <w:color w:val="FF0000"/>
          <w:sz w:val="22"/>
          <w:szCs w:val="22"/>
        </w:rPr>
        <w:t>účastník</w:t>
      </w:r>
      <w:r w:rsidR="00326701" w:rsidRPr="00554D19">
        <w:rPr>
          <w:rFonts w:ascii="Segoe UI" w:hAnsi="Segoe UI" w:cs="Segoe UI"/>
          <w:i/>
          <w:color w:val="FF0000"/>
          <w:sz w:val="22"/>
          <w:szCs w:val="22"/>
        </w:rPr>
        <w:t xml:space="preserve"> požadované údaje o</w:t>
      </w:r>
      <w:r w:rsidR="002E59ED" w:rsidRPr="00554D19">
        <w:rPr>
          <w:rFonts w:ascii="Segoe UI" w:hAnsi="Segoe UI" w:cs="Segoe UI"/>
          <w:i/>
          <w:color w:val="FF0000"/>
          <w:sz w:val="22"/>
          <w:szCs w:val="22"/>
        </w:rPr>
        <w:t> </w:t>
      </w:r>
      <w:r w:rsidR="00326701" w:rsidRPr="00554D19">
        <w:rPr>
          <w:rFonts w:ascii="Segoe UI" w:hAnsi="Segoe UI" w:cs="Segoe UI"/>
          <w:i/>
          <w:color w:val="FF0000"/>
          <w:sz w:val="22"/>
          <w:szCs w:val="22"/>
        </w:rPr>
        <w:t>ceně za splnění předmětu smlouvy</w:t>
      </w:r>
      <w:r w:rsidR="00227CE8" w:rsidRPr="00554D19">
        <w:rPr>
          <w:rFonts w:ascii="Segoe UI" w:hAnsi="Segoe UI" w:cs="Segoe UI"/>
          <w:i/>
          <w:color w:val="FF0000"/>
          <w:sz w:val="22"/>
          <w:szCs w:val="22"/>
        </w:rPr>
        <w:t xml:space="preserve"> </w:t>
      </w:r>
      <w:r w:rsidR="00326293" w:rsidRPr="00554D19">
        <w:rPr>
          <w:rFonts w:ascii="Segoe UI" w:hAnsi="Segoe UI" w:cs="Segoe UI"/>
          <w:i/>
          <w:color w:val="FF0000"/>
          <w:sz w:val="22"/>
          <w:szCs w:val="22"/>
        </w:rPr>
        <w:t>(zaokrouhlen</w:t>
      </w:r>
      <w:r w:rsidR="00F141F8" w:rsidRPr="00554D19">
        <w:rPr>
          <w:rFonts w:ascii="Segoe UI" w:hAnsi="Segoe UI" w:cs="Segoe UI"/>
          <w:i/>
          <w:color w:val="FF0000"/>
          <w:sz w:val="22"/>
          <w:szCs w:val="22"/>
        </w:rPr>
        <w:t>é</w:t>
      </w:r>
      <w:r w:rsidR="00326293" w:rsidRPr="00554D19">
        <w:rPr>
          <w:rFonts w:ascii="Segoe UI" w:hAnsi="Segoe UI" w:cs="Segoe UI"/>
          <w:i/>
          <w:color w:val="FF0000"/>
          <w:sz w:val="22"/>
          <w:szCs w:val="22"/>
        </w:rPr>
        <w:t xml:space="preserve"> na 2 desetinná místa) </w:t>
      </w:r>
      <w:r w:rsidR="00227CE8" w:rsidRPr="00554D19">
        <w:rPr>
          <w:rFonts w:ascii="Segoe UI" w:hAnsi="Segoe UI" w:cs="Segoe UI"/>
          <w:i/>
          <w:color w:val="FF0000"/>
          <w:sz w:val="22"/>
          <w:szCs w:val="22"/>
        </w:rPr>
        <w:t>– toto bude cena, která bude předmětem hodnocení dle zadávací dokumentace</w:t>
      </w:r>
      <w:r w:rsidR="00326701" w:rsidRPr="00554D19">
        <w:rPr>
          <w:rFonts w:ascii="Segoe UI" w:hAnsi="Segoe UI" w:cs="Segoe UI"/>
          <w:i/>
          <w:color w:val="FF0000"/>
          <w:sz w:val="22"/>
          <w:szCs w:val="22"/>
        </w:rPr>
        <w:t>.</w:t>
      </w:r>
      <w:r w:rsidR="00335791">
        <w:rPr>
          <w:rFonts w:ascii="Segoe UI" w:hAnsi="Segoe UI" w:cs="Segoe UI"/>
          <w:i/>
          <w:color w:val="FF0000"/>
          <w:sz w:val="22"/>
          <w:szCs w:val="22"/>
        </w:rPr>
        <w:t xml:space="preserve"> </w:t>
      </w:r>
      <w:r w:rsidR="00335791" w:rsidRPr="00A052B5">
        <w:rPr>
          <w:rFonts w:ascii="Segoe UI" w:hAnsi="Segoe UI" w:cs="Segoe UI"/>
          <w:b/>
          <w:i/>
          <w:color w:val="FF0000"/>
          <w:sz w:val="22"/>
          <w:szCs w:val="22"/>
        </w:rPr>
        <w:t>Ce</w:t>
      </w:r>
      <w:r w:rsidR="00B47BBC">
        <w:rPr>
          <w:rFonts w:ascii="Segoe UI" w:hAnsi="Segoe UI" w:cs="Segoe UI"/>
          <w:b/>
          <w:i/>
          <w:color w:val="FF0000"/>
          <w:sz w:val="22"/>
          <w:szCs w:val="22"/>
        </w:rPr>
        <w:t xml:space="preserve">lková cena </w:t>
      </w:r>
      <w:r w:rsidR="00996A34">
        <w:rPr>
          <w:rFonts w:ascii="Segoe UI" w:hAnsi="Segoe UI" w:cs="Segoe UI"/>
          <w:b/>
          <w:i/>
          <w:color w:val="FF0000"/>
          <w:sz w:val="22"/>
          <w:szCs w:val="22"/>
        </w:rPr>
        <w:t xml:space="preserve">za splnění celého předmětu smlouvy </w:t>
      </w:r>
      <w:r w:rsidR="00335791" w:rsidRPr="00A052B5">
        <w:rPr>
          <w:rFonts w:ascii="Segoe UI" w:hAnsi="Segoe UI" w:cs="Segoe UI"/>
          <w:b/>
          <w:i/>
          <w:color w:val="FF0000"/>
          <w:sz w:val="22"/>
          <w:szCs w:val="22"/>
        </w:rPr>
        <w:t xml:space="preserve">se člení na cenu za </w:t>
      </w:r>
      <w:r w:rsidR="00335791" w:rsidRPr="00A052B5">
        <w:rPr>
          <w:rFonts w:ascii="Segoe UI" w:hAnsi="Segoe UI" w:cs="Segoe UI"/>
          <w:b/>
          <w:i/>
          <w:color w:val="FF0000"/>
          <w:sz w:val="22"/>
          <w:szCs w:val="22"/>
        </w:rPr>
        <w:lastRenderedPageBreak/>
        <w:t>zhotovení Univerzitního zázemí sportu a behaviorálního zdraví (bez části podzemní garáže), cenu za zhotovení Univerzitního zázemí sportu a behaviorálního zdraví (pouze část podzemní garáže) a cenu za zhotovení Nové budovy fakulty umění</w:t>
      </w:r>
      <w:r w:rsidR="005951E0">
        <w:rPr>
          <w:rFonts w:ascii="Segoe UI" w:hAnsi="Segoe UI" w:cs="Segoe UI"/>
          <w:b/>
          <w:i/>
          <w:color w:val="FF0000"/>
          <w:sz w:val="22"/>
          <w:szCs w:val="22"/>
        </w:rPr>
        <w:t xml:space="preserve"> dle odst. </w:t>
      </w:r>
      <w:r w:rsidR="005951E0">
        <w:rPr>
          <w:rFonts w:ascii="Segoe UI" w:hAnsi="Segoe UI" w:cs="Segoe UI"/>
          <w:b/>
          <w:i/>
          <w:color w:val="FF0000"/>
          <w:sz w:val="22"/>
          <w:szCs w:val="22"/>
        </w:rPr>
        <w:fldChar w:fldCharType="begin"/>
      </w:r>
      <w:r w:rsidR="005951E0">
        <w:rPr>
          <w:rFonts w:ascii="Segoe UI" w:hAnsi="Segoe UI" w:cs="Segoe UI"/>
          <w:b/>
          <w:i/>
          <w:color w:val="FF0000"/>
          <w:sz w:val="22"/>
          <w:szCs w:val="22"/>
        </w:rPr>
        <w:instrText xml:space="preserve"> REF _Ref7101710 \r \h </w:instrText>
      </w:r>
      <w:r w:rsidR="005951E0">
        <w:rPr>
          <w:rFonts w:ascii="Segoe UI" w:hAnsi="Segoe UI" w:cs="Segoe UI"/>
          <w:b/>
          <w:i/>
          <w:color w:val="FF0000"/>
          <w:sz w:val="22"/>
          <w:szCs w:val="22"/>
        </w:rPr>
      </w:r>
      <w:r w:rsidR="005951E0">
        <w:rPr>
          <w:rFonts w:ascii="Segoe UI" w:hAnsi="Segoe UI" w:cs="Segoe UI"/>
          <w:b/>
          <w:i/>
          <w:color w:val="FF0000"/>
          <w:sz w:val="22"/>
          <w:szCs w:val="22"/>
        </w:rPr>
        <w:fldChar w:fldCharType="separate"/>
      </w:r>
      <w:r w:rsidR="005951E0">
        <w:rPr>
          <w:rFonts w:ascii="Segoe UI" w:hAnsi="Segoe UI" w:cs="Segoe UI"/>
          <w:b/>
          <w:i/>
          <w:color w:val="FF0000"/>
          <w:sz w:val="22"/>
          <w:szCs w:val="22"/>
        </w:rPr>
        <w:t>V.2</w:t>
      </w:r>
      <w:r w:rsidR="005951E0">
        <w:rPr>
          <w:rFonts w:ascii="Segoe UI" w:hAnsi="Segoe UI" w:cs="Segoe UI"/>
          <w:b/>
          <w:i/>
          <w:color w:val="FF0000"/>
          <w:sz w:val="22"/>
          <w:szCs w:val="22"/>
        </w:rPr>
        <w:fldChar w:fldCharType="end"/>
      </w:r>
      <w:r w:rsidR="005951E0">
        <w:rPr>
          <w:rFonts w:ascii="Segoe UI" w:hAnsi="Segoe UI" w:cs="Segoe UI"/>
          <w:b/>
          <w:i/>
          <w:color w:val="FF0000"/>
          <w:sz w:val="22"/>
          <w:szCs w:val="22"/>
        </w:rPr>
        <w:t>.</w:t>
      </w:r>
    </w:p>
    <w:p w:rsidR="00B47BBC" w:rsidRDefault="00B47BBC" w:rsidP="00B47BBC">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3" w:name="_Ref7101710"/>
      <w:r w:rsidRPr="00A052B5">
        <w:rPr>
          <w:rFonts w:ascii="Segoe UI" w:hAnsi="Segoe UI" w:cs="Segoe UI"/>
          <w:b/>
          <w:sz w:val="22"/>
          <w:szCs w:val="22"/>
          <w:u w:val="single"/>
        </w:rPr>
        <w:t>Cena za zhotovení jednotlivých objektů v rámci celkové ceny za splnění celého předmětu smlouvy</w:t>
      </w:r>
      <w:r w:rsidRPr="00A052B5">
        <w:rPr>
          <w:rFonts w:ascii="Segoe UI" w:hAnsi="Segoe UI" w:cs="Segoe UI"/>
          <w:sz w:val="22"/>
          <w:szCs w:val="22"/>
        </w:rPr>
        <w:t xml:space="preserve"> se sjednává takto:</w:t>
      </w:r>
      <w:bookmarkEnd w:id="13"/>
    </w:p>
    <w:p w:rsidR="00B47BBC" w:rsidRPr="00B47BBC" w:rsidRDefault="00B47BBC" w:rsidP="00A052B5">
      <w:pPr>
        <w:pStyle w:val="Odstavecseseznamem"/>
        <w:widowControl w:val="0"/>
        <w:spacing w:after="120" w:line="264" w:lineRule="auto"/>
        <w:ind w:left="454"/>
        <w:jc w:val="both"/>
        <w:rPr>
          <w:rFonts w:ascii="Segoe UI" w:hAnsi="Segoe UI" w:cs="Segoe UI"/>
          <w:b/>
          <w:sz w:val="22"/>
          <w:szCs w:val="22"/>
        </w:rPr>
      </w:pPr>
      <w:r w:rsidRPr="00B47BBC">
        <w:rPr>
          <w:rFonts w:ascii="Segoe UI" w:hAnsi="Segoe UI" w:cs="Segoe UI"/>
          <w:sz w:val="22"/>
          <w:szCs w:val="22"/>
        </w:rPr>
        <w:t xml:space="preserve">cena za zhotovení </w:t>
      </w:r>
      <w:r w:rsidRPr="00B47BBC">
        <w:rPr>
          <w:rFonts w:ascii="Segoe UI" w:hAnsi="Segoe UI" w:cs="Segoe UI"/>
          <w:sz w:val="22"/>
        </w:rPr>
        <w:t>Univerzitního zázemí sportu a behaviorálního zdraví (bez části podzemní garáže)</w:t>
      </w:r>
      <w:r w:rsidRPr="00B47BBC">
        <w:rPr>
          <w:rFonts w:ascii="Segoe UI" w:hAnsi="Segoe UI" w:cs="Segoe UI"/>
          <w:sz w:val="22"/>
          <w:szCs w:val="22"/>
        </w:rPr>
        <w:t xml:space="preserve"> ………………………… Kč </w:t>
      </w:r>
      <w:r w:rsidRPr="00B47BBC">
        <w:rPr>
          <w:rFonts w:ascii="Segoe UI" w:hAnsi="Segoe UI" w:cs="Segoe UI"/>
          <w:b/>
          <w:sz w:val="22"/>
          <w:szCs w:val="22"/>
        </w:rPr>
        <w:t>bez DPH</w:t>
      </w:r>
    </w:p>
    <w:p w:rsidR="00B47BBC" w:rsidRPr="00B47BBC" w:rsidRDefault="00B47BBC" w:rsidP="00A052B5">
      <w:pPr>
        <w:pStyle w:val="Odstavecseseznamem"/>
        <w:widowControl w:val="0"/>
        <w:spacing w:after="120" w:line="264" w:lineRule="auto"/>
        <w:ind w:left="454"/>
        <w:jc w:val="both"/>
        <w:rPr>
          <w:rFonts w:ascii="Segoe UI" w:hAnsi="Segoe UI" w:cs="Segoe UI"/>
          <w:b/>
          <w:sz w:val="22"/>
          <w:szCs w:val="22"/>
        </w:rPr>
      </w:pPr>
      <w:r w:rsidRPr="00B47BBC">
        <w:rPr>
          <w:rFonts w:ascii="Segoe UI" w:hAnsi="Segoe UI" w:cs="Segoe UI"/>
          <w:sz w:val="22"/>
          <w:szCs w:val="22"/>
        </w:rPr>
        <w:t xml:space="preserve">cena za zhotovení </w:t>
      </w:r>
      <w:r w:rsidRPr="00B47BBC">
        <w:rPr>
          <w:rFonts w:ascii="Segoe UI" w:hAnsi="Segoe UI" w:cs="Segoe UI"/>
          <w:sz w:val="22"/>
        </w:rPr>
        <w:t xml:space="preserve">Univerzitního zázemí sportu a behaviorálního zdraví (pouze část podzemní garáže) </w:t>
      </w:r>
      <w:r w:rsidRPr="00B47BBC">
        <w:rPr>
          <w:rFonts w:ascii="Segoe UI" w:hAnsi="Segoe UI" w:cs="Segoe UI"/>
          <w:sz w:val="22"/>
          <w:szCs w:val="22"/>
        </w:rPr>
        <w:t xml:space="preserve">………………………… Kč </w:t>
      </w:r>
      <w:r w:rsidRPr="00B47BBC">
        <w:rPr>
          <w:rFonts w:ascii="Segoe UI" w:hAnsi="Segoe UI" w:cs="Segoe UI"/>
          <w:b/>
          <w:sz w:val="22"/>
          <w:szCs w:val="22"/>
        </w:rPr>
        <w:t>bez DPH</w:t>
      </w:r>
    </w:p>
    <w:p w:rsidR="00B47BBC" w:rsidRPr="00B47BBC" w:rsidRDefault="00B47BBC" w:rsidP="00A052B5">
      <w:pPr>
        <w:pStyle w:val="Odstavecseseznamem"/>
        <w:widowControl w:val="0"/>
        <w:spacing w:after="120" w:line="264" w:lineRule="auto"/>
        <w:ind w:left="454"/>
        <w:jc w:val="both"/>
        <w:rPr>
          <w:rFonts w:ascii="Segoe UI" w:hAnsi="Segoe UI" w:cs="Segoe UI"/>
          <w:b/>
          <w:bCs/>
          <w:sz w:val="22"/>
          <w:szCs w:val="22"/>
        </w:rPr>
      </w:pPr>
      <w:r w:rsidRPr="00B47BBC">
        <w:rPr>
          <w:rFonts w:ascii="Segoe UI" w:hAnsi="Segoe UI" w:cs="Segoe UI"/>
          <w:sz w:val="22"/>
          <w:szCs w:val="22"/>
        </w:rPr>
        <w:t xml:space="preserve">cena za zhotovení Nové budovy fakulty umění ………………………… Kč </w:t>
      </w:r>
      <w:r w:rsidRPr="00B47BBC">
        <w:rPr>
          <w:rFonts w:ascii="Segoe UI" w:hAnsi="Segoe UI" w:cs="Segoe UI"/>
          <w:b/>
          <w:sz w:val="22"/>
          <w:szCs w:val="22"/>
        </w:rPr>
        <w:t>bez DPH</w:t>
      </w:r>
    </w:p>
    <w:p w:rsidR="00B47BBC" w:rsidRDefault="00B47BBC" w:rsidP="00B47BBC">
      <w:pPr>
        <w:widowControl w:val="0"/>
        <w:tabs>
          <w:tab w:val="left" w:pos="2835"/>
        </w:tabs>
        <w:spacing w:after="120" w:line="264" w:lineRule="auto"/>
        <w:ind w:left="2835" w:hanging="2268"/>
        <w:jc w:val="both"/>
        <w:rPr>
          <w:rFonts w:ascii="Segoe UI" w:hAnsi="Segoe UI" w:cs="Segoe UI"/>
          <w:b/>
          <w:i/>
          <w:color w:val="FF0000"/>
          <w:sz w:val="22"/>
          <w:szCs w:val="22"/>
        </w:rPr>
      </w:pPr>
      <w:r w:rsidRPr="00554D19">
        <w:rPr>
          <w:rFonts w:ascii="Segoe UI" w:hAnsi="Segoe UI" w:cs="Segoe UI"/>
          <w:b/>
          <w:i/>
          <w:color w:val="FF0000"/>
          <w:sz w:val="22"/>
          <w:szCs w:val="22"/>
        </w:rPr>
        <w:t>POKYN PRO ÚČASTNÍKA:</w:t>
      </w:r>
      <w:r w:rsidRPr="00554D19">
        <w:rPr>
          <w:rFonts w:ascii="Segoe UI" w:hAnsi="Segoe UI" w:cs="Segoe UI"/>
          <w:b/>
          <w:i/>
          <w:color w:val="FF0000"/>
          <w:sz w:val="22"/>
          <w:szCs w:val="22"/>
        </w:rPr>
        <w:tab/>
      </w:r>
      <w:r w:rsidRPr="00554D19">
        <w:rPr>
          <w:rFonts w:ascii="Segoe UI" w:hAnsi="Segoe UI" w:cs="Segoe UI"/>
          <w:i/>
          <w:color w:val="FF0000"/>
          <w:sz w:val="22"/>
          <w:szCs w:val="22"/>
        </w:rPr>
        <w:t>Při zpracování návrhu smlouvy doplní účastník požadované údaje (zaokrouhlené na 2 desetinná místa).</w:t>
      </w:r>
      <w:r>
        <w:rPr>
          <w:rFonts w:ascii="Segoe UI" w:hAnsi="Segoe UI" w:cs="Segoe UI"/>
          <w:i/>
          <w:color w:val="FF0000"/>
          <w:sz w:val="22"/>
          <w:szCs w:val="22"/>
        </w:rPr>
        <w:t xml:space="preserve"> </w:t>
      </w:r>
      <w:r w:rsidR="00996A34">
        <w:rPr>
          <w:rFonts w:ascii="Segoe UI" w:hAnsi="Segoe UI" w:cs="Segoe UI"/>
          <w:b/>
          <w:i/>
          <w:color w:val="FF0000"/>
          <w:sz w:val="22"/>
          <w:szCs w:val="22"/>
        </w:rPr>
        <w:t>Součet</w:t>
      </w:r>
      <w:r w:rsidRPr="001D16BE">
        <w:rPr>
          <w:rFonts w:ascii="Segoe UI" w:hAnsi="Segoe UI" w:cs="Segoe UI"/>
          <w:b/>
          <w:i/>
          <w:color w:val="FF0000"/>
          <w:sz w:val="22"/>
          <w:szCs w:val="22"/>
        </w:rPr>
        <w:t xml:space="preserve">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Univerzitního zázemí sportu a behaviorálního zdraví (bez části podzemní garáže),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Univerzitního zázemí sportu a behaviorálního zdraví (pouze část podzemní garáže) a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Nové budovy fakulty umění</w:t>
      </w:r>
      <w:r w:rsidR="00996A34">
        <w:rPr>
          <w:rFonts w:ascii="Segoe UI" w:hAnsi="Segoe UI" w:cs="Segoe UI"/>
          <w:b/>
          <w:i/>
          <w:color w:val="FF0000"/>
          <w:sz w:val="22"/>
          <w:szCs w:val="22"/>
        </w:rPr>
        <w:t xml:space="preserve"> tvoří celkovou cenu za splnění celého předmětu smlouvy.</w:t>
      </w:r>
    </w:p>
    <w:p w:rsidR="00B47BBC" w:rsidRPr="00A052B5" w:rsidRDefault="00B47BBC" w:rsidP="00A052B5">
      <w:pPr>
        <w:widowControl w:val="0"/>
        <w:tabs>
          <w:tab w:val="left" w:pos="426"/>
        </w:tabs>
        <w:spacing w:after="120" w:line="264" w:lineRule="auto"/>
        <w:ind w:left="426"/>
        <w:jc w:val="both"/>
        <w:rPr>
          <w:rFonts w:ascii="Segoe UI" w:hAnsi="Segoe UI" w:cs="Segoe UI"/>
          <w:sz w:val="22"/>
          <w:szCs w:val="22"/>
        </w:rPr>
      </w:pPr>
    </w:p>
    <w:p w:rsidR="00326701" w:rsidRPr="00554D19" w:rsidRDefault="00D33A3B"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Ce</w:t>
      </w:r>
      <w:r w:rsidR="00B47BBC">
        <w:rPr>
          <w:rFonts w:ascii="Segoe UI" w:hAnsi="Segoe UI" w:cs="Segoe UI"/>
          <w:sz w:val="22"/>
          <w:szCs w:val="22"/>
        </w:rPr>
        <w:t>lková cena za splnění celého předmětu smlouvy</w:t>
      </w:r>
      <w:r w:rsidR="00326701" w:rsidRPr="00554D19">
        <w:rPr>
          <w:rFonts w:ascii="Segoe UI" w:hAnsi="Segoe UI" w:cs="Segoe UI"/>
          <w:sz w:val="22"/>
          <w:szCs w:val="22"/>
        </w:rPr>
        <w:t xml:space="preserve"> se skládá </w:t>
      </w:r>
      <w:r w:rsidR="004A7C27" w:rsidRPr="00554D19">
        <w:rPr>
          <w:rFonts w:ascii="Segoe UI" w:hAnsi="Segoe UI" w:cs="Segoe UI"/>
          <w:sz w:val="22"/>
          <w:szCs w:val="22"/>
        </w:rPr>
        <w:t>z</w:t>
      </w:r>
      <w:r w:rsidR="00326701" w:rsidRPr="00554D19">
        <w:rPr>
          <w:rFonts w:ascii="Segoe UI" w:hAnsi="Segoe UI" w:cs="Segoe UI"/>
          <w:sz w:val="22"/>
          <w:szCs w:val="22"/>
        </w:rPr>
        <w:t xml:space="preserve"> ceny </w:t>
      </w:r>
      <w:r w:rsidR="003C3AE6" w:rsidRPr="006B2CE5">
        <w:rPr>
          <w:rFonts w:ascii="Segoe UI" w:hAnsi="Segoe UI" w:cs="Segoe UI"/>
          <w:sz w:val="22"/>
          <w:szCs w:val="22"/>
        </w:rPr>
        <w:t xml:space="preserve">za zhotovení </w:t>
      </w:r>
      <w:r w:rsidR="00441449" w:rsidRPr="006B2CE5">
        <w:rPr>
          <w:rFonts w:ascii="Segoe UI" w:hAnsi="Segoe UI" w:cs="Segoe UI"/>
          <w:sz w:val="22"/>
          <w:szCs w:val="22"/>
        </w:rPr>
        <w:t xml:space="preserve">Univerzitního zázemí sportu a behaviorálního zdraví (bez části podzemní </w:t>
      </w:r>
      <w:r w:rsidR="00FA02F6">
        <w:rPr>
          <w:rFonts w:ascii="Segoe UI" w:hAnsi="Segoe UI" w:cs="Segoe UI"/>
          <w:sz w:val="22"/>
          <w:szCs w:val="22"/>
        </w:rPr>
        <w:t>garáže</w:t>
      </w:r>
      <w:r w:rsidR="00441449" w:rsidRPr="006B2CE5">
        <w:rPr>
          <w:rFonts w:ascii="Segoe UI" w:hAnsi="Segoe UI" w:cs="Segoe UI"/>
          <w:sz w:val="22"/>
          <w:szCs w:val="22"/>
        </w:rPr>
        <w:t>), cen</w:t>
      </w:r>
      <w:r w:rsidR="00335791">
        <w:rPr>
          <w:rFonts w:ascii="Segoe UI" w:hAnsi="Segoe UI" w:cs="Segoe UI"/>
          <w:sz w:val="22"/>
          <w:szCs w:val="22"/>
        </w:rPr>
        <w:t>y</w:t>
      </w:r>
      <w:r w:rsidR="00441449" w:rsidRPr="006B2CE5">
        <w:rPr>
          <w:rFonts w:ascii="Segoe UI" w:hAnsi="Segoe UI" w:cs="Segoe UI"/>
          <w:sz w:val="22"/>
          <w:szCs w:val="22"/>
        </w:rPr>
        <w:t xml:space="preserve"> za zhotovení Univerzitního zázemí sportu a behaviorálního zdraví (pouze část podzemní </w:t>
      </w:r>
      <w:r w:rsidR="00FA02F6">
        <w:rPr>
          <w:rFonts w:ascii="Segoe UI" w:hAnsi="Segoe UI" w:cs="Segoe UI"/>
          <w:sz w:val="22"/>
          <w:szCs w:val="22"/>
        </w:rPr>
        <w:t>garáže</w:t>
      </w:r>
      <w:r w:rsidR="00441449" w:rsidRPr="006B2CE5">
        <w:rPr>
          <w:rFonts w:ascii="Segoe UI" w:hAnsi="Segoe UI" w:cs="Segoe UI"/>
          <w:sz w:val="22"/>
          <w:szCs w:val="22"/>
        </w:rPr>
        <w:t>) a cen</w:t>
      </w:r>
      <w:r w:rsidR="00335791">
        <w:rPr>
          <w:rFonts w:ascii="Segoe UI" w:hAnsi="Segoe UI" w:cs="Segoe UI"/>
          <w:sz w:val="22"/>
          <w:szCs w:val="22"/>
        </w:rPr>
        <w:t>y</w:t>
      </w:r>
      <w:r w:rsidR="00441449" w:rsidRPr="006B2CE5">
        <w:rPr>
          <w:rFonts w:ascii="Segoe UI" w:hAnsi="Segoe UI" w:cs="Segoe UI"/>
          <w:sz w:val="22"/>
          <w:szCs w:val="22"/>
        </w:rPr>
        <w:t xml:space="preserve"> za zhotovení Nové budovy fakulty umění</w:t>
      </w:r>
      <w:r w:rsidR="00A53E58">
        <w:rPr>
          <w:rFonts w:ascii="Segoe UI" w:hAnsi="Segoe UI" w:cs="Segoe UI"/>
          <w:sz w:val="22"/>
          <w:szCs w:val="22"/>
        </w:rPr>
        <w:t xml:space="preserve"> </w:t>
      </w:r>
      <w:r w:rsidRPr="00554D19">
        <w:rPr>
          <w:rFonts w:ascii="Segoe UI" w:hAnsi="Segoe UI" w:cs="Segoe UI"/>
          <w:sz w:val="22"/>
          <w:szCs w:val="22"/>
        </w:rPr>
        <w:t>(dále jen „</w:t>
      </w:r>
      <w:r>
        <w:rPr>
          <w:rFonts w:ascii="Segoe UI" w:hAnsi="Segoe UI" w:cs="Segoe UI"/>
          <w:b/>
          <w:i/>
          <w:sz w:val="22"/>
          <w:szCs w:val="22"/>
        </w:rPr>
        <w:t>Sjednaná</w:t>
      </w:r>
      <w:r w:rsidRPr="00554D19">
        <w:rPr>
          <w:rFonts w:ascii="Segoe UI" w:hAnsi="Segoe UI" w:cs="Segoe UI"/>
          <w:b/>
          <w:i/>
          <w:sz w:val="22"/>
          <w:szCs w:val="22"/>
        </w:rPr>
        <w:t xml:space="preserve"> cena</w:t>
      </w:r>
      <w:r w:rsidRPr="00554D19">
        <w:rPr>
          <w:rFonts w:ascii="Segoe UI" w:hAnsi="Segoe UI" w:cs="Segoe UI"/>
          <w:sz w:val="22"/>
          <w:szCs w:val="22"/>
        </w:rPr>
        <w:t>“)</w:t>
      </w:r>
      <w:r>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Pro obsah a rozsah </w:t>
      </w:r>
      <w:r w:rsidR="00335791">
        <w:rPr>
          <w:rFonts w:ascii="Segoe UI" w:hAnsi="Segoe UI" w:cs="Segoe UI"/>
          <w:sz w:val="22"/>
          <w:szCs w:val="22"/>
        </w:rPr>
        <w:t>S</w:t>
      </w:r>
      <w:r w:rsidRPr="00554D19">
        <w:rPr>
          <w:rFonts w:ascii="Segoe UI" w:hAnsi="Segoe UI" w:cs="Segoe UI"/>
          <w:sz w:val="22"/>
          <w:szCs w:val="22"/>
        </w:rPr>
        <w:t xml:space="preserve">jednané ceny dle této smlouvy je rozhodující rozsah </w:t>
      </w:r>
      <w:r w:rsidR="00A9408C" w:rsidRPr="00554D19">
        <w:rPr>
          <w:rFonts w:ascii="Segoe UI" w:hAnsi="Segoe UI" w:cs="Segoe UI"/>
          <w:sz w:val="22"/>
          <w:szCs w:val="22"/>
        </w:rPr>
        <w:t xml:space="preserve">Stavby </w:t>
      </w:r>
      <w:r w:rsidRPr="00554D19">
        <w:rPr>
          <w:rFonts w:ascii="Segoe UI" w:hAnsi="Segoe UI" w:cs="Segoe UI"/>
          <w:sz w:val="22"/>
          <w:szCs w:val="22"/>
        </w:rPr>
        <w:t>vycházející z</w:t>
      </w:r>
      <w:r w:rsidR="00245FD2" w:rsidRPr="00554D19">
        <w:rPr>
          <w:rFonts w:ascii="Segoe UI" w:hAnsi="Segoe UI" w:cs="Segoe UI"/>
          <w:sz w:val="22"/>
          <w:szCs w:val="22"/>
        </w:rPr>
        <w:t> Projektové dokumentace</w:t>
      </w:r>
      <w:r w:rsidRPr="00554D19">
        <w:rPr>
          <w:rFonts w:ascii="Segoe UI" w:hAnsi="Segoe UI" w:cs="Segoe UI"/>
          <w:sz w:val="22"/>
          <w:szCs w:val="22"/>
        </w:rPr>
        <w:t xml:space="preserve"> a </w:t>
      </w:r>
      <w:bookmarkStart w:id="14" w:name="_Hlk507949998"/>
      <w:r w:rsidRPr="00554D19">
        <w:rPr>
          <w:rFonts w:ascii="Segoe UI" w:hAnsi="Segoe UI" w:cs="Segoe UI"/>
          <w:sz w:val="22"/>
          <w:szCs w:val="22"/>
        </w:rPr>
        <w:t>oceně</w:t>
      </w:r>
      <w:r w:rsidR="00245FD2" w:rsidRPr="00554D19">
        <w:rPr>
          <w:rFonts w:ascii="Segoe UI" w:hAnsi="Segoe UI" w:cs="Segoe UI"/>
          <w:sz w:val="22"/>
          <w:szCs w:val="22"/>
        </w:rPr>
        <w:t xml:space="preserve">ného </w:t>
      </w:r>
      <w:r w:rsidR="000032AE" w:rsidRPr="00554D19">
        <w:rPr>
          <w:rFonts w:ascii="Segoe UI" w:hAnsi="Segoe UI" w:cs="Segoe UI"/>
          <w:sz w:val="22"/>
          <w:szCs w:val="22"/>
        </w:rPr>
        <w:t>soupisu prací Zhotovitele</w:t>
      </w:r>
      <w:r w:rsidR="00245FD2" w:rsidRPr="00554D19">
        <w:rPr>
          <w:rFonts w:ascii="Segoe UI" w:hAnsi="Segoe UI" w:cs="Segoe UI"/>
          <w:sz w:val="22"/>
          <w:szCs w:val="22"/>
        </w:rPr>
        <w:t>, který</w:t>
      </w:r>
      <w:r w:rsidRPr="00554D19">
        <w:rPr>
          <w:rFonts w:ascii="Segoe UI" w:hAnsi="Segoe UI" w:cs="Segoe UI"/>
          <w:sz w:val="22"/>
          <w:szCs w:val="22"/>
        </w:rPr>
        <w:t xml:space="preserve"> </w:t>
      </w:r>
      <w:r w:rsidR="00245FD2" w:rsidRPr="00554D19">
        <w:rPr>
          <w:rFonts w:ascii="Segoe UI" w:hAnsi="Segoe UI" w:cs="Segoe UI"/>
          <w:sz w:val="22"/>
          <w:szCs w:val="22"/>
        </w:rPr>
        <w:t>je</w:t>
      </w:r>
      <w:r w:rsidRPr="00554D19">
        <w:rPr>
          <w:rFonts w:ascii="Segoe UI" w:hAnsi="Segoe UI" w:cs="Segoe UI"/>
          <w:sz w:val="22"/>
          <w:szCs w:val="22"/>
        </w:rPr>
        <w:t xml:space="preserve"> součástí této smlouvy a tvoří její příloh</w:t>
      </w:r>
      <w:r w:rsidR="00245FD2" w:rsidRPr="00554D19">
        <w:rPr>
          <w:rFonts w:ascii="Segoe UI" w:hAnsi="Segoe UI" w:cs="Segoe UI"/>
          <w:sz w:val="22"/>
          <w:szCs w:val="22"/>
        </w:rPr>
        <w:t>u č. 1</w:t>
      </w:r>
      <w:bookmarkEnd w:id="14"/>
      <w:r w:rsidRPr="00554D19">
        <w:rPr>
          <w:rFonts w:ascii="Segoe UI" w:hAnsi="Segoe UI" w:cs="Segoe UI"/>
          <w:sz w:val="22"/>
          <w:szCs w:val="22"/>
        </w:rPr>
        <w:t>.</w:t>
      </w:r>
    </w:p>
    <w:p w:rsidR="008E76B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Sjednan</w:t>
      </w:r>
      <w:r w:rsidR="00106107" w:rsidRPr="00554D19">
        <w:rPr>
          <w:rFonts w:ascii="Segoe UI" w:hAnsi="Segoe UI" w:cs="Segoe UI"/>
          <w:sz w:val="22"/>
          <w:szCs w:val="22"/>
        </w:rPr>
        <w:t>á</w:t>
      </w:r>
      <w:r w:rsidRPr="00554D19">
        <w:rPr>
          <w:rFonts w:ascii="Segoe UI" w:hAnsi="Segoe UI" w:cs="Segoe UI"/>
          <w:sz w:val="22"/>
          <w:szCs w:val="22"/>
        </w:rPr>
        <w:t xml:space="preserve"> cen</w:t>
      </w:r>
      <w:r w:rsidR="00106107" w:rsidRPr="00554D19">
        <w:rPr>
          <w:rFonts w:ascii="Segoe UI" w:hAnsi="Segoe UI" w:cs="Segoe UI"/>
          <w:sz w:val="22"/>
          <w:szCs w:val="22"/>
        </w:rPr>
        <w:t>a</w:t>
      </w:r>
      <w:r w:rsidRPr="00554D19">
        <w:rPr>
          <w:rFonts w:ascii="Segoe UI" w:hAnsi="Segoe UI" w:cs="Segoe UI"/>
          <w:sz w:val="22"/>
          <w:szCs w:val="22"/>
        </w:rPr>
        <w:t xml:space="preserve">, jakož i položkové ceny zpracované v oceněném </w:t>
      </w:r>
      <w:r w:rsidR="00885FA0" w:rsidRPr="00554D19">
        <w:rPr>
          <w:rFonts w:ascii="Segoe UI" w:hAnsi="Segoe UI" w:cs="Segoe UI"/>
          <w:sz w:val="22"/>
          <w:szCs w:val="22"/>
        </w:rPr>
        <w:t>soupisu prací</w:t>
      </w:r>
      <w:r w:rsidRPr="00554D19">
        <w:rPr>
          <w:rFonts w:ascii="Segoe UI" w:hAnsi="Segoe UI" w:cs="Segoe UI"/>
          <w:sz w:val="22"/>
          <w:szCs w:val="22"/>
        </w:rPr>
        <w:t xml:space="preserve"> obsahují veškeré náklady nezbytné k řádnému a včasnému splnění předmětu smlouvy a přiměřený zisk </w:t>
      </w:r>
      <w:r w:rsidR="00BE2007" w:rsidRPr="00554D19">
        <w:rPr>
          <w:rFonts w:ascii="Segoe UI" w:hAnsi="Segoe UI" w:cs="Segoe UI"/>
          <w:sz w:val="22"/>
          <w:szCs w:val="22"/>
        </w:rPr>
        <w:t>Zhotovitel</w:t>
      </w:r>
      <w:r w:rsidRPr="00554D19">
        <w:rPr>
          <w:rFonts w:ascii="Segoe UI" w:hAnsi="Segoe UI" w:cs="Segoe UI"/>
          <w:sz w:val="22"/>
          <w:szCs w:val="22"/>
        </w:rPr>
        <w:t xml:space="preserve">e. </w:t>
      </w:r>
      <w:r w:rsidR="008E10AF">
        <w:rPr>
          <w:rFonts w:ascii="Segoe UI" w:hAnsi="Segoe UI" w:cs="Segoe UI"/>
          <w:sz w:val="22"/>
          <w:szCs w:val="22"/>
        </w:rPr>
        <w:t>Sjednaná cena</w:t>
      </w:r>
      <w:r w:rsidR="00A9408C" w:rsidRPr="00554D19">
        <w:rPr>
          <w:rFonts w:ascii="Segoe UI" w:hAnsi="Segoe UI" w:cs="Segoe UI"/>
          <w:sz w:val="22"/>
          <w:szCs w:val="22"/>
        </w:rPr>
        <w:t xml:space="preserve"> </w:t>
      </w:r>
      <w:r w:rsidRPr="00554D19">
        <w:rPr>
          <w:rFonts w:ascii="Segoe UI" w:hAnsi="Segoe UI" w:cs="Segoe UI"/>
          <w:sz w:val="22"/>
          <w:szCs w:val="22"/>
        </w:rPr>
        <w:t>obsahuje mimo vlastní provedení prací a dodávek zejména i zabezpečení bezpečnosti a hygieny práce</w:t>
      </w:r>
      <w:r w:rsidR="00232505" w:rsidRPr="00554D19">
        <w:rPr>
          <w:rFonts w:ascii="Segoe UI" w:hAnsi="Segoe UI" w:cs="Segoe UI"/>
          <w:sz w:val="22"/>
          <w:szCs w:val="22"/>
        </w:rPr>
        <w:t xml:space="preserve">, </w:t>
      </w:r>
      <w:r w:rsidRPr="00554D19">
        <w:rPr>
          <w:rFonts w:ascii="Segoe UI" w:hAnsi="Segoe UI" w:cs="Segoe UI"/>
          <w:sz w:val="22"/>
          <w:szCs w:val="22"/>
        </w:rPr>
        <w:t xml:space="preserve">náklady na vybudování, udržování a odstranění zařízení </w:t>
      </w:r>
      <w:r w:rsidR="00A51482" w:rsidRPr="00554D19">
        <w:rPr>
          <w:rFonts w:ascii="Segoe UI" w:hAnsi="Segoe UI" w:cs="Segoe UI"/>
          <w:sz w:val="22"/>
          <w:szCs w:val="22"/>
        </w:rPr>
        <w:t>Staveniště</w:t>
      </w:r>
      <w:r w:rsidR="00232505" w:rsidRPr="00554D19">
        <w:rPr>
          <w:rFonts w:ascii="Segoe UI" w:hAnsi="Segoe UI" w:cs="Segoe UI"/>
          <w:sz w:val="22"/>
          <w:szCs w:val="22"/>
        </w:rPr>
        <w:t xml:space="preserve">, </w:t>
      </w:r>
      <w:r w:rsidRPr="00554D19">
        <w:rPr>
          <w:rFonts w:ascii="Segoe UI" w:hAnsi="Segoe UI" w:cs="Segoe UI"/>
          <w:sz w:val="22"/>
          <w:szCs w:val="22"/>
        </w:rPr>
        <w:t>opatření k ochraně životního prostředí</w:t>
      </w:r>
      <w:r w:rsidR="00232505" w:rsidRPr="00554D19">
        <w:rPr>
          <w:rFonts w:ascii="Segoe UI" w:hAnsi="Segoe UI" w:cs="Segoe UI"/>
          <w:sz w:val="22"/>
          <w:szCs w:val="22"/>
        </w:rPr>
        <w:t xml:space="preserve">, </w:t>
      </w:r>
      <w:r w:rsidRPr="00554D19">
        <w:rPr>
          <w:rFonts w:ascii="Segoe UI" w:hAnsi="Segoe UI" w:cs="Segoe UI"/>
          <w:sz w:val="22"/>
          <w:szCs w:val="22"/>
        </w:rPr>
        <w:t xml:space="preserve">pojištění </w:t>
      </w:r>
      <w:r w:rsidR="00D51B30" w:rsidRPr="00554D19">
        <w:rPr>
          <w:rFonts w:ascii="Segoe UI" w:hAnsi="Segoe UI" w:cs="Segoe UI"/>
          <w:sz w:val="22"/>
          <w:szCs w:val="22"/>
        </w:rPr>
        <w:t>Stavby</w:t>
      </w:r>
      <w:r w:rsidRPr="00554D19">
        <w:rPr>
          <w:rFonts w:ascii="Segoe UI" w:hAnsi="Segoe UI" w:cs="Segoe UI"/>
          <w:sz w:val="22"/>
          <w:szCs w:val="22"/>
        </w:rPr>
        <w:t xml:space="preserve"> a osob</w:t>
      </w:r>
      <w:r w:rsidR="00232505" w:rsidRPr="00554D19">
        <w:rPr>
          <w:rFonts w:ascii="Segoe UI" w:hAnsi="Segoe UI" w:cs="Segoe UI"/>
          <w:sz w:val="22"/>
          <w:szCs w:val="22"/>
        </w:rPr>
        <w:t xml:space="preserve">, </w:t>
      </w:r>
      <w:r w:rsidRPr="00554D19">
        <w:rPr>
          <w:rFonts w:ascii="Segoe UI" w:hAnsi="Segoe UI" w:cs="Segoe UI"/>
          <w:sz w:val="22"/>
          <w:szCs w:val="22"/>
        </w:rPr>
        <w:t>organizační a koordinační činnost</w:t>
      </w:r>
      <w:r w:rsidR="00232505" w:rsidRPr="00554D19">
        <w:rPr>
          <w:rFonts w:ascii="Segoe UI" w:hAnsi="Segoe UI" w:cs="Segoe UI"/>
          <w:sz w:val="22"/>
          <w:szCs w:val="22"/>
        </w:rPr>
        <w:t xml:space="preserve">, </w:t>
      </w:r>
      <w:r w:rsidR="008E76B1" w:rsidRPr="00554D19">
        <w:rPr>
          <w:rFonts w:ascii="Segoe UI" w:hAnsi="Segoe UI" w:cs="Segoe UI"/>
          <w:sz w:val="22"/>
          <w:szCs w:val="22"/>
        </w:rPr>
        <w:t>náklady na publicitu</w:t>
      </w:r>
      <w:r w:rsidR="00AD1971" w:rsidRPr="00554D19">
        <w:rPr>
          <w:rFonts w:ascii="Segoe UI" w:hAnsi="Segoe UI" w:cs="Segoe UI"/>
          <w:sz w:val="22"/>
          <w:szCs w:val="22"/>
        </w:rPr>
        <w:t>, vyhotovení požadovaných dokladů, provedení požadovaných zkoušek, zpracování dokumentace zajišťované Zhotovitelem</w:t>
      </w:r>
      <w:r w:rsidR="00FF1495" w:rsidRPr="00554D19">
        <w:rPr>
          <w:rFonts w:ascii="Segoe UI" w:hAnsi="Segoe UI" w:cs="Segoe UI"/>
          <w:sz w:val="22"/>
          <w:szCs w:val="22"/>
        </w:rPr>
        <w:t>,</w:t>
      </w:r>
      <w:r w:rsidR="000D6409" w:rsidRPr="00554D19">
        <w:rPr>
          <w:rFonts w:ascii="Segoe UI" w:hAnsi="Segoe UI" w:cs="Segoe UI"/>
          <w:sz w:val="22"/>
          <w:szCs w:val="22"/>
        </w:rPr>
        <w:t xml:space="preserve"> </w:t>
      </w:r>
      <w:r w:rsidR="00AD1971" w:rsidRPr="00554D19">
        <w:rPr>
          <w:rFonts w:ascii="Segoe UI" w:hAnsi="Segoe UI" w:cs="Segoe UI"/>
          <w:sz w:val="22"/>
          <w:szCs w:val="22"/>
        </w:rPr>
        <w:t>náklady na provádění případných zvláštních opatření z důvodu nepříznivých klimatických podmínek</w:t>
      </w:r>
      <w:r w:rsidR="007843E3" w:rsidRPr="00554D19">
        <w:rPr>
          <w:rFonts w:ascii="Segoe UI" w:hAnsi="Segoe UI" w:cs="Segoe UI"/>
          <w:sz w:val="22"/>
          <w:szCs w:val="22"/>
        </w:rPr>
        <w:t>, nejde-li o zvláště nepříznivé klimatické podmínky ve smyslu odst. III.2.</w:t>
      </w:r>
      <w:r w:rsidR="000D6409" w:rsidRPr="00554D19">
        <w:rPr>
          <w:rFonts w:ascii="Segoe UI" w:hAnsi="Segoe UI" w:cs="Segoe UI"/>
          <w:sz w:val="22"/>
          <w:szCs w:val="22"/>
        </w:rPr>
        <w:t>,</w:t>
      </w:r>
      <w:r w:rsidR="00AD1971" w:rsidRPr="00554D19">
        <w:rPr>
          <w:rFonts w:ascii="Segoe UI" w:hAnsi="Segoe UI" w:cs="Segoe UI"/>
          <w:sz w:val="22"/>
          <w:szCs w:val="22"/>
        </w:rPr>
        <w:t xml:space="preserve"> provozní náklady (mj. též náklady spojené </w:t>
      </w:r>
      <w:r w:rsidR="0076397F" w:rsidRPr="00554D19">
        <w:rPr>
          <w:rFonts w:ascii="Segoe UI" w:hAnsi="Segoe UI" w:cs="Segoe UI"/>
          <w:sz w:val="22"/>
          <w:szCs w:val="22"/>
        </w:rPr>
        <w:t>s </w:t>
      </w:r>
      <w:r w:rsidR="00AD1971" w:rsidRPr="00554D19">
        <w:rPr>
          <w:rFonts w:ascii="Segoe UI" w:hAnsi="Segoe UI" w:cs="Segoe UI"/>
          <w:sz w:val="22"/>
          <w:szCs w:val="22"/>
        </w:rPr>
        <w:t>pochůzkami po úřadech, schvalovacími řízeními, apod.),</w:t>
      </w:r>
      <w:r w:rsidR="00D33A3B">
        <w:rPr>
          <w:rFonts w:ascii="Segoe UI" w:hAnsi="Segoe UI" w:cs="Segoe UI"/>
          <w:sz w:val="22"/>
          <w:szCs w:val="22"/>
        </w:rPr>
        <w:t xml:space="preserve"> náklady na Zajištění kolaudace,</w:t>
      </w:r>
      <w:r w:rsidR="00AD1971" w:rsidRPr="00554D19">
        <w:rPr>
          <w:rFonts w:ascii="Segoe UI" w:hAnsi="Segoe UI" w:cs="Segoe UI"/>
          <w:sz w:val="22"/>
          <w:szCs w:val="22"/>
        </w:rPr>
        <w:t xml:space="preserve"> náklady na správní poplatky, p</w:t>
      </w:r>
      <w:r w:rsidR="0076397F" w:rsidRPr="00554D19">
        <w:rPr>
          <w:rFonts w:ascii="Segoe UI" w:hAnsi="Segoe UI" w:cs="Segoe UI"/>
          <w:sz w:val="22"/>
          <w:szCs w:val="22"/>
        </w:rPr>
        <w:t>ojištění, daně, bankovní záruky</w:t>
      </w:r>
      <w:r w:rsidR="000D6409" w:rsidRPr="00554D19">
        <w:rPr>
          <w:rFonts w:ascii="Segoe UI" w:hAnsi="Segoe UI" w:cs="Segoe UI"/>
          <w:sz w:val="22"/>
          <w:szCs w:val="22"/>
        </w:rPr>
        <w:t xml:space="preserve"> apod</w:t>
      </w:r>
      <w:r w:rsidR="00164C7C" w:rsidRPr="00554D19">
        <w:rPr>
          <w:rFonts w:ascii="Segoe UI" w:hAnsi="Segoe UI" w:cs="Segoe UI"/>
          <w:sz w:val="22"/>
          <w:szCs w:val="22"/>
        </w:rPr>
        <w:t>.</w:t>
      </w:r>
    </w:p>
    <w:p w:rsidR="00084964" w:rsidRPr="00554D19" w:rsidRDefault="008E10AF"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Sjednaná cena</w:t>
      </w:r>
      <w:r w:rsidR="00164C7C" w:rsidRPr="00554D19">
        <w:rPr>
          <w:rFonts w:ascii="Segoe UI" w:hAnsi="Segoe UI" w:cs="Segoe UI"/>
          <w:sz w:val="22"/>
          <w:szCs w:val="22"/>
        </w:rPr>
        <w:t xml:space="preserve"> </w:t>
      </w:r>
      <w:r w:rsidR="00084964" w:rsidRPr="00554D19">
        <w:rPr>
          <w:rFonts w:ascii="Segoe UI" w:hAnsi="Segoe UI" w:cs="Segoe UI"/>
          <w:sz w:val="22"/>
          <w:szCs w:val="22"/>
        </w:rPr>
        <w:t xml:space="preserve">obsahuje </w:t>
      </w:r>
      <w:r w:rsidR="00232505" w:rsidRPr="00554D19">
        <w:rPr>
          <w:rFonts w:ascii="Segoe UI" w:hAnsi="Segoe UI" w:cs="Segoe UI"/>
          <w:sz w:val="22"/>
          <w:szCs w:val="22"/>
        </w:rPr>
        <w:t>rovněž</w:t>
      </w:r>
      <w:r w:rsidR="00084964" w:rsidRPr="00554D19">
        <w:rPr>
          <w:rFonts w:ascii="Segoe UI" w:hAnsi="Segoe UI" w:cs="Segoe UI"/>
          <w:sz w:val="22"/>
          <w:szCs w:val="22"/>
        </w:rPr>
        <w:t xml:space="preserve"> odměnu za poskytnutí majetkových práv </w:t>
      </w:r>
      <w:r w:rsidR="00164C7C" w:rsidRPr="00554D19">
        <w:rPr>
          <w:rFonts w:ascii="Segoe UI" w:hAnsi="Segoe UI" w:cs="Segoe UI"/>
          <w:sz w:val="22"/>
          <w:szCs w:val="22"/>
        </w:rPr>
        <w:t xml:space="preserve">(licence) </w:t>
      </w:r>
      <w:r w:rsidR="00084964" w:rsidRPr="00554D19">
        <w:rPr>
          <w:rFonts w:ascii="Segoe UI" w:hAnsi="Segoe UI" w:cs="Segoe UI"/>
          <w:sz w:val="22"/>
          <w:szCs w:val="22"/>
        </w:rPr>
        <w:t>k</w:t>
      </w:r>
      <w:r w:rsidR="00A53E58">
        <w:rPr>
          <w:rFonts w:ascii="Segoe UI" w:hAnsi="Segoe UI" w:cs="Segoe UI"/>
          <w:sz w:val="22"/>
          <w:szCs w:val="22"/>
        </w:rPr>
        <w:t> </w:t>
      </w:r>
      <w:r w:rsidR="00164C7C" w:rsidRPr="00554D19">
        <w:rPr>
          <w:rFonts w:ascii="Segoe UI" w:hAnsi="Segoe UI" w:cs="Segoe UI"/>
          <w:sz w:val="22"/>
          <w:szCs w:val="22"/>
        </w:rPr>
        <w:t>DSPS</w:t>
      </w:r>
      <w:r w:rsidR="00A53E58">
        <w:rPr>
          <w:rFonts w:ascii="Segoe UI" w:hAnsi="Segoe UI" w:cs="Segoe UI"/>
          <w:sz w:val="22"/>
          <w:szCs w:val="22"/>
        </w:rPr>
        <w:t xml:space="preserve"> </w:t>
      </w:r>
      <w:r w:rsidR="00A53E58">
        <w:rPr>
          <w:rFonts w:ascii="Segoe UI" w:hAnsi="Segoe UI" w:cs="Segoe UI"/>
          <w:sz w:val="22"/>
          <w:szCs w:val="22"/>
        </w:rPr>
        <w:lastRenderedPageBreak/>
        <w:t xml:space="preserve">a odměnu za </w:t>
      </w:r>
      <w:r w:rsidR="00A53E58" w:rsidRPr="004B1E5A">
        <w:rPr>
          <w:rFonts w:ascii="Segoe UI" w:hAnsi="Segoe UI" w:cs="Segoe UI"/>
          <w:sz w:val="22"/>
          <w:szCs w:val="22"/>
        </w:rPr>
        <w:t>zajištění vydání průkazu energetické náročnosti dle zákona č. 406/2000 Sb., o hospodaření energií, ve znění pozdějších předpisů.</w:t>
      </w:r>
    </w:p>
    <w:p w:rsidR="003C67F5" w:rsidRPr="00554D19" w:rsidRDefault="003C67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V</w:t>
      </w:r>
      <w:r w:rsidR="008E10AF">
        <w:rPr>
          <w:rFonts w:ascii="Segoe UI" w:hAnsi="Segoe UI" w:cs="Segoe UI"/>
          <w:sz w:val="22"/>
          <w:szCs w:val="22"/>
        </w:rPr>
        <w:t>e Sjednané</w:t>
      </w:r>
      <w:r w:rsidRPr="00554D19">
        <w:rPr>
          <w:rFonts w:ascii="Segoe UI" w:hAnsi="Segoe UI" w:cs="Segoe UI"/>
          <w:sz w:val="22"/>
          <w:szCs w:val="22"/>
        </w:rPr>
        <w:t> ceně</w:t>
      </w:r>
      <w:r w:rsidR="008E10AF">
        <w:rPr>
          <w:rFonts w:ascii="Segoe UI" w:hAnsi="Segoe UI" w:cs="Segoe UI"/>
          <w:sz w:val="22"/>
          <w:szCs w:val="22"/>
        </w:rPr>
        <w:t xml:space="preserve"> </w:t>
      </w:r>
      <w:r w:rsidR="00110062" w:rsidRPr="00554D19">
        <w:rPr>
          <w:rFonts w:ascii="Segoe UI" w:hAnsi="Segoe UI" w:cs="Segoe UI"/>
          <w:sz w:val="22"/>
          <w:szCs w:val="22"/>
        </w:rPr>
        <w:t>je</w:t>
      </w:r>
      <w:r w:rsidRPr="00554D19">
        <w:rPr>
          <w:rFonts w:ascii="Segoe UI" w:hAnsi="Segoe UI" w:cs="Segoe UI"/>
          <w:sz w:val="22"/>
          <w:szCs w:val="22"/>
        </w:rPr>
        <w:t xml:space="preserve"> zahrnuta částka představující úhradu nákladů za spotřebu el. energie a vody</w:t>
      </w:r>
      <w:r w:rsidR="00110062" w:rsidRPr="00554D19">
        <w:rPr>
          <w:rFonts w:ascii="Segoe UI" w:hAnsi="Segoe UI" w:cs="Segoe UI"/>
          <w:sz w:val="22"/>
          <w:szCs w:val="22"/>
        </w:rPr>
        <w:t xml:space="preserve">. Odběr těchto komodit si </w:t>
      </w:r>
      <w:r w:rsidR="00BE2007" w:rsidRPr="00554D19">
        <w:rPr>
          <w:rFonts w:ascii="Segoe UI" w:hAnsi="Segoe UI" w:cs="Segoe UI"/>
          <w:sz w:val="22"/>
          <w:szCs w:val="22"/>
        </w:rPr>
        <w:t>Zhotovitel</w:t>
      </w:r>
      <w:r w:rsidR="00110062" w:rsidRPr="00554D19">
        <w:rPr>
          <w:rFonts w:ascii="Segoe UI" w:hAnsi="Segoe UI" w:cs="Segoe UI"/>
          <w:sz w:val="22"/>
          <w:szCs w:val="22"/>
        </w:rPr>
        <w:t xml:space="preserve"> zabezpečí na své náklady</w:t>
      </w:r>
      <w:r w:rsidR="00CB1E01" w:rsidRPr="00554D19">
        <w:rPr>
          <w:rFonts w:ascii="Segoe UI" w:hAnsi="Segoe UI" w:cs="Segoe UI"/>
          <w:sz w:val="22"/>
          <w:szCs w:val="22"/>
        </w:rPr>
        <w:t>, Objednatel Zhotoviteli umožní připojení</w:t>
      </w:r>
      <w:r w:rsidR="00110062" w:rsidRPr="00554D19">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Platnost ceny</w:t>
      </w:r>
    </w:p>
    <w:p w:rsidR="00326701" w:rsidRPr="00554D19" w:rsidRDefault="00C821E8"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Sjednaná cena obsahuje </w:t>
      </w:r>
      <w:r w:rsidR="00326701" w:rsidRPr="00554D19">
        <w:rPr>
          <w:rFonts w:ascii="Segoe UI" w:hAnsi="Segoe UI" w:cs="Segoe UI"/>
          <w:sz w:val="22"/>
          <w:szCs w:val="22"/>
        </w:rPr>
        <w:t xml:space="preserve">i předpokládané náklady vzniklé vývojem cen a </w:t>
      </w:r>
      <w:r w:rsidRPr="00554D19">
        <w:rPr>
          <w:rFonts w:ascii="Segoe UI" w:hAnsi="Segoe UI" w:cs="Segoe UI"/>
          <w:sz w:val="22"/>
          <w:szCs w:val="22"/>
        </w:rPr>
        <w:t xml:space="preserve">je platná </w:t>
      </w:r>
      <w:r w:rsidR="00326701" w:rsidRPr="00554D19">
        <w:rPr>
          <w:rFonts w:ascii="Segoe UI" w:hAnsi="Segoe UI" w:cs="Segoe UI"/>
          <w:sz w:val="22"/>
          <w:szCs w:val="22"/>
        </w:rPr>
        <w:t xml:space="preserve">až </w:t>
      </w:r>
      <w:r w:rsidR="00326701" w:rsidRPr="00D42CF3">
        <w:rPr>
          <w:rFonts w:ascii="Segoe UI" w:hAnsi="Segoe UI" w:cs="Segoe UI"/>
          <w:sz w:val="22"/>
          <w:szCs w:val="22"/>
        </w:rPr>
        <w:t>do doby předání a převzetí plnění předmětu smlouvy vyjma případu, kdy v průběhu plnění předmětu s</w:t>
      </w:r>
      <w:r w:rsidR="001D2614" w:rsidRPr="00D42CF3">
        <w:rPr>
          <w:rFonts w:ascii="Segoe UI" w:hAnsi="Segoe UI" w:cs="Segoe UI"/>
          <w:sz w:val="22"/>
          <w:szCs w:val="22"/>
        </w:rPr>
        <w:t>mlouvy dojde ke změně sazeb DPH</w:t>
      </w:r>
      <w:r w:rsidR="006337A7" w:rsidRPr="00D42CF3">
        <w:rPr>
          <w:rFonts w:ascii="Segoe UI" w:hAnsi="Segoe UI" w:cs="Segoe UI"/>
          <w:sz w:val="22"/>
          <w:szCs w:val="22"/>
        </w:rPr>
        <w:t>, přičemž</w:t>
      </w:r>
      <w:r w:rsidR="003C3AE6" w:rsidRPr="00D42CF3">
        <w:rPr>
          <w:rFonts w:ascii="Segoe UI" w:hAnsi="Segoe UI" w:cs="Segoe UI"/>
          <w:sz w:val="22"/>
          <w:szCs w:val="22"/>
        </w:rPr>
        <w:t xml:space="preserve"> Zhotovitel bere na vědomí, že </w:t>
      </w:r>
      <w:r w:rsidR="006337A7" w:rsidRPr="00D42CF3">
        <w:rPr>
          <w:rFonts w:ascii="Segoe UI" w:hAnsi="Segoe UI" w:cs="Segoe UI"/>
          <w:sz w:val="22"/>
          <w:szCs w:val="22"/>
        </w:rPr>
        <w:t xml:space="preserve">u </w:t>
      </w:r>
      <w:r w:rsidR="003C3AE6" w:rsidRPr="00D42CF3">
        <w:rPr>
          <w:rFonts w:ascii="Segoe UI" w:hAnsi="Segoe UI" w:cs="Segoe UI"/>
          <w:sz w:val="22"/>
          <w:szCs w:val="22"/>
        </w:rPr>
        <w:t>OU, coby vysok</w:t>
      </w:r>
      <w:r w:rsidR="006337A7" w:rsidRPr="00D42CF3">
        <w:rPr>
          <w:rFonts w:ascii="Segoe UI" w:hAnsi="Segoe UI" w:cs="Segoe UI"/>
          <w:sz w:val="22"/>
          <w:szCs w:val="22"/>
        </w:rPr>
        <w:t>é</w:t>
      </w:r>
      <w:r w:rsidR="003C3AE6" w:rsidRPr="00D42CF3">
        <w:rPr>
          <w:rFonts w:ascii="Segoe UI" w:hAnsi="Segoe UI" w:cs="Segoe UI"/>
          <w:sz w:val="22"/>
          <w:szCs w:val="22"/>
        </w:rPr>
        <w:t xml:space="preserve"> škol</w:t>
      </w:r>
      <w:r w:rsidR="006337A7" w:rsidRPr="00D42CF3">
        <w:rPr>
          <w:rFonts w:ascii="Segoe UI" w:hAnsi="Segoe UI" w:cs="Segoe UI"/>
          <w:sz w:val="22"/>
          <w:szCs w:val="22"/>
        </w:rPr>
        <w:t>y</w:t>
      </w:r>
      <w:r w:rsidR="003C3AE6" w:rsidRPr="00D42CF3">
        <w:rPr>
          <w:rFonts w:ascii="Segoe UI" w:hAnsi="Segoe UI" w:cs="Segoe UI"/>
          <w:sz w:val="22"/>
          <w:szCs w:val="22"/>
        </w:rPr>
        <w:t xml:space="preserve">, </w:t>
      </w:r>
      <w:r w:rsidR="006337A7" w:rsidRPr="00D42CF3">
        <w:rPr>
          <w:rFonts w:ascii="Segoe UI" w:hAnsi="Segoe UI" w:cs="Segoe UI"/>
          <w:sz w:val="22"/>
          <w:szCs w:val="22"/>
        </w:rPr>
        <w:t>se uplatňuje zvláštní sazba DPH</w:t>
      </w:r>
      <w:r w:rsidR="001D2614" w:rsidRPr="00D42CF3">
        <w:rPr>
          <w:rFonts w:ascii="Segoe UI" w:hAnsi="Segoe UI" w:cs="Segoe UI"/>
          <w:sz w:val="22"/>
          <w:szCs w:val="22"/>
        </w:rPr>
        <w:t>;</w:t>
      </w:r>
    </w:p>
    <w:p w:rsidR="00326701" w:rsidRPr="00554D19" w:rsidRDefault="00326701"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Jednotkové ceny bez DPH uvedené v oceněném </w:t>
      </w:r>
      <w:r w:rsidR="000032AE" w:rsidRPr="00554D19">
        <w:rPr>
          <w:rFonts w:ascii="Segoe UI" w:hAnsi="Segoe UI" w:cs="Segoe UI"/>
          <w:sz w:val="22"/>
          <w:szCs w:val="22"/>
        </w:rPr>
        <w:t>soupisu prací</w:t>
      </w:r>
      <w:r w:rsidRPr="00554D19">
        <w:rPr>
          <w:rFonts w:ascii="Segoe UI" w:hAnsi="Segoe UI" w:cs="Segoe UI"/>
          <w:sz w:val="22"/>
          <w:szCs w:val="22"/>
        </w:rPr>
        <w:t xml:space="preserve"> jsou ceny pevné po celou dobu vý</w:t>
      </w:r>
      <w:r w:rsidR="008B43C7" w:rsidRPr="00554D19">
        <w:rPr>
          <w:rFonts w:ascii="Segoe UI" w:hAnsi="Segoe UI" w:cs="Segoe UI"/>
          <w:sz w:val="22"/>
          <w:szCs w:val="22"/>
        </w:rPr>
        <w:t>s</w:t>
      </w:r>
      <w:r w:rsidR="00D51B30" w:rsidRPr="00554D19">
        <w:rPr>
          <w:rFonts w:ascii="Segoe UI" w:hAnsi="Segoe UI" w:cs="Segoe UI"/>
          <w:sz w:val="22"/>
          <w:szCs w:val="22"/>
        </w:rPr>
        <w:t>tavby</w:t>
      </w:r>
      <w:r w:rsidRPr="00554D19">
        <w:rPr>
          <w:rFonts w:ascii="Segoe UI" w:hAnsi="Segoe UI" w:cs="Segoe UI"/>
          <w:sz w:val="22"/>
          <w:szCs w:val="22"/>
        </w:rPr>
        <w:t xml:space="preserve">, až do termínu dokončení </w:t>
      </w:r>
      <w:r w:rsidR="00D51B30" w:rsidRPr="00554D19">
        <w:rPr>
          <w:rFonts w:ascii="Segoe UI" w:hAnsi="Segoe UI" w:cs="Segoe UI"/>
          <w:sz w:val="22"/>
          <w:szCs w:val="22"/>
        </w:rPr>
        <w:t>Stavby</w:t>
      </w:r>
      <w:r w:rsidRPr="00554D19">
        <w:rPr>
          <w:rFonts w:ascii="Segoe UI" w:hAnsi="Segoe UI" w:cs="Segoe UI"/>
          <w:sz w:val="22"/>
          <w:szCs w:val="22"/>
        </w:rPr>
        <w:t xml:space="preserve"> a je</w:t>
      </w:r>
      <w:r w:rsidR="008E3950">
        <w:rPr>
          <w:rFonts w:ascii="Segoe UI" w:hAnsi="Segoe UI" w:cs="Segoe UI"/>
          <w:sz w:val="22"/>
          <w:szCs w:val="22"/>
        </w:rPr>
        <w:t>jí</w:t>
      </w:r>
      <w:r w:rsidRPr="00554D19">
        <w:rPr>
          <w:rFonts w:ascii="Segoe UI" w:hAnsi="Segoe UI" w:cs="Segoe UI"/>
          <w:sz w:val="22"/>
          <w:szCs w:val="22"/>
        </w:rPr>
        <w:t>ho předání a p</w:t>
      </w:r>
      <w:r w:rsidR="001D2614" w:rsidRPr="00554D19">
        <w:rPr>
          <w:rFonts w:ascii="Segoe UI" w:hAnsi="Segoe UI" w:cs="Segoe UI"/>
          <w:sz w:val="22"/>
          <w:szCs w:val="22"/>
        </w:rPr>
        <w:t>řevzetí;</w:t>
      </w:r>
    </w:p>
    <w:p w:rsidR="00326701" w:rsidRPr="00554D19" w:rsidRDefault="00326701"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Položkové ceny uvedené v oceněném </w:t>
      </w:r>
      <w:r w:rsidR="000032AE" w:rsidRPr="00554D19">
        <w:rPr>
          <w:rFonts w:ascii="Segoe UI" w:hAnsi="Segoe UI" w:cs="Segoe UI"/>
          <w:sz w:val="22"/>
          <w:szCs w:val="22"/>
        </w:rPr>
        <w:t>soupisu prací</w:t>
      </w:r>
      <w:r w:rsidRPr="00554D19">
        <w:rPr>
          <w:rFonts w:ascii="Segoe UI" w:hAnsi="Segoe UI" w:cs="Segoe UI"/>
          <w:sz w:val="22"/>
          <w:szCs w:val="22"/>
        </w:rPr>
        <w:t xml:space="preserve"> jsou závazné. Položkové ceny slouží k prokazování finančního objemu skutečně provedených prací za příslušné období (jako podklad pro fakturaci) a dále pro ocenění případných nepředvídaných prací rozšiřujících rozsah </w:t>
      </w:r>
      <w:r w:rsidR="00D51B30" w:rsidRPr="00554D19">
        <w:rPr>
          <w:rFonts w:ascii="Segoe UI" w:hAnsi="Segoe UI" w:cs="Segoe UI"/>
          <w:sz w:val="22"/>
          <w:szCs w:val="22"/>
        </w:rPr>
        <w:t>Stavby</w:t>
      </w:r>
      <w:r w:rsidRPr="00554D19">
        <w:rPr>
          <w:rFonts w:ascii="Segoe UI" w:hAnsi="Segoe UI" w:cs="Segoe UI"/>
          <w:sz w:val="22"/>
          <w:szCs w:val="22"/>
        </w:rPr>
        <w:t xml:space="preserve"> oproti rozsahu </w:t>
      </w:r>
      <w:r w:rsidR="00D51B30" w:rsidRPr="00554D19">
        <w:rPr>
          <w:rFonts w:ascii="Segoe UI" w:hAnsi="Segoe UI" w:cs="Segoe UI"/>
          <w:sz w:val="22"/>
          <w:szCs w:val="22"/>
        </w:rPr>
        <w:t>Stavby</w:t>
      </w:r>
      <w:r w:rsidR="001D2614" w:rsidRPr="00554D19">
        <w:rPr>
          <w:rFonts w:ascii="Segoe UI" w:hAnsi="Segoe UI" w:cs="Segoe UI"/>
          <w:sz w:val="22"/>
          <w:szCs w:val="22"/>
        </w:rPr>
        <w:t xml:space="preserve"> podle této smlouvy;</w:t>
      </w:r>
    </w:p>
    <w:p w:rsidR="00326701" w:rsidRPr="00554D19" w:rsidRDefault="00BE2007"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Zhotovitel</w:t>
      </w:r>
      <w:r w:rsidR="00326701" w:rsidRPr="00554D19">
        <w:rPr>
          <w:rFonts w:ascii="Segoe UI" w:hAnsi="Segoe UI" w:cs="Segoe UI"/>
          <w:sz w:val="22"/>
          <w:szCs w:val="22"/>
        </w:rPr>
        <w:t xml:space="preserve"> nemá právo domáhat se zvýšení </w:t>
      </w:r>
      <w:r w:rsidR="00816940" w:rsidRPr="00554D19">
        <w:rPr>
          <w:rFonts w:ascii="Segoe UI" w:hAnsi="Segoe UI" w:cs="Segoe UI"/>
          <w:sz w:val="22"/>
          <w:szCs w:val="22"/>
        </w:rPr>
        <w:t>S</w:t>
      </w:r>
      <w:r w:rsidR="00C821E8" w:rsidRPr="00554D19">
        <w:rPr>
          <w:rFonts w:ascii="Segoe UI" w:hAnsi="Segoe UI" w:cs="Segoe UI"/>
          <w:sz w:val="22"/>
          <w:szCs w:val="22"/>
        </w:rPr>
        <w:t xml:space="preserve">jednané </w:t>
      </w:r>
      <w:r w:rsidR="00326701" w:rsidRPr="00554D19">
        <w:rPr>
          <w:rFonts w:ascii="Segoe UI" w:hAnsi="Segoe UI" w:cs="Segoe UI"/>
          <w:sz w:val="22"/>
          <w:szCs w:val="22"/>
        </w:rPr>
        <w:t>cen</w:t>
      </w:r>
      <w:r w:rsidR="00C821E8" w:rsidRPr="00554D19">
        <w:rPr>
          <w:rFonts w:ascii="Segoe UI" w:hAnsi="Segoe UI" w:cs="Segoe UI"/>
          <w:sz w:val="22"/>
          <w:szCs w:val="22"/>
        </w:rPr>
        <w:t>y</w:t>
      </w:r>
      <w:r w:rsidR="00326701" w:rsidRPr="00554D19">
        <w:rPr>
          <w:rFonts w:ascii="Segoe UI" w:hAnsi="Segoe UI" w:cs="Segoe UI"/>
          <w:sz w:val="22"/>
          <w:szCs w:val="22"/>
        </w:rPr>
        <w:t xml:space="preserve"> z důvodů chyb nebo nedostatků v položkových cenách </w:t>
      </w:r>
      <w:r w:rsidR="008E3950">
        <w:rPr>
          <w:rFonts w:ascii="Segoe UI" w:hAnsi="Segoe UI" w:cs="Segoe UI"/>
          <w:sz w:val="22"/>
          <w:szCs w:val="22"/>
        </w:rPr>
        <w:t xml:space="preserve">jím </w:t>
      </w:r>
      <w:r w:rsidR="00326701" w:rsidRPr="00554D19">
        <w:rPr>
          <w:rFonts w:ascii="Segoe UI" w:hAnsi="Segoe UI" w:cs="Segoe UI"/>
          <w:sz w:val="22"/>
          <w:szCs w:val="22"/>
        </w:rPr>
        <w:t xml:space="preserve">oceněného </w:t>
      </w:r>
      <w:r w:rsidR="00856543" w:rsidRPr="00554D19">
        <w:rPr>
          <w:rFonts w:ascii="Segoe UI" w:hAnsi="Segoe UI" w:cs="Segoe UI"/>
          <w:sz w:val="22"/>
          <w:szCs w:val="22"/>
        </w:rPr>
        <w:t>soupisu prací</w:t>
      </w:r>
      <w:r w:rsidR="00326701" w:rsidRPr="00554D19">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Sjednan</w:t>
      </w:r>
      <w:r w:rsidR="00816940" w:rsidRPr="00554D19">
        <w:rPr>
          <w:rFonts w:ascii="Segoe UI" w:hAnsi="Segoe UI" w:cs="Segoe UI"/>
          <w:sz w:val="22"/>
          <w:szCs w:val="22"/>
        </w:rPr>
        <w:t>á</w:t>
      </w:r>
      <w:r w:rsidRPr="00554D19">
        <w:rPr>
          <w:rFonts w:ascii="Segoe UI" w:hAnsi="Segoe UI" w:cs="Segoe UI"/>
          <w:sz w:val="22"/>
          <w:szCs w:val="22"/>
        </w:rPr>
        <w:t xml:space="preserve"> cen</w:t>
      </w:r>
      <w:r w:rsidR="00816940" w:rsidRPr="00554D19">
        <w:rPr>
          <w:rFonts w:ascii="Segoe UI" w:hAnsi="Segoe UI" w:cs="Segoe UI"/>
          <w:sz w:val="22"/>
          <w:szCs w:val="22"/>
        </w:rPr>
        <w:t>a</w:t>
      </w:r>
      <w:r w:rsidRPr="00554D19">
        <w:rPr>
          <w:rFonts w:ascii="Segoe UI" w:hAnsi="Segoe UI" w:cs="Segoe UI"/>
          <w:sz w:val="22"/>
          <w:szCs w:val="22"/>
        </w:rPr>
        <w:t xml:space="preserve"> </w:t>
      </w:r>
      <w:r w:rsidR="00816940" w:rsidRPr="00554D19">
        <w:rPr>
          <w:rFonts w:ascii="Segoe UI" w:hAnsi="Segoe UI" w:cs="Segoe UI"/>
          <w:sz w:val="22"/>
          <w:szCs w:val="22"/>
        </w:rPr>
        <w:t xml:space="preserve">může </w:t>
      </w:r>
      <w:r w:rsidRPr="00554D19">
        <w:rPr>
          <w:rFonts w:ascii="Segoe UI" w:hAnsi="Segoe UI" w:cs="Segoe UI"/>
          <w:sz w:val="22"/>
          <w:szCs w:val="22"/>
        </w:rPr>
        <w:t>být změněn</w:t>
      </w:r>
      <w:r w:rsidR="00816940" w:rsidRPr="00554D19">
        <w:rPr>
          <w:rFonts w:ascii="Segoe UI" w:hAnsi="Segoe UI" w:cs="Segoe UI"/>
          <w:sz w:val="22"/>
          <w:szCs w:val="22"/>
        </w:rPr>
        <w:t>a</w:t>
      </w:r>
      <w:r w:rsidRPr="00554D19">
        <w:rPr>
          <w:rFonts w:ascii="Segoe UI" w:hAnsi="Segoe UI" w:cs="Segoe UI"/>
          <w:sz w:val="22"/>
          <w:szCs w:val="22"/>
        </w:rPr>
        <w:t xml:space="preserve"> pouze: </w:t>
      </w:r>
    </w:p>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 xml:space="preserve">dohodou smluvních stran, pokud se </w:t>
      </w:r>
      <w:r w:rsidR="00BE2007" w:rsidRPr="00554D19">
        <w:rPr>
          <w:rFonts w:ascii="Segoe UI" w:hAnsi="Segoe UI" w:cs="Segoe UI"/>
          <w:sz w:val="22"/>
          <w:szCs w:val="22"/>
        </w:rPr>
        <w:t>Objednatel</w:t>
      </w:r>
      <w:r w:rsidRPr="00554D19">
        <w:rPr>
          <w:rFonts w:ascii="Segoe UI" w:hAnsi="Segoe UI" w:cs="Segoe UI"/>
          <w:sz w:val="22"/>
          <w:szCs w:val="22"/>
        </w:rPr>
        <w:t xml:space="preserve"> se </w:t>
      </w:r>
      <w:r w:rsidR="00BE2007" w:rsidRPr="00554D19">
        <w:rPr>
          <w:rFonts w:ascii="Segoe UI" w:hAnsi="Segoe UI" w:cs="Segoe UI"/>
          <w:sz w:val="22"/>
          <w:szCs w:val="22"/>
        </w:rPr>
        <w:t>Zhotovitel</w:t>
      </w:r>
      <w:r w:rsidRPr="00554D19">
        <w:rPr>
          <w:rFonts w:ascii="Segoe UI" w:hAnsi="Segoe UI" w:cs="Segoe UI"/>
          <w:sz w:val="22"/>
          <w:szCs w:val="22"/>
        </w:rPr>
        <w:t xml:space="preserve">em za dále sjednaných podmínek dohodnou na provedení i jiných prací nebo </w:t>
      </w:r>
      <w:proofErr w:type="gramStart"/>
      <w:r w:rsidRPr="00554D19">
        <w:rPr>
          <w:rFonts w:ascii="Segoe UI" w:hAnsi="Segoe UI" w:cs="Segoe UI"/>
          <w:sz w:val="22"/>
          <w:szCs w:val="22"/>
        </w:rPr>
        <w:t>dodávek,</w:t>
      </w:r>
      <w:proofErr w:type="gramEnd"/>
      <w:r w:rsidRPr="00554D19">
        <w:rPr>
          <w:rFonts w:ascii="Segoe UI" w:hAnsi="Segoe UI" w:cs="Segoe UI"/>
          <w:sz w:val="22"/>
          <w:szCs w:val="22"/>
        </w:rPr>
        <w:t xml:space="preserve"> než těch, které byly obsahem </w:t>
      </w:r>
      <w:r w:rsidR="0087426E" w:rsidRPr="00554D19">
        <w:rPr>
          <w:rFonts w:ascii="Segoe UI" w:hAnsi="Segoe UI" w:cs="Segoe UI"/>
          <w:sz w:val="22"/>
          <w:szCs w:val="22"/>
        </w:rPr>
        <w:t xml:space="preserve">Projektové dokumentace </w:t>
      </w:r>
      <w:r w:rsidRPr="00554D19">
        <w:rPr>
          <w:rFonts w:ascii="Segoe UI" w:hAnsi="Segoe UI" w:cs="Segoe UI"/>
          <w:sz w:val="22"/>
          <w:szCs w:val="22"/>
        </w:rPr>
        <w:t xml:space="preserve">a </w:t>
      </w:r>
      <w:r w:rsidR="00856543" w:rsidRPr="00554D19">
        <w:rPr>
          <w:rFonts w:ascii="Segoe UI" w:hAnsi="Segoe UI" w:cs="Segoe UI"/>
          <w:sz w:val="22"/>
          <w:szCs w:val="22"/>
        </w:rPr>
        <w:t>soupisu prací</w:t>
      </w:r>
      <w:r w:rsidR="008E3950">
        <w:rPr>
          <w:rFonts w:ascii="Segoe UI" w:hAnsi="Segoe UI" w:cs="Segoe UI"/>
          <w:sz w:val="22"/>
          <w:szCs w:val="22"/>
        </w:rPr>
        <w:t>,</w:t>
      </w:r>
      <w:r w:rsidRPr="00554D19">
        <w:rPr>
          <w:rFonts w:ascii="Segoe UI" w:hAnsi="Segoe UI" w:cs="Segoe UI"/>
          <w:sz w:val="22"/>
          <w:szCs w:val="22"/>
        </w:rPr>
        <w:t xml:space="preserve"> nebo na vyloučení někter</w:t>
      </w:r>
      <w:r w:rsidR="008E3950">
        <w:rPr>
          <w:rFonts w:ascii="Segoe UI" w:hAnsi="Segoe UI" w:cs="Segoe UI"/>
          <w:sz w:val="22"/>
          <w:szCs w:val="22"/>
        </w:rPr>
        <w:t>ých</w:t>
      </w:r>
      <w:r w:rsidRPr="00554D19">
        <w:rPr>
          <w:rFonts w:ascii="Segoe UI" w:hAnsi="Segoe UI" w:cs="Segoe UI"/>
          <w:sz w:val="22"/>
          <w:szCs w:val="22"/>
        </w:rPr>
        <w:t xml:space="preserve"> pr</w:t>
      </w:r>
      <w:r w:rsidR="008E3950">
        <w:rPr>
          <w:rFonts w:ascii="Segoe UI" w:hAnsi="Segoe UI" w:cs="Segoe UI"/>
          <w:sz w:val="22"/>
          <w:szCs w:val="22"/>
        </w:rPr>
        <w:t>ací</w:t>
      </w:r>
      <w:r w:rsidRPr="00554D19">
        <w:rPr>
          <w:rFonts w:ascii="Segoe UI" w:hAnsi="Segoe UI" w:cs="Segoe UI"/>
          <w:sz w:val="22"/>
          <w:szCs w:val="22"/>
        </w:rPr>
        <w:t xml:space="preserve"> nebo dodáv</w:t>
      </w:r>
      <w:r w:rsidR="008E3950">
        <w:rPr>
          <w:rFonts w:ascii="Segoe UI" w:hAnsi="Segoe UI" w:cs="Segoe UI"/>
          <w:sz w:val="22"/>
          <w:szCs w:val="22"/>
        </w:rPr>
        <w:t>e</w:t>
      </w:r>
      <w:r w:rsidRPr="00554D19">
        <w:rPr>
          <w:rFonts w:ascii="Segoe UI" w:hAnsi="Segoe UI" w:cs="Segoe UI"/>
          <w:sz w:val="22"/>
          <w:szCs w:val="22"/>
        </w:rPr>
        <w:t>k z předmětu plnění</w:t>
      </w:r>
      <w:r w:rsidR="00BD535C" w:rsidRPr="00554D19">
        <w:rPr>
          <w:rFonts w:ascii="Segoe UI" w:hAnsi="Segoe UI" w:cs="Segoe UI"/>
          <w:color w:val="000000"/>
          <w:sz w:val="22"/>
          <w:szCs w:val="22"/>
        </w:rPr>
        <w:t>, a v</w:t>
      </w:r>
      <w:r w:rsidR="00765395" w:rsidRPr="00554D19">
        <w:rPr>
          <w:rFonts w:ascii="Segoe UI" w:hAnsi="Segoe UI" w:cs="Segoe UI"/>
          <w:color w:val="000000"/>
          <w:sz w:val="22"/>
          <w:szCs w:val="22"/>
        </w:rPr>
        <w:t> </w:t>
      </w:r>
      <w:r w:rsidR="00BD535C" w:rsidRPr="00554D19">
        <w:rPr>
          <w:rFonts w:ascii="Segoe UI" w:hAnsi="Segoe UI" w:cs="Segoe UI"/>
          <w:color w:val="000000"/>
          <w:sz w:val="22"/>
          <w:szCs w:val="22"/>
        </w:rPr>
        <w:t>souladu se ZZVZ</w:t>
      </w:r>
      <w:r w:rsidRPr="00554D19">
        <w:rPr>
          <w:rFonts w:ascii="Segoe UI" w:hAnsi="Segoe UI" w:cs="Segoe UI"/>
          <w:sz w:val="22"/>
          <w:szCs w:val="22"/>
        </w:rPr>
        <w:t>;</w:t>
      </w:r>
    </w:p>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 xml:space="preserve">dohodou smluvních stran, pokud se </w:t>
      </w:r>
      <w:r w:rsidR="00BE2007" w:rsidRPr="00554D19">
        <w:rPr>
          <w:rFonts w:ascii="Segoe UI" w:hAnsi="Segoe UI" w:cs="Segoe UI"/>
          <w:sz w:val="22"/>
          <w:szCs w:val="22"/>
        </w:rPr>
        <w:t>Objednatel</w:t>
      </w:r>
      <w:r w:rsidRPr="00554D19">
        <w:rPr>
          <w:rFonts w:ascii="Segoe UI" w:hAnsi="Segoe UI" w:cs="Segoe UI"/>
          <w:sz w:val="22"/>
          <w:szCs w:val="22"/>
        </w:rPr>
        <w:t xml:space="preserve"> se </w:t>
      </w:r>
      <w:r w:rsidR="00BE2007" w:rsidRPr="00554D19">
        <w:rPr>
          <w:rFonts w:ascii="Segoe UI" w:hAnsi="Segoe UI" w:cs="Segoe UI"/>
          <w:sz w:val="22"/>
          <w:szCs w:val="22"/>
        </w:rPr>
        <w:t>Zhotovitel</w:t>
      </w:r>
      <w:r w:rsidRPr="00554D19">
        <w:rPr>
          <w:rFonts w:ascii="Segoe UI" w:hAnsi="Segoe UI" w:cs="Segoe UI"/>
          <w:sz w:val="22"/>
          <w:szCs w:val="22"/>
        </w:rPr>
        <w:t xml:space="preserve">em dohodnou na jiné kvalitě nebo druhu dodávek spojených se zhotovením </w:t>
      </w:r>
      <w:r w:rsidR="00D51B30" w:rsidRPr="00554D19">
        <w:rPr>
          <w:rFonts w:ascii="Segoe UI" w:hAnsi="Segoe UI" w:cs="Segoe UI"/>
          <w:sz w:val="22"/>
          <w:szCs w:val="22"/>
        </w:rPr>
        <w:t>Stavby</w:t>
      </w:r>
      <w:r w:rsidRPr="00554D19">
        <w:rPr>
          <w:rFonts w:ascii="Segoe UI" w:hAnsi="Segoe UI" w:cs="Segoe UI"/>
          <w:sz w:val="22"/>
          <w:szCs w:val="22"/>
        </w:rPr>
        <w:t xml:space="preserve"> dle této </w:t>
      </w:r>
      <w:proofErr w:type="gramStart"/>
      <w:r w:rsidRPr="00554D19">
        <w:rPr>
          <w:rFonts w:ascii="Segoe UI" w:hAnsi="Segoe UI" w:cs="Segoe UI"/>
          <w:sz w:val="22"/>
          <w:szCs w:val="22"/>
        </w:rPr>
        <w:t>smlouvy,</w:t>
      </w:r>
      <w:proofErr w:type="gramEnd"/>
      <w:r w:rsidRPr="00554D19">
        <w:rPr>
          <w:rFonts w:ascii="Segoe UI" w:hAnsi="Segoe UI" w:cs="Segoe UI"/>
          <w:sz w:val="22"/>
          <w:szCs w:val="22"/>
        </w:rPr>
        <w:t xml:space="preserve"> než t</w:t>
      </w:r>
      <w:r w:rsidR="006478E8" w:rsidRPr="00554D19">
        <w:rPr>
          <w:rFonts w:ascii="Segoe UI" w:hAnsi="Segoe UI" w:cs="Segoe UI"/>
          <w:sz w:val="22"/>
          <w:szCs w:val="22"/>
        </w:rPr>
        <w:t>é</w:t>
      </w:r>
      <w:r w:rsidRPr="00554D19">
        <w:rPr>
          <w:rFonts w:ascii="Segoe UI" w:hAnsi="Segoe UI" w:cs="Segoe UI"/>
          <w:sz w:val="22"/>
          <w:szCs w:val="22"/>
        </w:rPr>
        <w:t>, která vyplývá z této smlouvy</w:t>
      </w:r>
      <w:r w:rsidR="00BD535C" w:rsidRPr="00554D19">
        <w:rPr>
          <w:rFonts w:ascii="Segoe UI" w:hAnsi="Segoe UI" w:cs="Segoe UI"/>
          <w:color w:val="000000"/>
          <w:sz w:val="22"/>
          <w:szCs w:val="22"/>
        </w:rPr>
        <w:t xml:space="preserve">, </w:t>
      </w:r>
      <w:r w:rsidR="00411F9F" w:rsidRPr="00554D19">
        <w:rPr>
          <w:rFonts w:ascii="Segoe UI" w:hAnsi="Segoe UI" w:cs="Segoe UI"/>
          <w:color w:val="000000"/>
          <w:sz w:val="22"/>
          <w:szCs w:val="22"/>
        </w:rPr>
        <w:t>a v souladu se ZZVZ</w:t>
      </w:r>
      <w:r w:rsidRPr="00554D19">
        <w:rPr>
          <w:rFonts w:ascii="Segoe UI" w:hAnsi="Segoe UI" w:cs="Segoe UI"/>
          <w:sz w:val="22"/>
          <w:szCs w:val="22"/>
        </w:rPr>
        <w:t>;</w:t>
      </w:r>
    </w:p>
    <w:p w:rsidR="00DF26A0" w:rsidRPr="00554D19" w:rsidRDefault="00DF26A0"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bookmarkStart w:id="15" w:name="_Hlk503436912"/>
      <w:r w:rsidRPr="00554D19">
        <w:rPr>
          <w:rFonts w:ascii="Segoe UI" w:hAnsi="Segoe UI" w:cs="Segoe UI"/>
          <w:sz w:val="22"/>
          <w:szCs w:val="22"/>
        </w:rPr>
        <w:t>dohodou smluvních stran, pokud se Objednatel se Zhotovitelem dohodnou na provádění zvláštních opatření z důvodu zvláště nepříznivých klimatických podmínek, a v souladu se ZZVZ;</w:t>
      </w:r>
    </w:p>
    <w:bookmarkEnd w:id="15"/>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v případě, že dojde ke změně zákonné sazby DPH</w:t>
      </w:r>
      <w:r w:rsidR="00067FC2" w:rsidRPr="00554D19">
        <w:rPr>
          <w:rFonts w:ascii="Segoe UI" w:hAnsi="Segoe UI" w:cs="Segoe UI"/>
          <w:sz w:val="22"/>
          <w:szCs w:val="22"/>
        </w:rPr>
        <w:t xml:space="preserve"> či ke změně v oblasti přenesení daňové povinnosti</w:t>
      </w:r>
      <w:r w:rsidRPr="00554D19">
        <w:rPr>
          <w:rFonts w:ascii="Segoe UI" w:hAnsi="Segoe UI" w:cs="Segoe UI"/>
          <w:sz w:val="22"/>
          <w:szCs w:val="22"/>
        </w:rPr>
        <w:t xml:space="preserve">, je </w:t>
      </w:r>
      <w:r w:rsidR="00BE2007" w:rsidRPr="00554D19">
        <w:rPr>
          <w:rFonts w:ascii="Segoe UI" w:hAnsi="Segoe UI" w:cs="Segoe UI"/>
          <w:sz w:val="22"/>
          <w:szCs w:val="22"/>
        </w:rPr>
        <w:t>Zhotovitel</w:t>
      </w:r>
      <w:r w:rsidRPr="00554D19">
        <w:rPr>
          <w:rFonts w:ascii="Segoe UI" w:hAnsi="Segoe UI" w:cs="Segoe UI"/>
          <w:sz w:val="22"/>
          <w:szCs w:val="22"/>
        </w:rPr>
        <w:t xml:space="preserve"> ke sjednané ceně či odměně bez DPH povinen účtovat DPH v platné výši; smluvní strany se dohodly, že v případě změny ceny či odměny v důsledku změny sazby DPH není nutno ke smlouvě uzavírat dodatek.</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Způsob sjednání změny ceny</w:t>
      </w:r>
    </w:p>
    <w:p w:rsidR="00326701" w:rsidRPr="00554D19" w:rsidRDefault="00326701" w:rsidP="002F39B7">
      <w:pPr>
        <w:widowControl w:val="0"/>
        <w:numPr>
          <w:ilvl w:val="2"/>
          <w:numId w:val="70"/>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Nastane-li některá z</w:t>
      </w:r>
      <w:r w:rsidR="00861A7C" w:rsidRPr="00554D19">
        <w:rPr>
          <w:rFonts w:ascii="Segoe UI" w:hAnsi="Segoe UI" w:cs="Segoe UI"/>
          <w:sz w:val="22"/>
          <w:szCs w:val="22"/>
        </w:rPr>
        <w:t>e</w:t>
      </w:r>
      <w:r w:rsidRPr="00554D19">
        <w:rPr>
          <w:rFonts w:ascii="Segoe UI" w:hAnsi="Segoe UI" w:cs="Segoe UI"/>
          <w:sz w:val="22"/>
          <w:szCs w:val="22"/>
        </w:rPr>
        <w:t> </w:t>
      </w:r>
      <w:r w:rsidR="0087426E" w:rsidRPr="00554D19">
        <w:rPr>
          <w:rFonts w:ascii="Segoe UI" w:hAnsi="Segoe UI" w:cs="Segoe UI"/>
          <w:sz w:val="22"/>
          <w:szCs w:val="22"/>
        </w:rPr>
        <w:t>situací</w:t>
      </w:r>
      <w:r w:rsidRPr="00554D19">
        <w:rPr>
          <w:rFonts w:ascii="Segoe UI" w:hAnsi="Segoe UI" w:cs="Segoe UI"/>
          <w:sz w:val="22"/>
          <w:szCs w:val="22"/>
        </w:rPr>
        <w:t>, za kterých je možná změna</w:t>
      </w:r>
      <w:r w:rsidR="00804246" w:rsidRPr="00554D19">
        <w:rPr>
          <w:rFonts w:ascii="Segoe UI" w:hAnsi="Segoe UI" w:cs="Segoe UI"/>
          <w:sz w:val="22"/>
          <w:szCs w:val="22"/>
        </w:rPr>
        <w:t xml:space="preserve"> </w:t>
      </w:r>
      <w:r w:rsidR="00816940" w:rsidRPr="00554D19">
        <w:rPr>
          <w:rFonts w:ascii="Segoe UI" w:hAnsi="Segoe UI" w:cs="Segoe UI"/>
          <w:sz w:val="22"/>
          <w:szCs w:val="22"/>
        </w:rPr>
        <w:t>Sjednané ceny</w:t>
      </w:r>
      <w:r w:rsidRPr="00554D19">
        <w:rPr>
          <w:rFonts w:ascii="Segoe UI" w:hAnsi="Segoe UI" w:cs="Segoe UI"/>
          <w:sz w:val="22"/>
          <w:szCs w:val="22"/>
        </w:rPr>
        <w:t xml:space="preserve">, je </w:t>
      </w:r>
      <w:r w:rsidR="00BE2007" w:rsidRPr="00554D19">
        <w:rPr>
          <w:rFonts w:ascii="Segoe UI" w:hAnsi="Segoe UI" w:cs="Segoe UI"/>
          <w:sz w:val="22"/>
          <w:szCs w:val="22"/>
        </w:rPr>
        <w:t>Zhotovitel</w:t>
      </w:r>
      <w:r w:rsidRPr="00554D19">
        <w:rPr>
          <w:rFonts w:ascii="Segoe UI" w:hAnsi="Segoe UI" w:cs="Segoe UI"/>
          <w:sz w:val="22"/>
          <w:szCs w:val="22"/>
        </w:rPr>
        <w:t xml:space="preserve"> povinen provést výpočet změny </w:t>
      </w:r>
      <w:r w:rsidR="00816940" w:rsidRPr="00554D19">
        <w:rPr>
          <w:rFonts w:ascii="Segoe UI" w:hAnsi="Segoe UI" w:cs="Segoe UI"/>
          <w:sz w:val="22"/>
          <w:szCs w:val="22"/>
        </w:rPr>
        <w:t>Sjednané ceny</w:t>
      </w:r>
      <w:r w:rsidRPr="00554D19">
        <w:rPr>
          <w:rFonts w:ascii="Segoe UI" w:hAnsi="Segoe UI" w:cs="Segoe UI"/>
          <w:sz w:val="22"/>
          <w:szCs w:val="22"/>
        </w:rPr>
        <w:t xml:space="preserve"> a předložit </w:t>
      </w:r>
      <w:r w:rsidR="008B43C7" w:rsidRPr="00554D19">
        <w:rPr>
          <w:rFonts w:ascii="Segoe UI" w:hAnsi="Segoe UI" w:cs="Segoe UI"/>
          <w:sz w:val="22"/>
          <w:szCs w:val="22"/>
        </w:rPr>
        <w:t xml:space="preserve">písemný </w:t>
      </w:r>
      <w:r w:rsidRPr="00554D19">
        <w:rPr>
          <w:rFonts w:ascii="Segoe UI" w:hAnsi="Segoe UI" w:cs="Segoe UI"/>
          <w:sz w:val="22"/>
          <w:szCs w:val="22"/>
        </w:rPr>
        <w:t xml:space="preserve">požadavek na změnu sjednaných cen </w:t>
      </w:r>
      <w:r w:rsidR="00BE2007" w:rsidRPr="00554D19">
        <w:rPr>
          <w:rFonts w:ascii="Segoe UI" w:hAnsi="Segoe UI" w:cs="Segoe UI"/>
          <w:sz w:val="22"/>
          <w:szCs w:val="22"/>
        </w:rPr>
        <w:t>Objednatel</w:t>
      </w:r>
      <w:r w:rsidRPr="00554D19">
        <w:rPr>
          <w:rFonts w:ascii="Segoe UI" w:hAnsi="Segoe UI" w:cs="Segoe UI"/>
          <w:sz w:val="22"/>
          <w:szCs w:val="22"/>
        </w:rPr>
        <w:t xml:space="preserve">i k odsouhlasení, popřípadě oznámit </w:t>
      </w:r>
      <w:r w:rsidR="00BE2007" w:rsidRPr="00554D19">
        <w:rPr>
          <w:rFonts w:ascii="Segoe UI" w:hAnsi="Segoe UI" w:cs="Segoe UI"/>
          <w:sz w:val="22"/>
          <w:szCs w:val="22"/>
        </w:rPr>
        <w:t>Objednatel</w:t>
      </w:r>
      <w:r w:rsidRPr="00554D19">
        <w:rPr>
          <w:rFonts w:ascii="Segoe UI" w:hAnsi="Segoe UI" w:cs="Segoe UI"/>
          <w:sz w:val="22"/>
          <w:szCs w:val="22"/>
        </w:rPr>
        <w:t xml:space="preserve">i změnu </w:t>
      </w:r>
      <w:r w:rsidR="00816940" w:rsidRPr="00554D19">
        <w:rPr>
          <w:rFonts w:ascii="Segoe UI" w:hAnsi="Segoe UI" w:cs="Segoe UI"/>
          <w:sz w:val="22"/>
          <w:szCs w:val="22"/>
        </w:rPr>
        <w:t>S</w:t>
      </w:r>
      <w:r w:rsidRPr="00554D19">
        <w:rPr>
          <w:rFonts w:ascii="Segoe UI" w:hAnsi="Segoe UI" w:cs="Segoe UI"/>
          <w:sz w:val="22"/>
          <w:szCs w:val="22"/>
        </w:rPr>
        <w:t xml:space="preserve">jednané ceny v případě </w:t>
      </w:r>
      <w:r w:rsidR="008B43C7" w:rsidRPr="00554D19">
        <w:rPr>
          <w:rFonts w:ascii="Segoe UI" w:hAnsi="Segoe UI" w:cs="Segoe UI"/>
          <w:sz w:val="22"/>
          <w:szCs w:val="22"/>
        </w:rPr>
        <w:t xml:space="preserve">změny </w:t>
      </w:r>
      <w:r w:rsidRPr="00554D19">
        <w:rPr>
          <w:rFonts w:ascii="Segoe UI" w:hAnsi="Segoe UI" w:cs="Segoe UI"/>
          <w:sz w:val="22"/>
          <w:szCs w:val="22"/>
        </w:rPr>
        <w:t>sazeb DPH.</w:t>
      </w:r>
    </w:p>
    <w:p w:rsidR="00326701" w:rsidRPr="00554D19" w:rsidRDefault="00326701" w:rsidP="002F39B7">
      <w:pPr>
        <w:widowControl w:val="0"/>
        <w:numPr>
          <w:ilvl w:val="2"/>
          <w:numId w:val="70"/>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lastRenderedPageBreak/>
        <w:t>Písemn</w:t>
      </w:r>
      <w:r w:rsidR="008B43C7" w:rsidRPr="00554D19">
        <w:rPr>
          <w:rFonts w:ascii="Segoe UI" w:hAnsi="Segoe UI" w:cs="Segoe UI"/>
          <w:sz w:val="22"/>
          <w:szCs w:val="22"/>
        </w:rPr>
        <w:t>ý</w:t>
      </w:r>
      <w:r w:rsidRPr="00554D19">
        <w:rPr>
          <w:rFonts w:ascii="Segoe UI" w:hAnsi="Segoe UI" w:cs="Segoe UI"/>
          <w:sz w:val="22"/>
          <w:szCs w:val="22"/>
        </w:rPr>
        <w:t xml:space="preserve"> </w:t>
      </w:r>
      <w:r w:rsidR="008B43C7" w:rsidRPr="00554D19">
        <w:rPr>
          <w:rFonts w:ascii="Segoe UI" w:hAnsi="Segoe UI" w:cs="Segoe UI"/>
          <w:sz w:val="22"/>
          <w:szCs w:val="22"/>
        </w:rPr>
        <w:t xml:space="preserve">požadavek </w:t>
      </w:r>
      <w:r w:rsidR="00861A7C" w:rsidRPr="00554D19">
        <w:rPr>
          <w:rFonts w:ascii="Segoe UI" w:hAnsi="Segoe UI" w:cs="Segoe UI"/>
          <w:sz w:val="22"/>
          <w:szCs w:val="22"/>
        </w:rPr>
        <w:t xml:space="preserve">Zhotovitele </w:t>
      </w:r>
      <w:r w:rsidRPr="00554D19">
        <w:rPr>
          <w:rFonts w:ascii="Segoe UI" w:hAnsi="Segoe UI" w:cs="Segoe UI"/>
          <w:sz w:val="22"/>
          <w:szCs w:val="22"/>
        </w:rPr>
        <w:t xml:space="preserve">nezakládá právo </w:t>
      </w:r>
      <w:r w:rsidR="00BE2007" w:rsidRPr="00554D19">
        <w:rPr>
          <w:rFonts w:ascii="Segoe UI" w:hAnsi="Segoe UI" w:cs="Segoe UI"/>
          <w:sz w:val="22"/>
          <w:szCs w:val="22"/>
        </w:rPr>
        <w:t>Zhotovitel</w:t>
      </w:r>
      <w:r w:rsidRPr="00554D19">
        <w:rPr>
          <w:rFonts w:ascii="Segoe UI" w:hAnsi="Segoe UI" w:cs="Segoe UI"/>
          <w:sz w:val="22"/>
          <w:szCs w:val="22"/>
        </w:rPr>
        <w:t xml:space="preserve">e na jednostranné zvýšení </w:t>
      </w:r>
      <w:r w:rsidR="00816940" w:rsidRPr="00554D19">
        <w:rPr>
          <w:rFonts w:ascii="Segoe UI" w:hAnsi="Segoe UI" w:cs="Segoe UI"/>
          <w:sz w:val="22"/>
          <w:szCs w:val="22"/>
        </w:rPr>
        <w:t>S</w:t>
      </w:r>
      <w:r w:rsidRPr="00554D19">
        <w:rPr>
          <w:rFonts w:ascii="Segoe UI" w:hAnsi="Segoe UI" w:cs="Segoe UI"/>
          <w:sz w:val="22"/>
          <w:szCs w:val="22"/>
        </w:rPr>
        <w:t xml:space="preserve">jednané ceny, vyjma případu změny sazby DPH. Jednání o zvýšení </w:t>
      </w:r>
      <w:r w:rsidR="00816940" w:rsidRPr="00554D19">
        <w:rPr>
          <w:rFonts w:ascii="Segoe UI" w:hAnsi="Segoe UI" w:cs="Segoe UI"/>
          <w:sz w:val="22"/>
          <w:szCs w:val="22"/>
        </w:rPr>
        <w:t>S</w:t>
      </w:r>
      <w:r w:rsidRPr="00554D19">
        <w:rPr>
          <w:rFonts w:ascii="Segoe UI" w:hAnsi="Segoe UI" w:cs="Segoe UI"/>
          <w:sz w:val="22"/>
          <w:szCs w:val="22"/>
        </w:rPr>
        <w:t>jednané ceny je možné pouze za podmínek daných touto smlouvou a podmínek vyplývajících z</w:t>
      </w:r>
      <w:r w:rsidR="00440D60" w:rsidRPr="00554D19">
        <w:rPr>
          <w:rFonts w:ascii="Segoe UI" w:hAnsi="Segoe UI" w:cs="Segoe UI"/>
          <w:sz w:val="22"/>
          <w:szCs w:val="22"/>
        </w:rPr>
        <w:t>e Z</w:t>
      </w:r>
      <w:r w:rsidR="00705E6B" w:rsidRPr="00554D19">
        <w:rPr>
          <w:rFonts w:ascii="Segoe UI" w:hAnsi="Segoe UI" w:cs="Segoe UI"/>
          <w:sz w:val="22"/>
          <w:szCs w:val="22"/>
        </w:rPr>
        <w:t>Z</w:t>
      </w:r>
      <w:r w:rsidR="00440D60" w:rsidRPr="00554D19">
        <w:rPr>
          <w:rFonts w:ascii="Segoe UI" w:hAnsi="Segoe UI" w:cs="Segoe UI"/>
          <w:sz w:val="22"/>
          <w:szCs w:val="22"/>
        </w:rPr>
        <w:t>VZ</w:t>
      </w:r>
      <w:r w:rsidRPr="00554D19">
        <w:rPr>
          <w:rFonts w:ascii="Segoe UI" w:hAnsi="Segoe UI" w:cs="Segoe UI"/>
          <w:sz w:val="22"/>
          <w:szCs w:val="22"/>
        </w:rPr>
        <w:t>.</w:t>
      </w:r>
    </w:p>
    <w:p w:rsidR="0087426E" w:rsidRPr="00554D19" w:rsidRDefault="0087426E" w:rsidP="002F39B7">
      <w:pPr>
        <w:widowControl w:val="0"/>
        <w:spacing w:after="120" w:line="264" w:lineRule="auto"/>
        <w:ind w:left="1134"/>
        <w:jc w:val="both"/>
        <w:rPr>
          <w:rFonts w:ascii="Segoe UI" w:hAnsi="Segoe UI" w:cs="Segoe UI"/>
          <w:b/>
          <w:sz w:val="22"/>
          <w:szCs w:val="22"/>
        </w:rPr>
      </w:pPr>
    </w:p>
    <w:p w:rsidR="0087426E" w:rsidRPr="00554D19" w:rsidRDefault="00E03D1A" w:rsidP="002F39B7">
      <w:pPr>
        <w:keepNext/>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w:t>
      </w:r>
      <w:r w:rsidR="00440D60" w:rsidRPr="00554D19">
        <w:rPr>
          <w:rFonts w:ascii="Segoe UI" w:hAnsi="Segoe UI" w:cs="Segoe UI"/>
          <w:b/>
          <w:sz w:val="22"/>
          <w:szCs w:val="22"/>
        </w:rPr>
        <w:t xml:space="preserve">odmínky pro </w:t>
      </w:r>
      <w:r w:rsidR="00243B88" w:rsidRPr="00554D19">
        <w:rPr>
          <w:rFonts w:ascii="Segoe UI" w:hAnsi="Segoe UI" w:cs="Segoe UI"/>
          <w:b/>
          <w:sz w:val="22"/>
          <w:szCs w:val="22"/>
        </w:rPr>
        <w:t>úprav</w:t>
      </w:r>
      <w:r w:rsidR="00A868A5" w:rsidRPr="00554D19">
        <w:rPr>
          <w:rFonts w:ascii="Segoe UI" w:hAnsi="Segoe UI" w:cs="Segoe UI"/>
          <w:b/>
          <w:sz w:val="22"/>
          <w:szCs w:val="22"/>
        </w:rPr>
        <w:t>u</w:t>
      </w:r>
      <w:r w:rsidR="00243B88" w:rsidRPr="00554D19">
        <w:rPr>
          <w:rFonts w:ascii="Segoe UI" w:hAnsi="Segoe UI" w:cs="Segoe UI"/>
          <w:b/>
          <w:sz w:val="22"/>
          <w:szCs w:val="22"/>
        </w:rPr>
        <w:t xml:space="preserve"> </w:t>
      </w:r>
      <w:r w:rsidR="001C3998">
        <w:rPr>
          <w:rFonts w:ascii="Segoe UI" w:hAnsi="Segoe UI" w:cs="Segoe UI"/>
          <w:b/>
          <w:sz w:val="22"/>
          <w:szCs w:val="22"/>
        </w:rPr>
        <w:t xml:space="preserve">Sjednané </w:t>
      </w:r>
      <w:r w:rsidR="00440D60" w:rsidRPr="00554D19">
        <w:rPr>
          <w:rFonts w:ascii="Segoe UI" w:hAnsi="Segoe UI" w:cs="Segoe UI"/>
          <w:b/>
          <w:sz w:val="22"/>
          <w:szCs w:val="22"/>
        </w:rPr>
        <w:t>ceny</w:t>
      </w:r>
    </w:p>
    <w:p w:rsidR="00D73CDA"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6" w:name="_Hlk504554673"/>
      <w:r w:rsidRPr="00554D19">
        <w:rPr>
          <w:rFonts w:ascii="Segoe UI" w:hAnsi="Segoe UI" w:cs="Segoe UI"/>
          <w:sz w:val="22"/>
          <w:szCs w:val="22"/>
        </w:rPr>
        <w:t xml:space="preserve">Potřebu </w:t>
      </w:r>
      <w:r w:rsidR="00EB23D8" w:rsidRPr="00554D19">
        <w:rPr>
          <w:rFonts w:ascii="Segoe UI" w:hAnsi="Segoe UI" w:cs="Segoe UI"/>
          <w:sz w:val="22"/>
          <w:szCs w:val="22"/>
        </w:rPr>
        <w:t xml:space="preserve">provedení dodatečných prací </w:t>
      </w:r>
      <w:r w:rsidR="00EC77D6" w:rsidRPr="00554D19">
        <w:rPr>
          <w:rFonts w:ascii="Segoe UI" w:hAnsi="Segoe UI" w:cs="Segoe UI"/>
          <w:sz w:val="22"/>
          <w:szCs w:val="22"/>
        </w:rPr>
        <w:t xml:space="preserve">k řádnému dokončení </w:t>
      </w:r>
      <w:r w:rsidR="00CB1E01" w:rsidRPr="00554D19">
        <w:rPr>
          <w:rFonts w:ascii="Segoe UI" w:hAnsi="Segoe UI" w:cs="Segoe UI"/>
          <w:sz w:val="22"/>
          <w:szCs w:val="22"/>
        </w:rPr>
        <w:t xml:space="preserve">díla </w:t>
      </w:r>
      <w:r w:rsidRPr="00554D19">
        <w:rPr>
          <w:rFonts w:ascii="Segoe UI" w:hAnsi="Segoe UI" w:cs="Segoe UI"/>
          <w:sz w:val="22"/>
          <w:szCs w:val="22"/>
        </w:rPr>
        <w:t xml:space="preserve">musí </w:t>
      </w:r>
      <w:r w:rsidR="00BE2007" w:rsidRPr="00554D19">
        <w:rPr>
          <w:rFonts w:ascii="Segoe UI" w:hAnsi="Segoe UI" w:cs="Segoe UI"/>
          <w:sz w:val="22"/>
          <w:szCs w:val="22"/>
        </w:rPr>
        <w:t>Zhotovitel</w:t>
      </w:r>
      <w:r w:rsidRPr="00554D19">
        <w:rPr>
          <w:rFonts w:ascii="Segoe UI" w:hAnsi="Segoe UI" w:cs="Segoe UI"/>
          <w:sz w:val="22"/>
          <w:szCs w:val="22"/>
        </w:rPr>
        <w:t xml:space="preserve"> </w:t>
      </w:r>
      <w:r w:rsidR="003B4645" w:rsidRPr="00554D19">
        <w:rPr>
          <w:rFonts w:ascii="Segoe UI" w:hAnsi="Segoe UI" w:cs="Segoe UI"/>
          <w:sz w:val="22"/>
          <w:szCs w:val="22"/>
        </w:rPr>
        <w:t xml:space="preserve">písemně </w:t>
      </w:r>
      <w:r w:rsidRPr="00554D19">
        <w:rPr>
          <w:rFonts w:ascii="Segoe UI" w:hAnsi="Segoe UI" w:cs="Segoe UI"/>
          <w:sz w:val="22"/>
          <w:szCs w:val="22"/>
        </w:rPr>
        <w:t xml:space="preserve">oznámit </w:t>
      </w:r>
      <w:r w:rsidR="003B4645" w:rsidRPr="00554D19">
        <w:rPr>
          <w:rFonts w:ascii="Segoe UI" w:hAnsi="Segoe UI" w:cs="Segoe UI"/>
          <w:sz w:val="22"/>
          <w:szCs w:val="22"/>
        </w:rPr>
        <w:t xml:space="preserve">bez zbytečného odkladu </w:t>
      </w:r>
      <w:r w:rsidR="00BE2007" w:rsidRPr="00554D19">
        <w:rPr>
          <w:rFonts w:ascii="Segoe UI" w:hAnsi="Segoe UI" w:cs="Segoe UI"/>
          <w:sz w:val="22"/>
          <w:szCs w:val="22"/>
        </w:rPr>
        <w:t>Objednatel</w:t>
      </w:r>
      <w:r w:rsidRPr="00554D19">
        <w:rPr>
          <w:rFonts w:ascii="Segoe UI" w:hAnsi="Segoe UI" w:cs="Segoe UI"/>
          <w:sz w:val="22"/>
          <w:szCs w:val="22"/>
        </w:rPr>
        <w:t>i</w:t>
      </w:r>
      <w:r w:rsidR="003B4645" w:rsidRPr="00554D19">
        <w:rPr>
          <w:rFonts w:ascii="Segoe UI" w:hAnsi="Segoe UI" w:cs="Segoe UI"/>
          <w:sz w:val="22"/>
          <w:szCs w:val="22"/>
        </w:rPr>
        <w:t xml:space="preserve">, nejpozději však do 2 pracovních dnů po tom, co Zhotovitel skutečnosti vedoucí k potřebě provedení dodatečných prací zjistil, nebo měl zjistit při náležité </w:t>
      </w:r>
      <w:r w:rsidR="00310B3E" w:rsidRPr="00554D19">
        <w:rPr>
          <w:rFonts w:ascii="Segoe UI" w:hAnsi="Segoe UI" w:cs="Segoe UI"/>
          <w:sz w:val="22"/>
          <w:szCs w:val="22"/>
        </w:rPr>
        <w:t xml:space="preserve">odborné </w:t>
      </w:r>
      <w:r w:rsidR="003B4645" w:rsidRPr="00554D19">
        <w:rPr>
          <w:rFonts w:ascii="Segoe UI" w:hAnsi="Segoe UI" w:cs="Segoe UI"/>
          <w:sz w:val="22"/>
          <w:szCs w:val="22"/>
        </w:rPr>
        <w:t>péči. Oznámení bude obsahovat popis události nebo okolnosti, ze kterých potřeba provedení dodatečných prací vyplývá</w:t>
      </w:r>
      <w:r w:rsidRPr="00554D19">
        <w:rPr>
          <w:rFonts w:ascii="Segoe UI" w:hAnsi="Segoe UI" w:cs="Segoe UI"/>
          <w:sz w:val="22"/>
          <w:szCs w:val="22"/>
        </w:rPr>
        <w:t xml:space="preserve">. </w:t>
      </w:r>
      <w:r w:rsidR="00BE2007" w:rsidRPr="00554D19">
        <w:rPr>
          <w:rFonts w:ascii="Segoe UI" w:hAnsi="Segoe UI" w:cs="Segoe UI"/>
          <w:sz w:val="22"/>
          <w:szCs w:val="22"/>
        </w:rPr>
        <w:t>Objednatel</w:t>
      </w:r>
      <w:r w:rsidR="00D73CDA" w:rsidRPr="00554D19">
        <w:rPr>
          <w:rFonts w:ascii="Segoe UI" w:hAnsi="Segoe UI" w:cs="Segoe UI"/>
          <w:sz w:val="22"/>
          <w:szCs w:val="22"/>
        </w:rPr>
        <w:t xml:space="preserve"> se zavazuje, že se k oznámení </w:t>
      </w:r>
      <w:r w:rsidR="00BE2007" w:rsidRPr="00554D19">
        <w:rPr>
          <w:rFonts w:ascii="Segoe UI" w:hAnsi="Segoe UI" w:cs="Segoe UI"/>
          <w:sz w:val="22"/>
          <w:szCs w:val="22"/>
        </w:rPr>
        <w:t>Zhotovitel</w:t>
      </w:r>
      <w:r w:rsidR="00D73CDA" w:rsidRPr="00554D19">
        <w:rPr>
          <w:rFonts w:ascii="Segoe UI" w:hAnsi="Segoe UI" w:cs="Segoe UI"/>
          <w:sz w:val="22"/>
          <w:szCs w:val="22"/>
        </w:rPr>
        <w:t>e o</w:t>
      </w:r>
      <w:r w:rsidR="00816940" w:rsidRPr="00554D19">
        <w:rPr>
          <w:rFonts w:ascii="Segoe UI" w:hAnsi="Segoe UI" w:cs="Segoe UI"/>
          <w:sz w:val="22"/>
          <w:szCs w:val="22"/>
        </w:rPr>
        <w:t> </w:t>
      </w:r>
      <w:r w:rsidR="00D73CDA" w:rsidRPr="00554D19">
        <w:rPr>
          <w:rFonts w:ascii="Segoe UI" w:hAnsi="Segoe UI" w:cs="Segoe UI"/>
          <w:sz w:val="22"/>
          <w:szCs w:val="22"/>
        </w:rPr>
        <w:t xml:space="preserve">potřebě </w:t>
      </w:r>
      <w:r w:rsidR="00EB23D8" w:rsidRPr="00554D19">
        <w:rPr>
          <w:rFonts w:ascii="Segoe UI" w:hAnsi="Segoe UI" w:cs="Segoe UI"/>
          <w:sz w:val="22"/>
          <w:szCs w:val="22"/>
        </w:rPr>
        <w:t xml:space="preserve">dodatečných prací </w:t>
      </w:r>
      <w:r w:rsidR="003B4645" w:rsidRPr="00554D19">
        <w:rPr>
          <w:rFonts w:ascii="Segoe UI" w:hAnsi="Segoe UI" w:cs="Segoe UI"/>
          <w:sz w:val="22"/>
          <w:szCs w:val="22"/>
        </w:rPr>
        <w:t xml:space="preserve">po jeho </w:t>
      </w:r>
      <w:r w:rsidR="00D73CDA" w:rsidRPr="00554D19">
        <w:rPr>
          <w:rFonts w:ascii="Segoe UI" w:hAnsi="Segoe UI" w:cs="Segoe UI"/>
          <w:sz w:val="22"/>
          <w:szCs w:val="22"/>
        </w:rPr>
        <w:t xml:space="preserve">předložení </w:t>
      </w:r>
      <w:r w:rsidR="0002400E" w:rsidRPr="00554D19">
        <w:rPr>
          <w:rFonts w:ascii="Segoe UI" w:hAnsi="Segoe UI" w:cs="Segoe UI"/>
          <w:sz w:val="22"/>
          <w:szCs w:val="22"/>
        </w:rPr>
        <w:t xml:space="preserve">bez zbytečného odkladu </w:t>
      </w:r>
      <w:r w:rsidR="003B4645" w:rsidRPr="00554D19">
        <w:rPr>
          <w:rFonts w:ascii="Segoe UI" w:hAnsi="Segoe UI" w:cs="Segoe UI"/>
          <w:sz w:val="22"/>
          <w:szCs w:val="22"/>
        </w:rPr>
        <w:t>vyjádří</w:t>
      </w:r>
      <w:r w:rsidR="00D73CDA" w:rsidRPr="00554D19">
        <w:rPr>
          <w:rFonts w:ascii="Segoe UI" w:hAnsi="Segoe UI" w:cs="Segoe UI"/>
          <w:sz w:val="22"/>
          <w:szCs w:val="22"/>
        </w:rPr>
        <w:t xml:space="preserve">. Vyjádření </w:t>
      </w:r>
      <w:r w:rsidR="00BE2007" w:rsidRPr="00554D19">
        <w:rPr>
          <w:rFonts w:ascii="Segoe UI" w:hAnsi="Segoe UI" w:cs="Segoe UI"/>
          <w:sz w:val="22"/>
          <w:szCs w:val="22"/>
        </w:rPr>
        <w:t>Objednatel</w:t>
      </w:r>
      <w:r w:rsidR="00D73CDA" w:rsidRPr="00554D19">
        <w:rPr>
          <w:rFonts w:ascii="Segoe UI" w:hAnsi="Segoe UI" w:cs="Segoe UI"/>
          <w:sz w:val="22"/>
          <w:szCs w:val="22"/>
        </w:rPr>
        <w:t xml:space="preserve">e </w:t>
      </w:r>
      <w:r w:rsidR="00957A4D" w:rsidRPr="00554D19">
        <w:rPr>
          <w:rFonts w:ascii="Segoe UI" w:hAnsi="Segoe UI" w:cs="Segoe UI"/>
          <w:sz w:val="22"/>
          <w:szCs w:val="22"/>
        </w:rPr>
        <w:t>bude</w:t>
      </w:r>
      <w:r w:rsidR="00D73CDA" w:rsidRPr="00554D19">
        <w:rPr>
          <w:rFonts w:ascii="Segoe UI" w:hAnsi="Segoe UI" w:cs="Segoe UI"/>
          <w:sz w:val="22"/>
          <w:szCs w:val="22"/>
        </w:rPr>
        <w:t xml:space="preserve"> obsahovat sdělení, zda bud</w:t>
      </w:r>
      <w:r w:rsidR="003D2413" w:rsidRPr="00554D19">
        <w:rPr>
          <w:rFonts w:ascii="Segoe UI" w:hAnsi="Segoe UI" w:cs="Segoe UI"/>
          <w:sz w:val="22"/>
          <w:szCs w:val="22"/>
        </w:rPr>
        <w:t>e</w:t>
      </w:r>
      <w:r w:rsidR="00D73CDA" w:rsidRPr="00554D19">
        <w:rPr>
          <w:rFonts w:ascii="Segoe UI" w:hAnsi="Segoe UI" w:cs="Segoe UI"/>
          <w:sz w:val="22"/>
          <w:szCs w:val="22"/>
        </w:rPr>
        <w:t xml:space="preserve"> v souladu s ustanoveními Z</w:t>
      </w:r>
      <w:r w:rsidR="00705E6B" w:rsidRPr="00554D19">
        <w:rPr>
          <w:rFonts w:ascii="Segoe UI" w:hAnsi="Segoe UI" w:cs="Segoe UI"/>
          <w:sz w:val="22"/>
          <w:szCs w:val="22"/>
        </w:rPr>
        <w:t>Z</w:t>
      </w:r>
      <w:r w:rsidR="00D73CDA" w:rsidRPr="00554D19">
        <w:rPr>
          <w:rFonts w:ascii="Segoe UI" w:hAnsi="Segoe UI" w:cs="Segoe UI"/>
          <w:sz w:val="22"/>
          <w:szCs w:val="22"/>
        </w:rPr>
        <w:t>VZ</w:t>
      </w:r>
      <w:r w:rsidR="00A5762F" w:rsidRPr="00554D19">
        <w:rPr>
          <w:rFonts w:ascii="Segoe UI" w:hAnsi="Segoe UI" w:cs="Segoe UI"/>
          <w:sz w:val="22"/>
          <w:szCs w:val="22"/>
        </w:rPr>
        <w:t xml:space="preserve"> </w:t>
      </w:r>
      <w:r w:rsidR="007C6D48" w:rsidRPr="00554D19">
        <w:rPr>
          <w:rFonts w:ascii="Segoe UI" w:hAnsi="Segoe UI" w:cs="Segoe UI"/>
          <w:sz w:val="22"/>
          <w:szCs w:val="22"/>
        </w:rPr>
        <w:t>dále projednáno poptání</w:t>
      </w:r>
      <w:r w:rsidR="00D73CDA" w:rsidRPr="00554D19">
        <w:rPr>
          <w:rFonts w:ascii="Segoe UI" w:hAnsi="Segoe UI" w:cs="Segoe UI"/>
          <w:sz w:val="22"/>
          <w:szCs w:val="22"/>
        </w:rPr>
        <w:t xml:space="preserve"> stavební</w:t>
      </w:r>
      <w:r w:rsidR="007C6D48" w:rsidRPr="00554D19">
        <w:rPr>
          <w:rFonts w:ascii="Segoe UI" w:hAnsi="Segoe UI" w:cs="Segoe UI"/>
          <w:sz w:val="22"/>
          <w:szCs w:val="22"/>
        </w:rPr>
        <w:t>ch</w:t>
      </w:r>
      <w:r w:rsidR="00D73CDA" w:rsidRPr="00554D19">
        <w:rPr>
          <w:rFonts w:ascii="Segoe UI" w:hAnsi="Segoe UI" w:cs="Segoe UI"/>
          <w:sz w:val="22"/>
          <w:szCs w:val="22"/>
        </w:rPr>
        <w:t xml:space="preserve"> pr</w:t>
      </w:r>
      <w:r w:rsidR="0077563F" w:rsidRPr="00554D19">
        <w:rPr>
          <w:rFonts w:ascii="Segoe UI" w:hAnsi="Segoe UI" w:cs="Segoe UI"/>
          <w:sz w:val="22"/>
          <w:szCs w:val="22"/>
        </w:rPr>
        <w:t>ací</w:t>
      </w:r>
      <w:r w:rsidR="00D73CDA" w:rsidRPr="00554D19">
        <w:rPr>
          <w:rFonts w:ascii="Segoe UI" w:hAnsi="Segoe UI" w:cs="Segoe UI"/>
          <w:sz w:val="22"/>
          <w:szCs w:val="22"/>
        </w:rPr>
        <w:t xml:space="preserve">, které odpovídají </w:t>
      </w:r>
      <w:r w:rsidR="00BE2007" w:rsidRPr="00554D19">
        <w:rPr>
          <w:rFonts w:ascii="Segoe UI" w:hAnsi="Segoe UI" w:cs="Segoe UI"/>
          <w:sz w:val="22"/>
          <w:szCs w:val="22"/>
        </w:rPr>
        <w:t>Zhotovitel</w:t>
      </w:r>
      <w:r w:rsidR="00D73CDA" w:rsidRPr="00554D19">
        <w:rPr>
          <w:rFonts w:ascii="Segoe UI" w:hAnsi="Segoe UI" w:cs="Segoe UI"/>
          <w:sz w:val="22"/>
          <w:szCs w:val="22"/>
        </w:rPr>
        <w:t xml:space="preserve">em oznámeným </w:t>
      </w:r>
      <w:r w:rsidR="00EB23D8" w:rsidRPr="00554D19">
        <w:rPr>
          <w:rFonts w:ascii="Segoe UI" w:hAnsi="Segoe UI" w:cs="Segoe UI"/>
          <w:sz w:val="22"/>
          <w:szCs w:val="22"/>
        </w:rPr>
        <w:t xml:space="preserve">dodatečným pracím </w:t>
      </w:r>
      <w:r w:rsidR="00D73CDA" w:rsidRPr="00554D19">
        <w:rPr>
          <w:rFonts w:ascii="Segoe UI" w:hAnsi="Segoe UI" w:cs="Segoe UI"/>
          <w:sz w:val="22"/>
          <w:szCs w:val="22"/>
        </w:rPr>
        <w:t xml:space="preserve">dle tohoto </w:t>
      </w:r>
      <w:r w:rsidR="003B4645" w:rsidRPr="00554D19">
        <w:rPr>
          <w:rFonts w:ascii="Segoe UI" w:hAnsi="Segoe UI" w:cs="Segoe UI"/>
          <w:sz w:val="22"/>
          <w:szCs w:val="22"/>
        </w:rPr>
        <w:t>odstavce</w:t>
      </w:r>
      <w:r w:rsidR="00D73CDA" w:rsidRPr="00554D19">
        <w:rPr>
          <w:rFonts w:ascii="Segoe UI" w:hAnsi="Segoe UI" w:cs="Segoe UI"/>
          <w:sz w:val="22"/>
          <w:szCs w:val="22"/>
        </w:rPr>
        <w:t>.</w:t>
      </w:r>
      <w:r w:rsidR="00E479A1" w:rsidRPr="00554D19">
        <w:rPr>
          <w:rFonts w:ascii="Segoe UI" w:hAnsi="Segoe UI" w:cs="Segoe UI"/>
          <w:sz w:val="22"/>
          <w:szCs w:val="22"/>
        </w:rPr>
        <w:t xml:space="preserve"> </w:t>
      </w:r>
      <w:r w:rsidR="00EC77D6" w:rsidRPr="00554D19">
        <w:rPr>
          <w:rFonts w:ascii="Segoe UI" w:hAnsi="Segoe UI" w:cs="Segoe UI"/>
          <w:sz w:val="22"/>
          <w:szCs w:val="22"/>
        </w:rPr>
        <w:t xml:space="preserve">Potřebu provedení dodatečných prací k řádnému dokončení </w:t>
      </w:r>
      <w:r w:rsidR="00CB1E01" w:rsidRPr="00554D19">
        <w:rPr>
          <w:rFonts w:ascii="Segoe UI" w:hAnsi="Segoe UI" w:cs="Segoe UI"/>
          <w:sz w:val="22"/>
          <w:szCs w:val="22"/>
        </w:rPr>
        <w:t>díla</w:t>
      </w:r>
      <w:r w:rsidR="00EC77D6" w:rsidRPr="00554D19">
        <w:rPr>
          <w:rFonts w:ascii="Segoe UI" w:hAnsi="Segoe UI" w:cs="Segoe UI"/>
          <w:sz w:val="22"/>
          <w:szCs w:val="22"/>
        </w:rPr>
        <w:t xml:space="preserve"> je oprávněn požadovat také Objednatel, přičemž shora uvedený postup se uplatní </w:t>
      </w:r>
      <w:r w:rsidR="000F4C19" w:rsidRPr="00554D19">
        <w:rPr>
          <w:rFonts w:ascii="Segoe UI" w:hAnsi="Segoe UI" w:cs="Segoe UI"/>
          <w:sz w:val="22"/>
          <w:szCs w:val="22"/>
        </w:rPr>
        <w:t>obdobně</w:t>
      </w:r>
      <w:r w:rsidR="00EC77D6" w:rsidRPr="00554D19">
        <w:rPr>
          <w:rFonts w:ascii="Segoe UI" w:hAnsi="Segoe UI" w:cs="Segoe UI"/>
          <w:sz w:val="22"/>
          <w:szCs w:val="22"/>
        </w:rPr>
        <w:t>.</w:t>
      </w:r>
    </w:p>
    <w:p w:rsidR="00C42BAD" w:rsidRPr="00554D19" w:rsidRDefault="00EB23D8"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Dodatečné práce</w:t>
      </w:r>
      <w:r w:rsidR="00326701" w:rsidRPr="00554D19">
        <w:rPr>
          <w:rFonts w:ascii="Segoe UI" w:hAnsi="Segoe UI" w:cs="Segoe UI"/>
          <w:sz w:val="22"/>
          <w:szCs w:val="22"/>
        </w:rPr>
        <w:t xml:space="preserve"> odsouhlasené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em lze provést pouze na základě nové úpravy smluvních vztahů mezi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em a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em </w:t>
      </w:r>
      <w:r w:rsidR="000F4C19" w:rsidRPr="00554D19">
        <w:rPr>
          <w:rFonts w:ascii="Segoe UI" w:hAnsi="Segoe UI" w:cs="Segoe UI"/>
          <w:sz w:val="22"/>
          <w:szCs w:val="22"/>
        </w:rPr>
        <w:t xml:space="preserve">a </w:t>
      </w:r>
      <w:r w:rsidR="00326701" w:rsidRPr="00554D19">
        <w:rPr>
          <w:rFonts w:ascii="Segoe UI" w:hAnsi="Segoe UI" w:cs="Segoe UI"/>
          <w:sz w:val="22"/>
          <w:szCs w:val="22"/>
        </w:rPr>
        <w:t>v souladu s </w:t>
      </w:r>
      <w:r w:rsidR="00D73CDA" w:rsidRPr="00554D19">
        <w:rPr>
          <w:rFonts w:ascii="Segoe UI" w:hAnsi="Segoe UI" w:cs="Segoe UI"/>
          <w:sz w:val="22"/>
          <w:szCs w:val="22"/>
        </w:rPr>
        <w:t>příslušným</w:t>
      </w:r>
      <w:r w:rsidR="00F12C57">
        <w:rPr>
          <w:rFonts w:ascii="Segoe UI" w:hAnsi="Segoe UI" w:cs="Segoe UI"/>
          <w:sz w:val="22"/>
          <w:szCs w:val="22"/>
        </w:rPr>
        <w:t>i</w:t>
      </w:r>
      <w:r w:rsidR="00D73CDA" w:rsidRPr="00554D19">
        <w:rPr>
          <w:rFonts w:ascii="Segoe UI" w:hAnsi="Segoe UI" w:cs="Segoe UI"/>
          <w:sz w:val="22"/>
          <w:szCs w:val="22"/>
        </w:rPr>
        <w:t xml:space="preserve"> ustanovením</w:t>
      </w:r>
      <w:r w:rsidR="00F12C57">
        <w:rPr>
          <w:rFonts w:ascii="Segoe UI" w:hAnsi="Segoe UI" w:cs="Segoe UI"/>
          <w:sz w:val="22"/>
          <w:szCs w:val="22"/>
        </w:rPr>
        <w:t>i</w:t>
      </w:r>
      <w:r w:rsidR="00326701" w:rsidRPr="00554D19">
        <w:rPr>
          <w:rFonts w:ascii="Segoe UI" w:hAnsi="Segoe UI" w:cs="Segoe UI"/>
          <w:sz w:val="22"/>
          <w:szCs w:val="22"/>
        </w:rPr>
        <w:t xml:space="preserve"> </w:t>
      </w:r>
      <w:r w:rsidR="00227CE8" w:rsidRPr="00554D19">
        <w:rPr>
          <w:rFonts w:ascii="Segoe UI" w:hAnsi="Segoe UI" w:cs="Segoe UI"/>
          <w:sz w:val="22"/>
          <w:szCs w:val="22"/>
        </w:rPr>
        <w:t>Z</w:t>
      </w:r>
      <w:r w:rsidR="00705E6B" w:rsidRPr="00554D19">
        <w:rPr>
          <w:rFonts w:ascii="Segoe UI" w:hAnsi="Segoe UI" w:cs="Segoe UI"/>
          <w:sz w:val="22"/>
          <w:szCs w:val="22"/>
        </w:rPr>
        <w:t>Z</w:t>
      </w:r>
      <w:r w:rsidR="00227CE8" w:rsidRPr="00554D19">
        <w:rPr>
          <w:rFonts w:ascii="Segoe UI" w:hAnsi="Segoe UI" w:cs="Segoe UI"/>
          <w:sz w:val="22"/>
          <w:szCs w:val="22"/>
        </w:rPr>
        <w:t>VZ</w:t>
      </w:r>
      <w:r w:rsidR="00326701" w:rsidRPr="00554D19">
        <w:rPr>
          <w:rFonts w:ascii="Segoe UI" w:hAnsi="Segoe UI" w:cs="Segoe UI"/>
          <w:sz w:val="22"/>
          <w:szCs w:val="22"/>
        </w:rPr>
        <w:t>.</w:t>
      </w:r>
      <w:r w:rsidR="00B8777D" w:rsidRPr="00554D19">
        <w:rPr>
          <w:rFonts w:ascii="Segoe UI" w:hAnsi="Segoe UI" w:cs="Segoe UI"/>
          <w:sz w:val="22"/>
          <w:szCs w:val="22"/>
        </w:rPr>
        <w:t xml:space="preserve"> </w:t>
      </w:r>
    </w:p>
    <w:p w:rsidR="00C42BAD" w:rsidRPr="003051DB" w:rsidRDefault="003C67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7" w:name="_Ref5874487"/>
      <w:r w:rsidRPr="00554D19">
        <w:rPr>
          <w:rFonts w:ascii="Segoe UI" w:hAnsi="Segoe UI" w:cs="Segoe UI"/>
          <w:sz w:val="22"/>
          <w:szCs w:val="22"/>
        </w:rPr>
        <w:t xml:space="preserve">Při ocenění </w:t>
      </w:r>
      <w:r w:rsidR="00A868A5" w:rsidRPr="00554D19">
        <w:rPr>
          <w:rFonts w:ascii="Segoe UI" w:hAnsi="Segoe UI" w:cs="Segoe UI"/>
          <w:sz w:val="22"/>
          <w:szCs w:val="22"/>
        </w:rPr>
        <w:t>dodatečných</w:t>
      </w:r>
      <w:r w:rsidR="004C7B39" w:rsidRPr="00554D19">
        <w:rPr>
          <w:rFonts w:ascii="Segoe UI" w:hAnsi="Segoe UI" w:cs="Segoe UI"/>
          <w:sz w:val="22"/>
          <w:szCs w:val="22"/>
        </w:rPr>
        <w:t xml:space="preserve"> prací</w:t>
      </w:r>
      <w:r w:rsidR="00A868A5" w:rsidRPr="00554D19">
        <w:rPr>
          <w:rFonts w:ascii="Segoe UI" w:hAnsi="Segoe UI" w:cs="Segoe UI"/>
          <w:sz w:val="22"/>
          <w:szCs w:val="22"/>
        </w:rPr>
        <w:t xml:space="preserve"> </w:t>
      </w:r>
      <w:r w:rsidR="004C7B39" w:rsidRPr="00554D19">
        <w:rPr>
          <w:rFonts w:ascii="Segoe UI" w:hAnsi="Segoe UI" w:cs="Segoe UI"/>
          <w:sz w:val="22"/>
          <w:szCs w:val="22"/>
        </w:rPr>
        <w:t xml:space="preserve">(tj. </w:t>
      </w:r>
      <w:r w:rsidR="00DC35AA" w:rsidRPr="00554D19">
        <w:rPr>
          <w:rFonts w:ascii="Segoe UI" w:hAnsi="Segoe UI" w:cs="Segoe UI"/>
          <w:sz w:val="22"/>
          <w:szCs w:val="22"/>
        </w:rPr>
        <w:t>více</w:t>
      </w:r>
      <w:r w:rsidR="00A868A5" w:rsidRPr="00554D19">
        <w:rPr>
          <w:rFonts w:ascii="Segoe UI" w:hAnsi="Segoe UI" w:cs="Segoe UI"/>
          <w:sz w:val="22"/>
          <w:szCs w:val="22"/>
        </w:rPr>
        <w:t>prací</w:t>
      </w:r>
      <w:r w:rsidR="004C7B39" w:rsidRPr="00554D19">
        <w:rPr>
          <w:rFonts w:ascii="Segoe UI" w:hAnsi="Segoe UI" w:cs="Segoe UI"/>
          <w:sz w:val="22"/>
          <w:szCs w:val="22"/>
        </w:rPr>
        <w:t>)</w:t>
      </w:r>
      <w:r w:rsidRPr="00554D19">
        <w:rPr>
          <w:rFonts w:ascii="Segoe UI" w:hAnsi="Segoe UI" w:cs="Segoe UI"/>
          <w:sz w:val="22"/>
          <w:szCs w:val="22"/>
        </w:rPr>
        <w:t xml:space="preserve"> bude postupováno takto:</w:t>
      </w:r>
      <w:r w:rsidR="00326701" w:rsidRPr="00554D19">
        <w:rPr>
          <w:rFonts w:ascii="Segoe UI" w:hAnsi="Segoe UI" w:cs="Segoe UI"/>
          <w:sz w:val="22"/>
          <w:szCs w:val="22"/>
        </w:rPr>
        <w:t xml:space="preserve"> na základě písemného soupisu </w:t>
      </w:r>
      <w:r w:rsidR="000F4C19" w:rsidRPr="00554D19">
        <w:rPr>
          <w:rFonts w:ascii="Segoe UI" w:hAnsi="Segoe UI" w:cs="Segoe UI"/>
          <w:sz w:val="22"/>
          <w:szCs w:val="22"/>
        </w:rPr>
        <w:t xml:space="preserve">dodatečných prací </w:t>
      </w:r>
      <w:r w:rsidR="00326701" w:rsidRPr="00554D19">
        <w:rPr>
          <w:rFonts w:ascii="Segoe UI" w:hAnsi="Segoe UI" w:cs="Segoe UI"/>
          <w:sz w:val="22"/>
          <w:szCs w:val="22"/>
        </w:rPr>
        <w:t xml:space="preserve">doplní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 jednotkové ceny </w:t>
      </w:r>
      <w:r w:rsidRPr="00554D19">
        <w:rPr>
          <w:rFonts w:ascii="Segoe UI" w:hAnsi="Segoe UI" w:cs="Segoe UI"/>
          <w:sz w:val="22"/>
          <w:szCs w:val="22"/>
        </w:rPr>
        <w:t xml:space="preserve">ve výši </w:t>
      </w:r>
      <w:r w:rsidR="00326701" w:rsidRPr="00554D19">
        <w:rPr>
          <w:rFonts w:ascii="Segoe UI" w:hAnsi="Segoe UI" w:cs="Segoe UI"/>
          <w:sz w:val="22"/>
          <w:szCs w:val="22"/>
        </w:rPr>
        <w:t xml:space="preserve">podle oceněného </w:t>
      </w:r>
      <w:r w:rsidR="00856543" w:rsidRPr="00554D19">
        <w:rPr>
          <w:rFonts w:ascii="Segoe UI" w:hAnsi="Segoe UI" w:cs="Segoe UI"/>
          <w:sz w:val="22"/>
          <w:szCs w:val="22"/>
        </w:rPr>
        <w:t>soupisu prací</w:t>
      </w:r>
      <w:r w:rsidRPr="00554D19">
        <w:rPr>
          <w:rFonts w:ascii="Segoe UI" w:hAnsi="Segoe UI" w:cs="Segoe UI"/>
          <w:sz w:val="22"/>
          <w:szCs w:val="22"/>
        </w:rPr>
        <w:t>, který tvoří přílohu č. </w:t>
      </w:r>
      <w:r w:rsidR="00326701" w:rsidRPr="00554D19">
        <w:rPr>
          <w:rFonts w:ascii="Segoe UI" w:hAnsi="Segoe UI" w:cs="Segoe UI"/>
          <w:sz w:val="22"/>
          <w:szCs w:val="22"/>
        </w:rPr>
        <w:t xml:space="preserve">1 této smlouvy; v případě, že požadované položky víceprací v oceněném </w:t>
      </w:r>
      <w:r w:rsidR="00856543" w:rsidRPr="00554D19">
        <w:rPr>
          <w:rFonts w:ascii="Segoe UI" w:hAnsi="Segoe UI" w:cs="Segoe UI"/>
          <w:sz w:val="22"/>
          <w:szCs w:val="22"/>
        </w:rPr>
        <w:t>soupisu prací</w:t>
      </w:r>
      <w:r w:rsidR="00326701" w:rsidRPr="00554D19">
        <w:rPr>
          <w:rFonts w:ascii="Segoe UI" w:hAnsi="Segoe UI" w:cs="Segoe UI"/>
          <w:sz w:val="22"/>
          <w:szCs w:val="22"/>
        </w:rPr>
        <w:t xml:space="preserve"> </w:t>
      </w:r>
      <w:r w:rsidR="00326701" w:rsidRPr="00DE31AA">
        <w:rPr>
          <w:rFonts w:ascii="Segoe UI" w:hAnsi="Segoe UI" w:cs="Segoe UI"/>
          <w:sz w:val="22"/>
          <w:szCs w:val="22"/>
        </w:rPr>
        <w:t xml:space="preserve">uvedeny nebudou, bude jejich cena stanovena dohodou smluvních stran podle </w:t>
      </w:r>
      <w:r w:rsidR="004053C5" w:rsidRPr="003F69AA">
        <w:rPr>
          <w:rFonts w:ascii="Segoe UI" w:hAnsi="Segoe UI" w:cs="Segoe UI"/>
          <w:sz w:val="22"/>
          <w:szCs w:val="22"/>
        </w:rPr>
        <w:t xml:space="preserve">aktuálních Sborníků cen stavebních prací vydaných obchodní společností </w:t>
      </w:r>
      <w:r w:rsidR="004053C5">
        <w:rPr>
          <w:rFonts w:ascii="Segoe UI" w:hAnsi="Segoe UI" w:cs="Segoe UI"/>
          <w:sz w:val="22"/>
          <w:szCs w:val="22"/>
        </w:rPr>
        <w:t>ÚR</w:t>
      </w:r>
      <w:r w:rsidR="004053C5" w:rsidRPr="003F69AA">
        <w:rPr>
          <w:rFonts w:ascii="Segoe UI" w:hAnsi="Segoe UI" w:cs="Segoe UI"/>
          <w:sz w:val="22"/>
          <w:szCs w:val="22"/>
        </w:rPr>
        <w:t>S</w:t>
      </w:r>
      <w:r w:rsidR="004053C5">
        <w:rPr>
          <w:rFonts w:ascii="Segoe UI" w:hAnsi="Segoe UI" w:cs="Segoe UI"/>
          <w:sz w:val="22"/>
          <w:szCs w:val="22"/>
        </w:rPr>
        <w:t xml:space="preserve"> CZ</w:t>
      </w:r>
      <w:r w:rsidR="004053C5" w:rsidRPr="003F69AA">
        <w:rPr>
          <w:rFonts w:ascii="Segoe UI" w:hAnsi="Segoe UI" w:cs="Segoe UI"/>
          <w:sz w:val="22"/>
          <w:szCs w:val="22"/>
        </w:rPr>
        <w:t xml:space="preserve"> a. s., </w:t>
      </w:r>
      <w:r w:rsidR="004053C5">
        <w:rPr>
          <w:rFonts w:ascii="Segoe UI" w:hAnsi="Segoe UI" w:cs="Segoe UI"/>
          <w:sz w:val="22"/>
          <w:szCs w:val="22"/>
        </w:rPr>
        <w:t>Tiskařská 257/10</w:t>
      </w:r>
      <w:r w:rsidR="004053C5" w:rsidRPr="003F69AA">
        <w:rPr>
          <w:rFonts w:ascii="Segoe UI" w:hAnsi="Segoe UI" w:cs="Segoe UI"/>
          <w:sz w:val="22"/>
          <w:szCs w:val="22"/>
        </w:rPr>
        <w:t>,</w:t>
      </w:r>
      <w:r w:rsidR="004053C5">
        <w:rPr>
          <w:rFonts w:ascii="Segoe UI" w:hAnsi="Segoe UI" w:cs="Segoe UI"/>
          <w:sz w:val="22"/>
          <w:szCs w:val="22"/>
        </w:rPr>
        <w:t xml:space="preserve"> Malešice,</w:t>
      </w:r>
      <w:r w:rsidR="004053C5" w:rsidRPr="003F69AA">
        <w:rPr>
          <w:rFonts w:ascii="Segoe UI" w:hAnsi="Segoe UI" w:cs="Segoe UI"/>
          <w:sz w:val="22"/>
          <w:szCs w:val="22"/>
        </w:rPr>
        <w:t xml:space="preserve"> </w:t>
      </w:r>
      <w:r w:rsidR="004053C5">
        <w:rPr>
          <w:rFonts w:ascii="Segoe UI" w:hAnsi="Segoe UI" w:cs="Segoe UI"/>
          <w:sz w:val="22"/>
          <w:szCs w:val="22"/>
        </w:rPr>
        <w:t>108</w:t>
      </w:r>
      <w:r w:rsidR="004053C5" w:rsidRPr="003F69AA">
        <w:rPr>
          <w:rFonts w:ascii="Segoe UI" w:hAnsi="Segoe UI" w:cs="Segoe UI"/>
          <w:sz w:val="22"/>
          <w:szCs w:val="22"/>
        </w:rPr>
        <w:t xml:space="preserve"> 00 </w:t>
      </w:r>
      <w:r w:rsidR="004053C5">
        <w:rPr>
          <w:rFonts w:ascii="Segoe UI" w:hAnsi="Segoe UI" w:cs="Segoe UI"/>
          <w:sz w:val="22"/>
          <w:szCs w:val="22"/>
        </w:rPr>
        <w:t>Praha 10</w:t>
      </w:r>
      <w:r w:rsidR="00326701" w:rsidRPr="00DE31AA">
        <w:rPr>
          <w:rFonts w:ascii="Segoe UI" w:hAnsi="Segoe UI" w:cs="Segoe UI"/>
          <w:sz w:val="22"/>
          <w:szCs w:val="22"/>
        </w:rPr>
        <w:t xml:space="preserve"> pro příslušné období, ve kterém budou vícepráce poptávány</w:t>
      </w:r>
      <w:r w:rsidR="00D342D4" w:rsidRPr="00DE31AA">
        <w:rPr>
          <w:rFonts w:ascii="Segoe UI" w:hAnsi="Segoe UI" w:cs="Segoe UI"/>
          <w:sz w:val="22"/>
          <w:szCs w:val="22"/>
        </w:rPr>
        <w:t xml:space="preserve"> </w:t>
      </w:r>
      <w:r w:rsidR="00D342D4" w:rsidRPr="00DE31AA">
        <w:rPr>
          <w:rFonts w:ascii="Segoe UI" w:hAnsi="Segoe UI" w:cs="Segoe UI"/>
          <w:color w:val="000000"/>
          <w:sz w:val="22"/>
          <w:szCs w:val="22"/>
        </w:rPr>
        <w:t xml:space="preserve">(dále jen „Sborník </w:t>
      </w:r>
      <w:r w:rsidR="004053C5">
        <w:rPr>
          <w:rFonts w:ascii="Segoe UI" w:hAnsi="Segoe UI" w:cs="Segoe UI"/>
          <w:color w:val="000000"/>
          <w:sz w:val="22"/>
          <w:szCs w:val="22"/>
        </w:rPr>
        <w:t>ÚR</w:t>
      </w:r>
      <w:r w:rsidR="00D342D4" w:rsidRPr="00DE31AA">
        <w:rPr>
          <w:rFonts w:ascii="Segoe UI" w:hAnsi="Segoe UI" w:cs="Segoe UI"/>
          <w:color w:val="000000"/>
          <w:sz w:val="22"/>
          <w:szCs w:val="22"/>
        </w:rPr>
        <w:t>S“)</w:t>
      </w:r>
      <w:r w:rsidR="007863EA" w:rsidRPr="00D42CF3">
        <w:rPr>
          <w:rFonts w:ascii="Segoe UI" w:hAnsi="Segoe UI" w:cs="Segoe UI"/>
          <w:sz w:val="22"/>
          <w:szCs w:val="22"/>
        </w:rPr>
        <w:t>.</w:t>
      </w:r>
      <w:r w:rsidR="003066D8" w:rsidRPr="00DE31AA">
        <w:rPr>
          <w:rFonts w:ascii="Segoe UI" w:hAnsi="Segoe UI" w:cs="Segoe UI"/>
          <w:sz w:val="22"/>
          <w:szCs w:val="22"/>
        </w:rPr>
        <w:t xml:space="preserve"> V případě víceprací nezahrnutých ve výše uvedeném Sborníku cen stavebních prací </w:t>
      </w:r>
      <w:r w:rsidR="004053C5">
        <w:rPr>
          <w:rFonts w:ascii="Segoe UI" w:hAnsi="Segoe UI" w:cs="Segoe UI"/>
          <w:sz w:val="22"/>
          <w:szCs w:val="22"/>
        </w:rPr>
        <w:t>ÚR</w:t>
      </w:r>
      <w:r w:rsidR="00A70438" w:rsidRPr="00DE31AA">
        <w:rPr>
          <w:rFonts w:ascii="Segoe UI" w:hAnsi="Segoe UI" w:cs="Segoe UI"/>
          <w:sz w:val="22"/>
          <w:szCs w:val="22"/>
        </w:rPr>
        <w:t xml:space="preserve">S </w:t>
      </w:r>
      <w:r w:rsidR="003066D8" w:rsidRPr="00DE31AA">
        <w:rPr>
          <w:rFonts w:ascii="Segoe UI" w:hAnsi="Segoe UI" w:cs="Segoe UI"/>
          <w:sz w:val="22"/>
          <w:szCs w:val="22"/>
        </w:rPr>
        <w:t xml:space="preserve">musí být takováto vícepráce oceněna na základě individuální kalkulace za použití ceny v místě a čase obvyklé. Cena v místě a čase obvyklá bude </w:t>
      </w:r>
      <w:r w:rsidR="006356DE">
        <w:rPr>
          <w:rFonts w:ascii="Segoe UI" w:hAnsi="Segoe UI" w:cs="Segoe UI"/>
          <w:sz w:val="22"/>
          <w:szCs w:val="22"/>
        </w:rPr>
        <w:t>v </w:t>
      </w:r>
      <w:r w:rsidR="006356DE" w:rsidRPr="003051DB">
        <w:rPr>
          <w:rFonts w:ascii="Segoe UI" w:hAnsi="Segoe UI" w:cs="Segoe UI"/>
          <w:sz w:val="22"/>
          <w:szCs w:val="22"/>
        </w:rPr>
        <w:t>případě sporu mezi smluvními stranami určena obchodní společností ÚRS CZ a.s.</w:t>
      </w:r>
      <w:r w:rsidR="000457F8" w:rsidRPr="003051DB">
        <w:rPr>
          <w:rFonts w:ascii="Segoe UI" w:hAnsi="Segoe UI" w:cs="Segoe UI"/>
          <w:sz w:val="22"/>
          <w:szCs w:val="22"/>
        </w:rPr>
        <w:t>,</w:t>
      </w:r>
      <w:r w:rsidR="006356DE" w:rsidRPr="003051DB">
        <w:rPr>
          <w:rFonts w:ascii="Segoe UI" w:hAnsi="Segoe UI" w:cs="Segoe UI"/>
          <w:sz w:val="22"/>
          <w:szCs w:val="22"/>
        </w:rPr>
        <w:t xml:space="preserve"> případně jinou nezávislou odbornou osobou</w:t>
      </w:r>
      <w:r w:rsidR="003D68F7" w:rsidRPr="003051DB">
        <w:rPr>
          <w:rFonts w:ascii="Segoe UI" w:hAnsi="Segoe UI" w:cs="Segoe UI"/>
          <w:sz w:val="22"/>
          <w:szCs w:val="22"/>
        </w:rPr>
        <w:t xml:space="preserve"> (např. RTS, a.s.)</w:t>
      </w:r>
      <w:r w:rsidR="006356DE" w:rsidRPr="003051DB">
        <w:rPr>
          <w:rFonts w:ascii="Segoe UI" w:hAnsi="Segoe UI" w:cs="Segoe UI"/>
          <w:sz w:val="22"/>
          <w:szCs w:val="22"/>
        </w:rPr>
        <w:t xml:space="preserve">, neurčí-li cenu v místě a čase obvyklou ÚRS CZ </w:t>
      </w:r>
      <w:proofErr w:type="gramStart"/>
      <w:r w:rsidR="006356DE" w:rsidRPr="003051DB">
        <w:rPr>
          <w:rFonts w:ascii="Segoe UI" w:hAnsi="Segoe UI" w:cs="Segoe UI"/>
          <w:sz w:val="22"/>
          <w:szCs w:val="22"/>
        </w:rPr>
        <w:t>a.s.</w:t>
      </w:r>
      <w:r w:rsidR="003066D8" w:rsidRPr="003051DB">
        <w:rPr>
          <w:rFonts w:ascii="Segoe UI" w:hAnsi="Segoe UI" w:cs="Segoe UI"/>
          <w:sz w:val="22"/>
          <w:szCs w:val="22"/>
        </w:rPr>
        <w:t>.</w:t>
      </w:r>
      <w:proofErr w:type="gramEnd"/>
      <w:r w:rsidR="00AE6708" w:rsidRPr="003051DB">
        <w:rPr>
          <w:rFonts w:ascii="Segoe UI" w:hAnsi="Segoe UI" w:cs="Segoe UI"/>
          <w:sz w:val="22"/>
          <w:szCs w:val="22"/>
        </w:rPr>
        <w:t xml:space="preserve"> </w:t>
      </w:r>
      <w:bookmarkStart w:id="18" w:name="_Hlk15286865"/>
      <w:r w:rsidR="008A3823" w:rsidRPr="003051DB">
        <w:rPr>
          <w:rFonts w:ascii="Segoe UI" w:hAnsi="Segoe UI" w:cs="Segoe UI"/>
          <w:sz w:val="22"/>
          <w:szCs w:val="22"/>
        </w:rPr>
        <w:t>D</w:t>
      </w:r>
      <w:r w:rsidR="00AE6708" w:rsidRPr="003051DB">
        <w:rPr>
          <w:rFonts w:ascii="Segoe UI" w:hAnsi="Segoe UI" w:cs="Segoe UI"/>
          <w:sz w:val="22"/>
          <w:szCs w:val="22"/>
        </w:rPr>
        <w:t>odatečn</w:t>
      </w:r>
      <w:r w:rsidR="008A3823" w:rsidRPr="003051DB">
        <w:rPr>
          <w:rFonts w:ascii="Segoe UI" w:hAnsi="Segoe UI" w:cs="Segoe UI"/>
          <w:sz w:val="22"/>
          <w:szCs w:val="22"/>
        </w:rPr>
        <w:t>é</w:t>
      </w:r>
      <w:r w:rsidR="00AE6708" w:rsidRPr="003051DB">
        <w:rPr>
          <w:rFonts w:ascii="Segoe UI" w:hAnsi="Segoe UI" w:cs="Segoe UI"/>
          <w:sz w:val="22"/>
          <w:szCs w:val="22"/>
        </w:rPr>
        <w:t xml:space="preserve"> pr</w:t>
      </w:r>
      <w:r w:rsidR="008A3823" w:rsidRPr="003051DB">
        <w:rPr>
          <w:rFonts w:ascii="Segoe UI" w:hAnsi="Segoe UI" w:cs="Segoe UI"/>
          <w:sz w:val="22"/>
          <w:szCs w:val="22"/>
        </w:rPr>
        <w:t>á</w:t>
      </w:r>
      <w:r w:rsidR="00AE6708" w:rsidRPr="003051DB">
        <w:rPr>
          <w:rFonts w:ascii="Segoe UI" w:hAnsi="Segoe UI" w:cs="Segoe UI"/>
          <w:sz w:val="22"/>
          <w:szCs w:val="22"/>
        </w:rPr>
        <w:t>c</w:t>
      </w:r>
      <w:r w:rsidR="008A3823" w:rsidRPr="003051DB">
        <w:rPr>
          <w:rFonts w:ascii="Segoe UI" w:hAnsi="Segoe UI" w:cs="Segoe UI"/>
          <w:sz w:val="22"/>
          <w:szCs w:val="22"/>
        </w:rPr>
        <w:t>e</w:t>
      </w:r>
      <w:r w:rsidR="00AE6708" w:rsidRPr="003051DB">
        <w:rPr>
          <w:rFonts w:ascii="Segoe UI" w:hAnsi="Segoe UI" w:cs="Segoe UI"/>
          <w:sz w:val="22"/>
          <w:szCs w:val="22"/>
        </w:rPr>
        <w:t xml:space="preserve"> v případě úpravy podloží, tj. odebrání a likvidace uhelného prachu, </w:t>
      </w:r>
      <w:ins w:id="19" w:author="Milan Friedrich" w:date="2019-07-29T09:30:00Z">
        <w:r w:rsidR="008B4F53">
          <w:rPr>
            <w:rFonts w:ascii="Segoe UI" w:hAnsi="Segoe UI" w:cs="Segoe UI"/>
            <w:sz w:val="22"/>
            <w:szCs w:val="22"/>
          </w:rPr>
          <w:t>budou</w:t>
        </w:r>
      </w:ins>
      <w:ins w:id="20" w:author="Milan Friedrich" w:date="2019-07-29T10:05:00Z">
        <w:r w:rsidR="009D1E9E">
          <w:rPr>
            <w:rFonts w:ascii="Segoe UI" w:hAnsi="Segoe UI" w:cs="Segoe UI"/>
            <w:sz w:val="22"/>
            <w:szCs w:val="22"/>
          </w:rPr>
          <w:t xml:space="preserve"> oceněny a</w:t>
        </w:r>
      </w:ins>
      <w:ins w:id="21" w:author="Milan Friedrich" w:date="2019-07-29T09:30:00Z">
        <w:r w:rsidR="008B4F53">
          <w:rPr>
            <w:rFonts w:ascii="Segoe UI" w:hAnsi="Segoe UI" w:cs="Segoe UI"/>
            <w:sz w:val="22"/>
            <w:szCs w:val="22"/>
          </w:rPr>
          <w:t xml:space="preserve"> fakturovány dle objemu za jednotkové ceny ve výši podle oceněného</w:t>
        </w:r>
        <w:r w:rsidR="008B4F53" w:rsidRPr="003051DB">
          <w:rPr>
            <w:rFonts w:ascii="Segoe UI" w:hAnsi="Segoe UI" w:cs="Segoe UI"/>
            <w:sz w:val="22"/>
            <w:szCs w:val="22"/>
          </w:rPr>
          <w:t xml:space="preserve"> soupisu prací tvořícího </w:t>
        </w:r>
      </w:ins>
      <w:ins w:id="22" w:author="Milan Friedrich" w:date="2019-07-29T10:18:00Z">
        <w:r w:rsidR="00B32032">
          <w:rPr>
            <w:rFonts w:ascii="Segoe UI" w:hAnsi="Segoe UI" w:cs="Segoe UI"/>
            <w:sz w:val="22"/>
            <w:szCs w:val="22"/>
          </w:rPr>
          <w:t>p</w:t>
        </w:r>
      </w:ins>
      <w:ins w:id="23" w:author="Milan Friedrich" w:date="2019-07-29T09:30:00Z">
        <w:r w:rsidR="008B4F53" w:rsidRPr="003051DB">
          <w:rPr>
            <w:rFonts w:ascii="Segoe UI" w:hAnsi="Segoe UI" w:cs="Segoe UI"/>
            <w:sz w:val="22"/>
            <w:szCs w:val="22"/>
          </w:rPr>
          <w:t>řílohu č. 1</w:t>
        </w:r>
      </w:ins>
      <w:ins w:id="24" w:author="Milan Friedrich" w:date="2019-07-29T10:18:00Z">
        <w:r w:rsidR="00B32032">
          <w:rPr>
            <w:rFonts w:ascii="Segoe UI" w:hAnsi="Segoe UI" w:cs="Segoe UI"/>
            <w:sz w:val="22"/>
            <w:szCs w:val="22"/>
          </w:rPr>
          <w:t xml:space="preserve"> této smlouvy</w:t>
        </w:r>
      </w:ins>
      <w:bookmarkStart w:id="25" w:name="_GoBack"/>
      <w:bookmarkEnd w:id="25"/>
      <w:ins w:id="26" w:author="Milan Friedrich" w:date="2019-07-29T09:30:00Z">
        <w:r w:rsidR="008B4F53">
          <w:rPr>
            <w:rFonts w:ascii="Segoe UI" w:hAnsi="Segoe UI" w:cs="Segoe UI"/>
            <w:sz w:val="22"/>
            <w:szCs w:val="22"/>
          </w:rPr>
          <w:t>.</w:t>
        </w:r>
      </w:ins>
      <w:bookmarkEnd w:id="18"/>
      <w:del w:id="27" w:author="Milan Friedrich" w:date="2019-07-29T09:30:00Z">
        <w:r w:rsidR="008A3823" w:rsidRPr="003051DB" w:rsidDel="008B4F53">
          <w:rPr>
            <w:rFonts w:ascii="Segoe UI" w:hAnsi="Segoe UI" w:cs="Segoe UI"/>
            <w:sz w:val="22"/>
            <w:szCs w:val="22"/>
          </w:rPr>
          <w:delText>jsou nákladem Zhotovitele</w:delText>
        </w:r>
        <w:r w:rsidR="00AE6708" w:rsidRPr="003051DB" w:rsidDel="008B4F53">
          <w:rPr>
            <w:rFonts w:ascii="Segoe UI" w:hAnsi="Segoe UI" w:cs="Segoe UI"/>
            <w:sz w:val="22"/>
            <w:szCs w:val="22"/>
          </w:rPr>
          <w:delText xml:space="preserve"> a překročení množství, které je uvedeno v</w:delText>
        </w:r>
        <w:r w:rsidR="008A3823" w:rsidRPr="003051DB" w:rsidDel="008B4F53">
          <w:rPr>
            <w:rFonts w:ascii="Segoe UI" w:hAnsi="Segoe UI" w:cs="Segoe UI"/>
            <w:sz w:val="22"/>
            <w:szCs w:val="22"/>
          </w:rPr>
          <w:delText> oceněném soupisu prací tvořícího Přílohu č. 1, je rizikem Zhotovitele.</w:delText>
        </w:r>
      </w:del>
      <w:bookmarkEnd w:id="17"/>
    </w:p>
    <w:p w:rsidR="00310B3E" w:rsidRPr="00554D19" w:rsidRDefault="00310B3E"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3051DB">
        <w:rPr>
          <w:rFonts w:ascii="Segoe UI" w:hAnsi="Segoe UI" w:cs="Segoe UI"/>
          <w:sz w:val="22"/>
          <w:szCs w:val="22"/>
        </w:rPr>
        <w:t>Potřebu provedení záměny jedné nebo více položek oceněného</w:t>
      </w:r>
      <w:r w:rsidRPr="00DE31AA">
        <w:rPr>
          <w:rFonts w:ascii="Segoe UI" w:hAnsi="Segoe UI" w:cs="Segoe UI"/>
          <w:sz w:val="22"/>
          <w:szCs w:val="22"/>
        </w:rPr>
        <w:t xml:space="preserve"> soupisu</w:t>
      </w:r>
      <w:r w:rsidRPr="00554D19">
        <w:rPr>
          <w:rFonts w:ascii="Segoe UI" w:hAnsi="Segoe UI" w:cs="Segoe UI"/>
          <w:sz w:val="22"/>
          <w:szCs w:val="22"/>
        </w:rPr>
        <w:t xml:space="preserve"> prací, který tvoří přílohu č. 1 této smlouvy, musí Zhotovitel písemně oznámit bez zbytečného odkladu Objednateli, nejpozději však do 2 pracovních dnů po tom, co Zhotovitel skutečnosti vedoucí k potřebě záměny jedné nebo více položek oceněného soupisu prací zjistil, nebo měl zjistit při náležité odborné péči. Oznámení musí popisovat událost nebo okolnosti</w:t>
      </w:r>
      <w:r w:rsidR="00AA4B92" w:rsidRPr="00554D19">
        <w:rPr>
          <w:rFonts w:ascii="Segoe UI" w:hAnsi="Segoe UI" w:cs="Segoe UI"/>
          <w:sz w:val="22"/>
          <w:szCs w:val="22"/>
        </w:rPr>
        <w:t>,</w:t>
      </w:r>
      <w:r w:rsidRPr="00554D19">
        <w:rPr>
          <w:rFonts w:ascii="Segoe UI" w:hAnsi="Segoe UI" w:cs="Segoe UI"/>
          <w:sz w:val="22"/>
          <w:szCs w:val="22"/>
        </w:rPr>
        <w:t xml:space="preserve"> ze kterých potřeba provedení záměny položek vyplývá. Objednatel se zavazuje, že se </w:t>
      </w:r>
      <w:r w:rsidRPr="00554D19">
        <w:rPr>
          <w:rFonts w:ascii="Segoe UI" w:hAnsi="Segoe UI" w:cs="Segoe UI"/>
          <w:sz w:val="22"/>
          <w:szCs w:val="22"/>
        </w:rPr>
        <w:lastRenderedPageBreak/>
        <w:t xml:space="preserve">k oznámení Zhotovitele o potřebě záměny položek </w:t>
      </w:r>
      <w:r w:rsidR="00B70E13" w:rsidRPr="00554D19">
        <w:rPr>
          <w:rFonts w:ascii="Segoe UI" w:hAnsi="Segoe UI" w:cs="Segoe UI"/>
          <w:sz w:val="22"/>
          <w:szCs w:val="22"/>
        </w:rPr>
        <w:t xml:space="preserve">bez zbytečného odkladu </w:t>
      </w:r>
      <w:r w:rsidRPr="00554D19">
        <w:rPr>
          <w:rFonts w:ascii="Segoe UI" w:hAnsi="Segoe UI" w:cs="Segoe UI"/>
          <w:sz w:val="22"/>
          <w:szCs w:val="22"/>
        </w:rPr>
        <w:t xml:space="preserve">vyjádří. Vyjádření Objednatele </w:t>
      </w:r>
      <w:r w:rsidR="00957A4D" w:rsidRPr="00554D19">
        <w:rPr>
          <w:rFonts w:ascii="Segoe UI" w:hAnsi="Segoe UI" w:cs="Segoe UI"/>
          <w:sz w:val="22"/>
          <w:szCs w:val="22"/>
        </w:rPr>
        <w:t>bude</w:t>
      </w:r>
      <w:r w:rsidRPr="00554D19">
        <w:rPr>
          <w:rFonts w:ascii="Segoe UI" w:hAnsi="Segoe UI" w:cs="Segoe UI"/>
          <w:sz w:val="22"/>
          <w:szCs w:val="22"/>
        </w:rPr>
        <w:t xml:space="preserve"> obsahovat sdělení, zda bud</w:t>
      </w:r>
      <w:r w:rsidR="004465C8" w:rsidRPr="00554D19">
        <w:rPr>
          <w:rFonts w:ascii="Segoe UI" w:hAnsi="Segoe UI" w:cs="Segoe UI"/>
          <w:sz w:val="22"/>
          <w:szCs w:val="22"/>
        </w:rPr>
        <w:t>ou</w:t>
      </w:r>
      <w:r w:rsidRPr="00554D19">
        <w:rPr>
          <w:rFonts w:ascii="Segoe UI" w:hAnsi="Segoe UI" w:cs="Segoe UI"/>
          <w:sz w:val="22"/>
          <w:szCs w:val="22"/>
        </w:rPr>
        <w:t xml:space="preserve"> v souladu s ustanoveními ZZVZ </w:t>
      </w:r>
      <w:r w:rsidR="00957A4D" w:rsidRPr="00554D19">
        <w:rPr>
          <w:rFonts w:ascii="Segoe UI" w:hAnsi="Segoe UI" w:cs="Segoe UI"/>
          <w:sz w:val="22"/>
          <w:szCs w:val="22"/>
        </w:rPr>
        <w:t xml:space="preserve">dále </w:t>
      </w:r>
      <w:r w:rsidR="004465C8" w:rsidRPr="00554D19">
        <w:rPr>
          <w:rFonts w:ascii="Segoe UI" w:hAnsi="Segoe UI" w:cs="Segoe UI"/>
          <w:sz w:val="22"/>
          <w:szCs w:val="22"/>
        </w:rPr>
        <w:t xml:space="preserve">projednány </w:t>
      </w:r>
      <w:r w:rsidRPr="00554D19">
        <w:rPr>
          <w:rFonts w:ascii="Segoe UI" w:hAnsi="Segoe UI" w:cs="Segoe UI"/>
          <w:sz w:val="22"/>
          <w:szCs w:val="22"/>
        </w:rPr>
        <w:t>z</w:t>
      </w:r>
      <w:r w:rsidR="004465C8" w:rsidRPr="00554D19">
        <w:rPr>
          <w:rFonts w:ascii="Segoe UI" w:hAnsi="Segoe UI" w:cs="Segoe UI"/>
          <w:sz w:val="22"/>
          <w:szCs w:val="22"/>
        </w:rPr>
        <w:t>á</w:t>
      </w:r>
      <w:r w:rsidRPr="00554D19">
        <w:rPr>
          <w:rFonts w:ascii="Segoe UI" w:hAnsi="Segoe UI" w:cs="Segoe UI"/>
          <w:sz w:val="22"/>
          <w:szCs w:val="22"/>
        </w:rPr>
        <w:t>měny polož</w:t>
      </w:r>
      <w:r w:rsidR="004465C8" w:rsidRPr="00554D19">
        <w:rPr>
          <w:rFonts w:ascii="Segoe UI" w:hAnsi="Segoe UI" w:cs="Segoe UI"/>
          <w:sz w:val="22"/>
          <w:szCs w:val="22"/>
        </w:rPr>
        <w:t>e</w:t>
      </w:r>
      <w:r w:rsidRPr="00554D19">
        <w:rPr>
          <w:rFonts w:ascii="Segoe UI" w:hAnsi="Segoe UI" w:cs="Segoe UI"/>
          <w:sz w:val="22"/>
          <w:szCs w:val="22"/>
        </w:rPr>
        <w:t xml:space="preserve">k oceněného soupisu prací, které odpovídají Zhotovitelem oznámeným záměnám položek dle tohoto odstavce. Potřebu provedení záměny jedné nebo více položek oceněného soupisu prací je oprávněn požadovat také Objednatel, přičemž shora uvedený postup se uplatní obdobně. Výše ceny zaměněných položek, která </w:t>
      </w:r>
      <w:r w:rsidR="00A5762F" w:rsidRPr="00554D19">
        <w:rPr>
          <w:rFonts w:ascii="Segoe UI" w:hAnsi="Segoe UI" w:cs="Segoe UI"/>
          <w:sz w:val="22"/>
          <w:szCs w:val="22"/>
        </w:rPr>
        <w:t xml:space="preserve">v souladu s ustanoveními ZZVZ </w:t>
      </w:r>
      <w:r w:rsidRPr="00554D19">
        <w:rPr>
          <w:rFonts w:ascii="Segoe UI" w:hAnsi="Segoe UI" w:cs="Segoe UI"/>
          <w:sz w:val="22"/>
          <w:szCs w:val="22"/>
        </w:rPr>
        <w:t>musí být stejná nebo nižší než cena nahrazovaných položek, bude určena obdobným způsobem jako v případě ocenění dodatečných prací</w:t>
      </w:r>
      <w:r w:rsidR="004465C8" w:rsidRPr="00554D19">
        <w:rPr>
          <w:rFonts w:ascii="Segoe UI" w:hAnsi="Segoe UI" w:cs="Segoe UI"/>
          <w:sz w:val="22"/>
          <w:szCs w:val="22"/>
        </w:rPr>
        <w:t xml:space="preserve"> podle </w:t>
      </w:r>
      <w:r w:rsidR="00957A4D" w:rsidRPr="00554D19">
        <w:rPr>
          <w:rFonts w:ascii="Segoe UI" w:hAnsi="Segoe UI" w:cs="Segoe UI"/>
          <w:sz w:val="22"/>
          <w:szCs w:val="22"/>
        </w:rPr>
        <w:t>čl. VI.3. této smlouvy</w:t>
      </w:r>
      <w:r w:rsidRPr="00554D19">
        <w:rPr>
          <w:rFonts w:ascii="Segoe UI" w:hAnsi="Segoe UI" w:cs="Segoe UI"/>
          <w:sz w:val="22"/>
          <w:szCs w:val="22"/>
        </w:rPr>
        <w:t>.</w:t>
      </w:r>
    </w:p>
    <w:p w:rsidR="00957A4D" w:rsidRPr="00554D19" w:rsidRDefault="00957A4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Záměnu jedné nebo více položek oceněného soupisu prací, který tvoří přílohu č. 1 této smlouvy, odsouhlasenou Objednatelem</w:t>
      </w:r>
      <w:r w:rsidR="00AA4B92" w:rsidRPr="00554D19">
        <w:rPr>
          <w:rFonts w:ascii="Segoe UI" w:hAnsi="Segoe UI" w:cs="Segoe UI"/>
          <w:sz w:val="22"/>
          <w:szCs w:val="22"/>
        </w:rPr>
        <w:t>,</w:t>
      </w:r>
      <w:r w:rsidRPr="00554D19">
        <w:rPr>
          <w:rFonts w:ascii="Segoe UI" w:hAnsi="Segoe UI" w:cs="Segoe UI"/>
          <w:sz w:val="22"/>
          <w:szCs w:val="22"/>
        </w:rPr>
        <w:t xml:space="preserve"> lze provést pouze na základě nové úpravy smluvních vztahů mezi Zhotovitelem a Objednatelem a v souladu s příslušným ustanovením </w:t>
      </w:r>
      <w:r w:rsidR="00A5762F" w:rsidRPr="00554D19">
        <w:rPr>
          <w:rFonts w:ascii="Segoe UI" w:hAnsi="Segoe UI" w:cs="Segoe UI"/>
          <w:sz w:val="22"/>
          <w:szCs w:val="22"/>
        </w:rPr>
        <w:t>ZZVZ</w:t>
      </w:r>
      <w:r w:rsidRPr="00554D19">
        <w:rPr>
          <w:rFonts w:ascii="Segoe UI" w:hAnsi="Segoe UI" w:cs="Segoe UI"/>
          <w:sz w:val="22"/>
          <w:szCs w:val="22"/>
        </w:rPr>
        <w:t>.</w:t>
      </w:r>
    </w:p>
    <w:p w:rsidR="00326701" w:rsidRPr="00554D19" w:rsidRDefault="003C67F5" w:rsidP="00214049">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Výskyt</w:t>
      </w:r>
      <w:r w:rsidR="00326701" w:rsidRPr="00554D19">
        <w:rPr>
          <w:rFonts w:ascii="Segoe UI" w:hAnsi="Segoe UI" w:cs="Segoe UI"/>
          <w:sz w:val="22"/>
          <w:szCs w:val="22"/>
        </w:rPr>
        <w:t xml:space="preserve"> prací</w:t>
      </w:r>
      <w:r w:rsidR="00A868A5" w:rsidRPr="00554D19">
        <w:rPr>
          <w:rFonts w:ascii="Segoe UI" w:hAnsi="Segoe UI" w:cs="Segoe UI"/>
          <w:sz w:val="22"/>
          <w:szCs w:val="22"/>
        </w:rPr>
        <w:t xml:space="preserve">, které nebude třeba provést k dokončení Stavby oproti oceněnému </w:t>
      </w:r>
      <w:r w:rsidR="00856543" w:rsidRPr="00554D19">
        <w:rPr>
          <w:rFonts w:ascii="Segoe UI" w:hAnsi="Segoe UI" w:cs="Segoe UI"/>
          <w:sz w:val="22"/>
          <w:szCs w:val="22"/>
        </w:rPr>
        <w:t>soupisu prací</w:t>
      </w:r>
      <w:r w:rsidR="00A868A5" w:rsidRPr="00554D19">
        <w:rPr>
          <w:rFonts w:ascii="Segoe UI" w:hAnsi="Segoe UI" w:cs="Segoe UI"/>
          <w:sz w:val="22"/>
          <w:szCs w:val="22"/>
        </w:rPr>
        <w:t>, který tvoří přílohu č. 1 této smlouvy</w:t>
      </w:r>
      <w:r w:rsidR="00996CEA">
        <w:rPr>
          <w:rFonts w:ascii="Segoe UI" w:hAnsi="Segoe UI" w:cs="Segoe UI"/>
          <w:sz w:val="22"/>
          <w:szCs w:val="22"/>
        </w:rPr>
        <w:t xml:space="preserve"> (tj. méněprací)</w:t>
      </w:r>
      <w:r w:rsidR="00A868A5" w:rsidRPr="00554D19">
        <w:rPr>
          <w:rFonts w:ascii="Segoe UI" w:hAnsi="Segoe UI" w:cs="Segoe UI"/>
          <w:sz w:val="22"/>
          <w:szCs w:val="22"/>
        </w:rPr>
        <w:t xml:space="preserve">, </w:t>
      </w:r>
      <w:r w:rsidR="00326701" w:rsidRPr="00554D19">
        <w:rPr>
          <w:rFonts w:ascii="Segoe UI" w:hAnsi="Segoe UI" w:cs="Segoe UI"/>
          <w:sz w:val="22"/>
          <w:szCs w:val="22"/>
        </w:rPr>
        <w:t xml:space="preserve">je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 povinen oznámit </w:t>
      </w:r>
      <w:r w:rsidR="00957A4D" w:rsidRPr="00554D19">
        <w:rPr>
          <w:rFonts w:ascii="Segoe UI" w:hAnsi="Segoe UI" w:cs="Segoe UI"/>
          <w:sz w:val="22"/>
          <w:szCs w:val="22"/>
        </w:rPr>
        <w:t xml:space="preserve">bez zbytečného odkladu </w:t>
      </w:r>
      <w:r w:rsidR="00BE2007" w:rsidRPr="00554D19">
        <w:rPr>
          <w:rFonts w:ascii="Segoe UI" w:hAnsi="Segoe UI" w:cs="Segoe UI"/>
          <w:sz w:val="22"/>
          <w:szCs w:val="22"/>
        </w:rPr>
        <w:t>Objednatel</w:t>
      </w:r>
      <w:r w:rsidR="00326701" w:rsidRPr="00554D19">
        <w:rPr>
          <w:rFonts w:ascii="Segoe UI" w:hAnsi="Segoe UI" w:cs="Segoe UI"/>
          <w:sz w:val="22"/>
          <w:szCs w:val="22"/>
        </w:rPr>
        <w:t>i</w:t>
      </w:r>
      <w:r w:rsidR="00957A4D" w:rsidRPr="00554D19">
        <w:rPr>
          <w:rFonts w:ascii="Segoe UI" w:hAnsi="Segoe UI" w:cs="Segoe UI"/>
          <w:sz w:val="22"/>
          <w:szCs w:val="22"/>
        </w:rPr>
        <w:t>, nejpozději však do 2 pracovních dnů po tom, co Zhotovitel skutečnosti vedoucí k neprovedení takovýchto prací zjistil, nebo měl zjistit při náležité odborné péči.</w:t>
      </w:r>
      <w:r w:rsidR="00326701" w:rsidRPr="00554D19">
        <w:rPr>
          <w:rFonts w:ascii="Segoe UI" w:hAnsi="Segoe UI" w:cs="Segoe UI"/>
          <w:sz w:val="22"/>
          <w:szCs w:val="22"/>
        </w:rPr>
        <w:t xml:space="preserve"> </w:t>
      </w:r>
      <w:r w:rsidR="00957A4D" w:rsidRPr="00554D19">
        <w:rPr>
          <w:rFonts w:ascii="Segoe UI" w:hAnsi="Segoe UI" w:cs="Segoe UI"/>
          <w:sz w:val="22"/>
          <w:szCs w:val="22"/>
        </w:rPr>
        <w:t>Oznámení musí popisovat událost nebo okolnosti</w:t>
      </w:r>
      <w:r w:rsidR="00BD4E1B" w:rsidRPr="00554D19">
        <w:rPr>
          <w:rFonts w:ascii="Segoe UI" w:hAnsi="Segoe UI" w:cs="Segoe UI"/>
          <w:sz w:val="22"/>
          <w:szCs w:val="22"/>
        </w:rPr>
        <w:t>,</w:t>
      </w:r>
      <w:r w:rsidR="00957A4D" w:rsidRPr="00554D19">
        <w:rPr>
          <w:rFonts w:ascii="Segoe UI" w:hAnsi="Segoe UI" w:cs="Segoe UI"/>
          <w:sz w:val="22"/>
          <w:szCs w:val="22"/>
        </w:rPr>
        <w:t xml:space="preserve"> ze kterých potřeba neprovedení takovýchto prací vyplývá. Objednatel se zavazuje, že se k oznámení Zhotovitele o neprovedení takovýchto prací </w:t>
      </w:r>
      <w:r w:rsidR="00B70E13" w:rsidRPr="00554D19">
        <w:rPr>
          <w:rFonts w:ascii="Segoe UI" w:hAnsi="Segoe UI" w:cs="Segoe UI"/>
          <w:sz w:val="22"/>
          <w:szCs w:val="22"/>
        </w:rPr>
        <w:t xml:space="preserve">bez zbytečného odkladu </w:t>
      </w:r>
      <w:r w:rsidR="00957A4D" w:rsidRPr="00554D19">
        <w:rPr>
          <w:rFonts w:ascii="Segoe UI" w:hAnsi="Segoe UI" w:cs="Segoe UI"/>
          <w:sz w:val="22"/>
          <w:szCs w:val="22"/>
        </w:rPr>
        <w:t>vyjádří. Vyjádření Objednatele bude obsahovat sdělení, zda bude dále projednáno vypuštění stavebních prací, které nebude třeba provést k dokončení Stavby</w:t>
      </w:r>
      <w:r w:rsidR="005965E7" w:rsidRPr="00554D19">
        <w:rPr>
          <w:rFonts w:ascii="Segoe UI" w:hAnsi="Segoe UI" w:cs="Segoe UI"/>
          <w:sz w:val="22"/>
          <w:szCs w:val="22"/>
        </w:rPr>
        <w:t xml:space="preserve"> dle tohoto odstavce</w:t>
      </w:r>
      <w:r w:rsidR="00957A4D" w:rsidRPr="00554D19">
        <w:rPr>
          <w:rFonts w:ascii="Segoe UI" w:hAnsi="Segoe UI" w:cs="Segoe UI"/>
          <w:sz w:val="22"/>
          <w:szCs w:val="22"/>
        </w:rPr>
        <w:t xml:space="preserve">. Potřebu neprovedení prací, které nebude třeba provést k dokončení Stavby, je oprávněn požadovat také Objednatel, přičemž shora uvedený postup se uplatní obdobně. </w:t>
      </w:r>
      <w:r w:rsidR="00326701" w:rsidRPr="00554D19">
        <w:rPr>
          <w:rFonts w:ascii="Segoe UI" w:hAnsi="Segoe UI" w:cs="Segoe UI"/>
          <w:sz w:val="22"/>
          <w:szCs w:val="22"/>
        </w:rPr>
        <w:t xml:space="preserve">V důsledku výskytu </w:t>
      </w:r>
      <w:r w:rsidR="00A868A5" w:rsidRPr="00554D19">
        <w:rPr>
          <w:rFonts w:ascii="Segoe UI" w:hAnsi="Segoe UI" w:cs="Segoe UI"/>
          <w:sz w:val="22"/>
          <w:szCs w:val="22"/>
        </w:rPr>
        <w:t>takových skutečností</w:t>
      </w:r>
      <w:r w:rsidR="00326701" w:rsidRPr="00554D19">
        <w:rPr>
          <w:rFonts w:ascii="Segoe UI" w:hAnsi="Segoe UI" w:cs="Segoe UI"/>
          <w:sz w:val="22"/>
          <w:szCs w:val="22"/>
        </w:rPr>
        <w:t xml:space="preserve"> má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 vůči </w:t>
      </w:r>
      <w:r w:rsidR="00BE2007" w:rsidRPr="00554D19">
        <w:rPr>
          <w:rFonts w:ascii="Segoe UI" w:hAnsi="Segoe UI" w:cs="Segoe UI"/>
          <w:sz w:val="22"/>
          <w:szCs w:val="22"/>
        </w:rPr>
        <w:t>Zhotovitel</w:t>
      </w:r>
      <w:r w:rsidR="00326701" w:rsidRPr="00554D19">
        <w:rPr>
          <w:rFonts w:ascii="Segoe UI" w:hAnsi="Segoe UI" w:cs="Segoe UI"/>
          <w:sz w:val="22"/>
          <w:szCs w:val="22"/>
        </w:rPr>
        <w:t>i právo n</w:t>
      </w:r>
      <w:r w:rsidRPr="00554D19">
        <w:rPr>
          <w:rFonts w:ascii="Segoe UI" w:hAnsi="Segoe UI" w:cs="Segoe UI"/>
          <w:sz w:val="22"/>
          <w:szCs w:val="22"/>
        </w:rPr>
        <w:t xml:space="preserve">a </w:t>
      </w:r>
      <w:r w:rsidR="00D73CDA" w:rsidRPr="00554D19">
        <w:rPr>
          <w:rFonts w:ascii="Segoe UI" w:hAnsi="Segoe UI" w:cs="Segoe UI"/>
          <w:sz w:val="22"/>
          <w:szCs w:val="22"/>
        </w:rPr>
        <w:t xml:space="preserve">snížení </w:t>
      </w:r>
      <w:r w:rsidR="002521D5">
        <w:rPr>
          <w:rFonts w:ascii="Segoe UI" w:hAnsi="Segoe UI" w:cs="Segoe UI"/>
          <w:sz w:val="22"/>
          <w:szCs w:val="22"/>
        </w:rPr>
        <w:t>S</w:t>
      </w:r>
      <w:r w:rsidR="00326701" w:rsidRPr="00554D19">
        <w:rPr>
          <w:rFonts w:ascii="Segoe UI" w:hAnsi="Segoe UI" w:cs="Segoe UI"/>
          <w:sz w:val="22"/>
          <w:szCs w:val="22"/>
        </w:rPr>
        <w:t xml:space="preserve">jednané ceny dle této smlouvy. Výše </w:t>
      </w:r>
      <w:r w:rsidR="00D73CDA" w:rsidRPr="00554D19">
        <w:rPr>
          <w:rFonts w:ascii="Segoe UI" w:hAnsi="Segoe UI" w:cs="Segoe UI"/>
          <w:sz w:val="22"/>
          <w:szCs w:val="22"/>
        </w:rPr>
        <w:t xml:space="preserve">snížené ceny </w:t>
      </w:r>
      <w:r w:rsidR="00326701" w:rsidRPr="00554D19">
        <w:rPr>
          <w:rFonts w:ascii="Segoe UI" w:hAnsi="Segoe UI" w:cs="Segoe UI"/>
          <w:sz w:val="22"/>
          <w:szCs w:val="22"/>
        </w:rPr>
        <w:t xml:space="preserve">bude určena obdobným způsobem jako v případě ocenění </w:t>
      </w:r>
      <w:r w:rsidR="00A868A5" w:rsidRPr="00554D19">
        <w:rPr>
          <w:rFonts w:ascii="Segoe UI" w:hAnsi="Segoe UI" w:cs="Segoe UI"/>
          <w:sz w:val="22"/>
          <w:szCs w:val="22"/>
        </w:rPr>
        <w:t>dodatečných prací</w:t>
      </w:r>
      <w:r w:rsidR="00AB574A">
        <w:rPr>
          <w:rFonts w:ascii="Segoe UI" w:hAnsi="Segoe UI" w:cs="Segoe UI"/>
          <w:sz w:val="22"/>
          <w:szCs w:val="22"/>
        </w:rPr>
        <w:t xml:space="preserve"> podle odst. </w:t>
      </w:r>
      <w:r w:rsidR="00AB574A">
        <w:rPr>
          <w:rFonts w:ascii="Segoe UI" w:hAnsi="Segoe UI" w:cs="Segoe UI"/>
          <w:sz w:val="22"/>
          <w:szCs w:val="22"/>
        </w:rPr>
        <w:fldChar w:fldCharType="begin"/>
      </w:r>
      <w:r w:rsidR="00AB574A">
        <w:rPr>
          <w:rFonts w:ascii="Segoe UI" w:hAnsi="Segoe UI" w:cs="Segoe UI"/>
          <w:sz w:val="22"/>
          <w:szCs w:val="22"/>
        </w:rPr>
        <w:instrText xml:space="preserve"> REF _Ref5874487 \r \h </w:instrText>
      </w:r>
      <w:r w:rsidR="00AB574A">
        <w:rPr>
          <w:rFonts w:ascii="Segoe UI" w:hAnsi="Segoe UI" w:cs="Segoe UI"/>
          <w:sz w:val="22"/>
          <w:szCs w:val="22"/>
        </w:rPr>
      </w:r>
      <w:r w:rsidR="00AB574A">
        <w:rPr>
          <w:rFonts w:ascii="Segoe UI" w:hAnsi="Segoe UI" w:cs="Segoe UI"/>
          <w:sz w:val="22"/>
          <w:szCs w:val="22"/>
        </w:rPr>
        <w:fldChar w:fldCharType="separate"/>
      </w:r>
      <w:r w:rsidR="00AB574A">
        <w:rPr>
          <w:rFonts w:ascii="Segoe UI" w:hAnsi="Segoe UI" w:cs="Segoe UI"/>
          <w:sz w:val="22"/>
          <w:szCs w:val="22"/>
        </w:rPr>
        <w:t>VI.3</w:t>
      </w:r>
      <w:r w:rsidR="00AB574A">
        <w:rPr>
          <w:rFonts w:ascii="Segoe UI" w:hAnsi="Segoe UI" w:cs="Segoe UI"/>
          <w:sz w:val="22"/>
          <w:szCs w:val="22"/>
        </w:rPr>
        <w:fldChar w:fldCharType="end"/>
      </w:r>
      <w:r w:rsidR="00326701" w:rsidRPr="00554D19">
        <w:rPr>
          <w:rFonts w:ascii="Segoe UI" w:hAnsi="Segoe UI" w:cs="Segoe UI"/>
          <w:sz w:val="22"/>
          <w:szCs w:val="22"/>
        </w:rPr>
        <w:t>.</w:t>
      </w:r>
    </w:p>
    <w:p w:rsidR="00DF3795" w:rsidRPr="00554D19" w:rsidRDefault="005965E7" w:rsidP="00214049">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Zhotovitel </w:t>
      </w:r>
      <w:r w:rsidR="00B70E13" w:rsidRPr="00554D19">
        <w:rPr>
          <w:rFonts w:ascii="Segoe UI" w:hAnsi="Segoe UI" w:cs="Segoe UI"/>
          <w:sz w:val="22"/>
          <w:szCs w:val="22"/>
        </w:rPr>
        <w:t>je povinen</w:t>
      </w:r>
      <w:r w:rsidRPr="00554D19">
        <w:rPr>
          <w:rFonts w:ascii="Segoe UI" w:hAnsi="Segoe UI" w:cs="Segoe UI"/>
          <w:sz w:val="22"/>
          <w:szCs w:val="22"/>
        </w:rPr>
        <w:t xml:space="preserve"> do 5 pracovních dnů od </w:t>
      </w:r>
      <w:r w:rsidR="00AA4B92" w:rsidRPr="00554D19">
        <w:rPr>
          <w:rFonts w:ascii="Segoe UI" w:hAnsi="Segoe UI" w:cs="Segoe UI"/>
          <w:sz w:val="22"/>
          <w:szCs w:val="22"/>
        </w:rPr>
        <w:t xml:space="preserve">obdržení </w:t>
      </w:r>
      <w:r w:rsidRPr="00554D19">
        <w:rPr>
          <w:rFonts w:ascii="Segoe UI" w:hAnsi="Segoe UI" w:cs="Segoe UI"/>
          <w:sz w:val="22"/>
          <w:szCs w:val="22"/>
        </w:rPr>
        <w:t>vyjádření Objednatele k</w:t>
      </w:r>
      <w:r w:rsidR="00AA4B92" w:rsidRPr="00554D19">
        <w:rPr>
          <w:rFonts w:ascii="Segoe UI" w:hAnsi="Segoe UI" w:cs="Segoe UI"/>
          <w:sz w:val="22"/>
          <w:szCs w:val="22"/>
        </w:rPr>
        <w:t> </w:t>
      </w:r>
      <w:r w:rsidRPr="00554D19">
        <w:rPr>
          <w:rFonts w:ascii="Segoe UI" w:hAnsi="Segoe UI" w:cs="Segoe UI"/>
          <w:sz w:val="22"/>
          <w:szCs w:val="22"/>
        </w:rPr>
        <w:t>provedení dodatečných prací dle odst. VI.1 této smlouvy a/nebo skutečnosti vedoucí k potřebě záměny jedné nebo více položek oceněného soupisu prací dle odst. VI.4 této smlouvy a/nebo skutečnosti vedoucí k neprovedení prací VI.6 této smlouvy, nebo ve</w:t>
      </w:r>
      <w:r w:rsidR="0023445F" w:rsidRPr="00554D19">
        <w:rPr>
          <w:rFonts w:ascii="Segoe UI" w:hAnsi="Segoe UI" w:cs="Segoe UI"/>
          <w:sz w:val="22"/>
          <w:szCs w:val="22"/>
        </w:rPr>
        <w:t> </w:t>
      </w:r>
      <w:r w:rsidR="00F96DB0">
        <w:rPr>
          <w:rFonts w:ascii="Segoe UI" w:hAnsi="Segoe UI" w:cs="Segoe UI"/>
          <w:sz w:val="22"/>
          <w:szCs w:val="22"/>
        </w:rPr>
        <w:t>lhůtě, která může být navržena Z</w:t>
      </w:r>
      <w:r w:rsidRPr="00554D19">
        <w:rPr>
          <w:rFonts w:ascii="Segoe UI" w:hAnsi="Segoe UI" w:cs="Segoe UI"/>
          <w:sz w:val="22"/>
          <w:szCs w:val="22"/>
        </w:rPr>
        <w:t xml:space="preserve">hotovitelem a písemně schválena </w:t>
      </w:r>
      <w:r w:rsidR="001D5C04">
        <w:rPr>
          <w:rFonts w:ascii="Segoe UI" w:hAnsi="Segoe UI" w:cs="Segoe UI"/>
          <w:sz w:val="22"/>
          <w:szCs w:val="22"/>
        </w:rPr>
        <w:t>Objednatelem</w:t>
      </w:r>
      <w:r w:rsidRPr="00554D19">
        <w:rPr>
          <w:rFonts w:ascii="Segoe UI" w:hAnsi="Segoe UI" w:cs="Segoe UI"/>
          <w:sz w:val="22"/>
          <w:szCs w:val="22"/>
        </w:rPr>
        <w:t xml:space="preserve">, předložit Objednateli změnový list s vyjádřením AD, který bude podkladem k úpravě smluvních vztahů. </w:t>
      </w:r>
      <w:bookmarkStart w:id="28" w:name="_Hlk507953203"/>
      <w:r w:rsidR="006D6642" w:rsidRPr="00554D19">
        <w:rPr>
          <w:rFonts w:ascii="Segoe UI" w:hAnsi="Segoe UI" w:cs="Segoe UI"/>
          <w:sz w:val="22"/>
          <w:szCs w:val="22"/>
        </w:rPr>
        <w:t>Součástí předloženého změnové</w:t>
      </w:r>
      <w:r w:rsidR="00D1107E" w:rsidRPr="00554D19">
        <w:rPr>
          <w:rFonts w:ascii="Segoe UI" w:hAnsi="Segoe UI" w:cs="Segoe UI"/>
          <w:sz w:val="22"/>
          <w:szCs w:val="22"/>
        </w:rPr>
        <w:t>ho</w:t>
      </w:r>
      <w:r w:rsidR="006D6642" w:rsidRPr="00554D19">
        <w:rPr>
          <w:rFonts w:ascii="Segoe UI" w:hAnsi="Segoe UI" w:cs="Segoe UI"/>
          <w:sz w:val="22"/>
          <w:szCs w:val="22"/>
        </w:rPr>
        <w:t xml:space="preserve"> listu </w:t>
      </w:r>
      <w:r w:rsidR="00D1107E" w:rsidRPr="00554D19">
        <w:rPr>
          <w:rFonts w:ascii="Segoe UI" w:hAnsi="Segoe UI" w:cs="Segoe UI"/>
          <w:sz w:val="22"/>
          <w:szCs w:val="22"/>
        </w:rPr>
        <w:t xml:space="preserve">musí </w:t>
      </w:r>
      <w:r w:rsidR="008B6892" w:rsidRPr="00554D19">
        <w:rPr>
          <w:rFonts w:ascii="Segoe UI" w:hAnsi="Segoe UI" w:cs="Segoe UI"/>
          <w:sz w:val="22"/>
          <w:szCs w:val="22"/>
        </w:rPr>
        <w:t xml:space="preserve">být </w:t>
      </w:r>
      <w:r w:rsidR="00D1107E" w:rsidRPr="00554D19">
        <w:rPr>
          <w:rFonts w:ascii="Segoe UI" w:hAnsi="Segoe UI" w:cs="Segoe UI"/>
          <w:sz w:val="22"/>
          <w:szCs w:val="22"/>
        </w:rPr>
        <w:t xml:space="preserve">v případě změny </w:t>
      </w:r>
      <w:r w:rsidR="00DF3795" w:rsidRPr="00554D19">
        <w:rPr>
          <w:rFonts w:ascii="Segoe UI" w:hAnsi="Segoe UI" w:cs="Segoe UI"/>
          <w:sz w:val="22"/>
          <w:szCs w:val="22"/>
        </w:rPr>
        <w:t xml:space="preserve">podrobný položkový rozpočet změny vypracovaný </w:t>
      </w:r>
      <w:r w:rsidR="00D1107E" w:rsidRPr="00554D19">
        <w:rPr>
          <w:rFonts w:ascii="Segoe UI" w:hAnsi="Segoe UI" w:cs="Segoe UI"/>
          <w:sz w:val="22"/>
          <w:szCs w:val="22"/>
        </w:rPr>
        <w:t xml:space="preserve">Zhotovitelem </w:t>
      </w:r>
      <w:r w:rsidR="00DF3795" w:rsidRPr="00554D19">
        <w:rPr>
          <w:rFonts w:ascii="Segoe UI" w:hAnsi="Segoe UI" w:cs="Segoe UI"/>
          <w:sz w:val="22"/>
          <w:szCs w:val="22"/>
        </w:rPr>
        <w:t xml:space="preserve">ve shodné struktuře a formátu jako je </w:t>
      </w:r>
      <w:r w:rsidR="00D1107E" w:rsidRPr="00554D19">
        <w:rPr>
          <w:rFonts w:ascii="Segoe UI" w:hAnsi="Segoe UI" w:cs="Segoe UI"/>
          <w:sz w:val="22"/>
          <w:szCs w:val="22"/>
        </w:rPr>
        <w:t>oceněný soupis prací, který tvoří přílohu č. 1 této smlouvy</w:t>
      </w:r>
      <w:r w:rsidR="00D94273">
        <w:rPr>
          <w:rFonts w:ascii="Segoe UI" w:hAnsi="Segoe UI" w:cs="Segoe UI"/>
          <w:sz w:val="22"/>
          <w:szCs w:val="22"/>
        </w:rPr>
        <w:t>.</w:t>
      </w:r>
      <w:r w:rsidR="00DF3795" w:rsidRPr="00554D19">
        <w:rPr>
          <w:rFonts w:ascii="Segoe UI" w:hAnsi="Segoe UI" w:cs="Segoe UI"/>
          <w:sz w:val="22"/>
          <w:szCs w:val="22"/>
        </w:rPr>
        <w:t xml:space="preserve"> </w:t>
      </w:r>
      <w:bookmarkEnd w:id="28"/>
    </w:p>
    <w:p w:rsidR="005965E7" w:rsidRPr="00554D19" w:rsidRDefault="008C2B1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Objednatel</w:t>
      </w:r>
      <w:r w:rsidR="005965E7" w:rsidRPr="00554D19">
        <w:rPr>
          <w:rFonts w:ascii="Segoe UI" w:hAnsi="Segoe UI" w:cs="Segoe UI"/>
          <w:sz w:val="22"/>
          <w:szCs w:val="22"/>
        </w:rPr>
        <w:t xml:space="preserve"> se ke každému změnovému listu</w:t>
      </w:r>
      <w:r w:rsidR="007C6D48" w:rsidRPr="00554D19">
        <w:rPr>
          <w:rFonts w:ascii="Segoe UI" w:hAnsi="Segoe UI" w:cs="Segoe UI"/>
          <w:sz w:val="22"/>
          <w:szCs w:val="22"/>
        </w:rPr>
        <w:t xml:space="preserve"> vyjádří</w:t>
      </w:r>
      <w:r w:rsidR="005965E7" w:rsidRPr="00554D19">
        <w:rPr>
          <w:rFonts w:ascii="Segoe UI" w:hAnsi="Segoe UI" w:cs="Segoe UI"/>
          <w:sz w:val="22"/>
          <w:szCs w:val="22"/>
        </w:rPr>
        <w:t xml:space="preserve"> nejpozději do 3 pracovních dnů ode dne, kdy jej obdrží od Zhotovitele.</w:t>
      </w:r>
      <w:r w:rsidR="001D5C04">
        <w:rPr>
          <w:rFonts w:ascii="Segoe UI" w:hAnsi="Segoe UI" w:cs="Segoe UI"/>
          <w:sz w:val="22"/>
          <w:szCs w:val="22"/>
        </w:rPr>
        <w:t xml:space="preserve"> </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 změně rozsahu </w:t>
      </w:r>
      <w:r w:rsidR="00D51B30" w:rsidRPr="00554D19">
        <w:rPr>
          <w:rFonts w:ascii="Segoe UI" w:hAnsi="Segoe UI" w:cs="Segoe UI"/>
          <w:sz w:val="22"/>
          <w:szCs w:val="22"/>
        </w:rPr>
        <w:t>Stavby</w:t>
      </w:r>
      <w:r w:rsidRPr="00554D19">
        <w:rPr>
          <w:rFonts w:ascii="Segoe UI" w:hAnsi="Segoe UI" w:cs="Segoe UI"/>
          <w:sz w:val="22"/>
          <w:szCs w:val="22"/>
        </w:rPr>
        <w:t xml:space="preserve"> a změně </w:t>
      </w:r>
      <w:r w:rsidR="00FB327A">
        <w:rPr>
          <w:rFonts w:ascii="Segoe UI" w:hAnsi="Segoe UI" w:cs="Segoe UI"/>
          <w:sz w:val="22"/>
          <w:szCs w:val="22"/>
        </w:rPr>
        <w:t>S</w:t>
      </w:r>
      <w:r w:rsidRPr="00554D19">
        <w:rPr>
          <w:rFonts w:ascii="Segoe UI" w:hAnsi="Segoe UI" w:cs="Segoe UI"/>
          <w:sz w:val="22"/>
          <w:szCs w:val="22"/>
        </w:rPr>
        <w:t>jednané ceny dle této smlouvy se obě strany zavazují</w:t>
      </w:r>
      <w:r w:rsidR="00E84A28" w:rsidRPr="00554D19">
        <w:rPr>
          <w:rFonts w:ascii="Segoe UI" w:hAnsi="Segoe UI" w:cs="Segoe UI"/>
          <w:sz w:val="22"/>
          <w:szCs w:val="22"/>
        </w:rPr>
        <w:t xml:space="preserve">, za předpokladu dodržení postupu a podmínek upravených touto smlouvou, </w:t>
      </w:r>
      <w:r w:rsidRPr="00554D19">
        <w:rPr>
          <w:rFonts w:ascii="Segoe UI" w:hAnsi="Segoe UI" w:cs="Segoe UI"/>
          <w:sz w:val="22"/>
          <w:szCs w:val="22"/>
        </w:rPr>
        <w:t xml:space="preserve">uzavřít </w:t>
      </w:r>
      <w:r w:rsidR="00792D2A" w:rsidRPr="00554D19">
        <w:rPr>
          <w:rFonts w:ascii="Segoe UI" w:hAnsi="Segoe UI" w:cs="Segoe UI"/>
          <w:sz w:val="22"/>
          <w:szCs w:val="22"/>
        </w:rPr>
        <w:t>d</w:t>
      </w:r>
      <w:r w:rsidRPr="00554D19">
        <w:rPr>
          <w:rFonts w:ascii="Segoe UI" w:hAnsi="Segoe UI" w:cs="Segoe UI"/>
          <w:sz w:val="22"/>
          <w:szCs w:val="22"/>
        </w:rPr>
        <w:t>odatek k</w:t>
      </w:r>
      <w:r w:rsidR="00E87E2A" w:rsidRPr="00554D19">
        <w:rPr>
          <w:rFonts w:ascii="Segoe UI" w:hAnsi="Segoe UI" w:cs="Segoe UI"/>
          <w:sz w:val="22"/>
          <w:szCs w:val="22"/>
        </w:rPr>
        <w:t> </w:t>
      </w:r>
      <w:r w:rsidRPr="00554D19">
        <w:rPr>
          <w:rFonts w:ascii="Segoe UI" w:hAnsi="Segoe UI" w:cs="Segoe UI"/>
          <w:sz w:val="22"/>
          <w:szCs w:val="22"/>
        </w:rPr>
        <w:t>této smlouvě. K jiným změnám rozsahu díla a sjednané ceny díla nelze přihlížet.</w:t>
      </w:r>
      <w:r w:rsidR="00D12B1D">
        <w:rPr>
          <w:rFonts w:ascii="Segoe UI" w:hAnsi="Segoe UI" w:cs="Segoe UI"/>
          <w:sz w:val="22"/>
          <w:szCs w:val="22"/>
        </w:rPr>
        <w:t xml:space="preserve"> V době od podání oznámení o potřebě provedení dodatečných prací dle odst. VI.1 do uzavření dodatku k této smlouvě</w:t>
      </w:r>
      <w:r w:rsidR="00A76230">
        <w:rPr>
          <w:rFonts w:ascii="Segoe UI" w:hAnsi="Segoe UI" w:cs="Segoe UI"/>
          <w:sz w:val="22"/>
          <w:szCs w:val="22"/>
        </w:rPr>
        <w:t xml:space="preserve"> na základě odsouhlaseného změnového listu</w:t>
      </w:r>
      <w:r w:rsidR="00D12B1D">
        <w:rPr>
          <w:rFonts w:ascii="Segoe UI" w:hAnsi="Segoe UI" w:cs="Segoe UI"/>
          <w:sz w:val="22"/>
          <w:szCs w:val="22"/>
        </w:rPr>
        <w:t xml:space="preserve"> je </w:t>
      </w:r>
      <w:r w:rsidR="00D12B1D">
        <w:rPr>
          <w:rFonts w:ascii="Segoe UI" w:hAnsi="Segoe UI" w:cs="Segoe UI"/>
          <w:sz w:val="22"/>
          <w:szCs w:val="22"/>
        </w:rPr>
        <w:lastRenderedPageBreak/>
        <w:t xml:space="preserve">Zhotovitel povinen </w:t>
      </w:r>
      <w:r w:rsidR="00A76230">
        <w:rPr>
          <w:rFonts w:ascii="Segoe UI" w:hAnsi="Segoe UI" w:cs="Segoe UI"/>
          <w:sz w:val="22"/>
          <w:szCs w:val="22"/>
        </w:rPr>
        <w:t xml:space="preserve">pokračovat v </w:t>
      </w:r>
      <w:r w:rsidR="00D12B1D">
        <w:rPr>
          <w:rFonts w:ascii="Segoe UI" w:hAnsi="Segoe UI" w:cs="Segoe UI"/>
          <w:sz w:val="22"/>
          <w:szCs w:val="22"/>
        </w:rPr>
        <w:t>realiza</w:t>
      </w:r>
      <w:r w:rsidR="00A76230">
        <w:rPr>
          <w:rFonts w:ascii="Segoe UI" w:hAnsi="Segoe UI" w:cs="Segoe UI"/>
          <w:sz w:val="22"/>
          <w:szCs w:val="22"/>
        </w:rPr>
        <w:t>ci</w:t>
      </w:r>
      <w:r w:rsidR="00D12B1D">
        <w:rPr>
          <w:rFonts w:ascii="Segoe UI" w:hAnsi="Segoe UI" w:cs="Segoe UI"/>
          <w:sz w:val="22"/>
          <w:szCs w:val="22"/>
        </w:rPr>
        <w:t xml:space="preserve"> díl</w:t>
      </w:r>
      <w:r w:rsidR="00A76230">
        <w:rPr>
          <w:rFonts w:ascii="Segoe UI" w:hAnsi="Segoe UI" w:cs="Segoe UI"/>
          <w:sz w:val="22"/>
          <w:szCs w:val="22"/>
        </w:rPr>
        <w:t>a v rozsahu</w:t>
      </w:r>
      <w:r w:rsidR="00D12B1D">
        <w:rPr>
          <w:rFonts w:ascii="Segoe UI" w:hAnsi="Segoe UI" w:cs="Segoe UI"/>
          <w:sz w:val="22"/>
          <w:szCs w:val="22"/>
        </w:rPr>
        <w:t xml:space="preserve"> dle této smlouvy</w:t>
      </w:r>
      <w:r w:rsidR="003E0F07">
        <w:rPr>
          <w:rFonts w:ascii="Segoe UI" w:hAnsi="Segoe UI" w:cs="Segoe UI"/>
          <w:sz w:val="22"/>
          <w:szCs w:val="22"/>
        </w:rPr>
        <w:t>, příp. v rozsahu dle této smlouvy ve znění již uzavřených dodatků.</w:t>
      </w:r>
    </w:p>
    <w:bookmarkEnd w:id="16"/>
    <w:p w:rsidR="007575D2" w:rsidRPr="00554D19" w:rsidRDefault="007575D2" w:rsidP="002F39B7">
      <w:pPr>
        <w:pStyle w:val="Zkladntextodsazen"/>
        <w:widowControl w:val="0"/>
        <w:spacing w:after="120" w:line="264" w:lineRule="auto"/>
        <w:ind w:firstLine="0"/>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Platební podmínky</w:t>
      </w:r>
    </w:p>
    <w:p w:rsidR="004B322A" w:rsidRPr="009C7861" w:rsidRDefault="001C3998"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u w:val="single"/>
        </w:rPr>
        <w:t>Sjednaná cena</w:t>
      </w:r>
      <w:r w:rsidR="00147A59" w:rsidRPr="00554D19">
        <w:rPr>
          <w:rFonts w:ascii="Segoe UI" w:hAnsi="Segoe UI" w:cs="Segoe UI"/>
          <w:sz w:val="22"/>
          <w:szCs w:val="22"/>
        </w:rPr>
        <w:t xml:space="preserve"> </w:t>
      </w:r>
      <w:r w:rsidR="00110062" w:rsidRPr="00554D19">
        <w:rPr>
          <w:rFonts w:ascii="Segoe UI" w:hAnsi="Segoe UI" w:cs="Segoe UI"/>
          <w:sz w:val="22"/>
          <w:szCs w:val="22"/>
        </w:rPr>
        <w:t xml:space="preserve">bude hrazena vždy za předchozí </w:t>
      </w:r>
      <w:r w:rsidR="003C2B01" w:rsidRPr="00554D19">
        <w:rPr>
          <w:rFonts w:ascii="Segoe UI" w:hAnsi="Segoe UI" w:cs="Segoe UI"/>
          <w:sz w:val="22"/>
          <w:szCs w:val="22"/>
        </w:rPr>
        <w:t>fakturační období</w:t>
      </w:r>
      <w:r w:rsidR="00110062" w:rsidRPr="00554D19">
        <w:rPr>
          <w:rFonts w:ascii="Segoe UI" w:hAnsi="Segoe UI" w:cs="Segoe UI"/>
          <w:sz w:val="22"/>
          <w:szCs w:val="22"/>
        </w:rPr>
        <w:t xml:space="preserve"> v průběhu celé doby plnění díla na základě faktur – daňových dokladů</w:t>
      </w:r>
      <w:r w:rsidR="00035F9A" w:rsidRPr="00554D19">
        <w:rPr>
          <w:rFonts w:ascii="Segoe UI" w:hAnsi="Segoe UI" w:cs="Segoe UI"/>
          <w:sz w:val="22"/>
          <w:szCs w:val="22"/>
        </w:rPr>
        <w:t xml:space="preserve"> (dále jen „</w:t>
      </w:r>
      <w:r w:rsidR="00E479A1" w:rsidRPr="00554D19">
        <w:rPr>
          <w:rFonts w:ascii="Segoe UI" w:hAnsi="Segoe UI" w:cs="Segoe UI"/>
          <w:b/>
          <w:i/>
          <w:sz w:val="22"/>
          <w:szCs w:val="22"/>
        </w:rPr>
        <w:t>Průběžná</w:t>
      </w:r>
      <w:r w:rsidR="00035F9A" w:rsidRPr="00554D19">
        <w:rPr>
          <w:rFonts w:ascii="Segoe UI" w:hAnsi="Segoe UI" w:cs="Segoe UI"/>
          <w:b/>
          <w:i/>
          <w:sz w:val="22"/>
          <w:szCs w:val="22"/>
        </w:rPr>
        <w:t xml:space="preserve"> faktura</w:t>
      </w:r>
      <w:r w:rsidR="00035F9A" w:rsidRPr="00554D19">
        <w:rPr>
          <w:rFonts w:ascii="Segoe UI" w:hAnsi="Segoe UI" w:cs="Segoe UI"/>
          <w:sz w:val="22"/>
          <w:szCs w:val="22"/>
        </w:rPr>
        <w:t>“)</w:t>
      </w:r>
      <w:r w:rsidR="00110062" w:rsidRPr="00554D19">
        <w:rPr>
          <w:rFonts w:ascii="Segoe UI" w:hAnsi="Segoe UI" w:cs="Segoe UI"/>
          <w:sz w:val="22"/>
          <w:szCs w:val="22"/>
        </w:rPr>
        <w:t>.</w:t>
      </w:r>
      <w:r w:rsidR="00A41A5D">
        <w:rPr>
          <w:rFonts w:ascii="Segoe UI" w:hAnsi="Segoe UI" w:cs="Segoe UI"/>
          <w:sz w:val="22"/>
          <w:szCs w:val="22"/>
        </w:rPr>
        <w:t xml:space="preserve"> </w:t>
      </w:r>
      <w:r w:rsidR="00084B2E" w:rsidRPr="008E277C">
        <w:rPr>
          <w:rFonts w:ascii="Segoe UI" w:hAnsi="Segoe UI" w:cs="Segoe UI"/>
          <w:sz w:val="22"/>
          <w:szCs w:val="22"/>
        </w:rPr>
        <w:t xml:space="preserve">Průběžné faktury za práce na zhotovení </w:t>
      </w:r>
      <w:r w:rsidR="007F1306" w:rsidRPr="008E277C">
        <w:rPr>
          <w:rFonts w:ascii="Segoe UI" w:hAnsi="Segoe UI" w:cs="Segoe UI"/>
          <w:sz w:val="22"/>
        </w:rPr>
        <w:t xml:space="preserve">Univerzitního zázemí sportu a behaviorálního zdraví (pouze část podzemní </w:t>
      </w:r>
      <w:r w:rsidR="006F4FAB" w:rsidRPr="008E277C">
        <w:rPr>
          <w:rFonts w:ascii="Segoe UI" w:hAnsi="Segoe UI" w:cs="Segoe UI"/>
          <w:sz w:val="22"/>
        </w:rPr>
        <w:t>garáže</w:t>
      </w:r>
      <w:r w:rsidR="007F1306" w:rsidRPr="008E277C">
        <w:rPr>
          <w:rFonts w:ascii="Segoe UI" w:hAnsi="Segoe UI" w:cs="Segoe UI"/>
          <w:sz w:val="22"/>
        </w:rPr>
        <w:t>)</w:t>
      </w:r>
      <w:r w:rsidR="00084B2E" w:rsidRPr="008E277C">
        <w:rPr>
          <w:rFonts w:ascii="Segoe UI" w:hAnsi="Segoe UI" w:cs="Segoe UI"/>
          <w:sz w:val="22"/>
          <w:szCs w:val="22"/>
        </w:rPr>
        <w:t xml:space="preserve"> bude Zhotovitel vystavovat SMO a Průběžné faktury za zhotovení Stavby vyjma prací na zhotovení </w:t>
      </w:r>
      <w:r w:rsidR="007F1306" w:rsidRPr="008E277C">
        <w:rPr>
          <w:rFonts w:ascii="Segoe UI" w:hAnsi="Segoe UI" w:cs="Segoe UI"/>
          <w:sz w:val="22"/>
        </w:rPr>
        <w:t xml:space="preserve">Univerzitního zázemí sportu a behaviorálního zdraví (pouze část podzemní </w:t>
      </w:r>
      <w:r w:rsidR="00FA02F6" w:rsidRPr="008E277C">
        <w:rPr>
          <w:rFonts w:ascii="Segoe UI" w:hAnsi="Segoe UI" w:cs="Segoe UI"/>
          <w:sz w:val="22"/>
        </w:rPr>
        <w:t>garáže</w:t>
      </w:r>
      <w:r w:rsidR="007F1306" w:rsidRPr="008E277C">
        <w:rPr>
          <w:rFonts w:ascii="Segoe UI" w:hAnsi="Segoe UI" w:cs="Segoe UI"/>
          <w:sz w:val="22"/>
        </w:rPr>
        <w:t>)</w:t>
      </w:r>
      <w:r w:rsidR="00084B2E" w:rsidRPr="008E277C">
        <w:rPr>
          <w:rFonts w:ascii="Segoe UI" w:hAnsi="Segoe UI" w:cs="Segoe UI"/>
          <w:sz w:val="22"/>
          <w:szCs w:val="22"/>
        </w:rPr>
        <w:t xml:space="preserve"> bude Zhotovitel vystavovat OU</w:t>
      </w:r>
      <w:r w:rsidR="0000112B">
        <w:rPr>
          <w:rFonts w:ascii="Segoe UI" w:hAnsi="Segoe UI" w:cs="Segoe UI"/>
          <w:sz w:val="22"/>
          <w:szCs w:val="22"/>
        </w:rPr>
        <w:t>.</w:t>
      </w:r>
      <w:r w:rsidR="00FE7FEE" w:rsidRPr="003051DB">
        <w:rPr>
          <w:rFonts w:ascii="Segoe UI" w:hAnsi="Segoe UI" w:cs="Segoe UI"/>
          <w:sz w:val="22"/>
          <w:szCs w:val="22"/>
        </w:rPr>
        <w:t xml:space="preserve"> </w:t>
      </w:r>
      <w:r w:rsidR="0000112B">
        <w:rPr>
          <w:rFonts w:ascii="Segoe UI" w:hAnsi="Segoe UI" w:cs="Segoe UI"/>
          <w:sz w:val="22"/>
          <w:szCs w:val="22"/>
        </w:rPr>
        <w:t>N</w:t>
      </w:r>
      <w:r w:rsidR="00FE7FEE" w:rsidRPr="003051DB">
        <w:rPr>
          <w:rFonts w:ascii="Segoe UI" w:hAnsi="Segoe UI" w:cs="Segoe UI"/>
          <w:sz w:val="22"/>
          <w:szCs w:val="22"/>
        </w:rPr>
        <w:t>áklady na zařízení staveniště</w:t>
      </w:r>
      <w:r w:rsidR="0069345E">
        <w:rPr>
          <w:rFonts w:ascii="Segoe UI" w:hAnsi="Segoe UI" w:cs="Segoe UI"/>
          <w:sz w:val="22"/>
          <w:szCs w:val="22"/>
        </w:rPr>
        <w:t xml:space="preserve"> SO 01 (staveniště pro objekt Univerzitního </w:t>
      </w:r>
      <w:r w:rsidR="0069345E" w:rsidRPr="001E1D06">
        <w:rPr>
          <w:rFonts w:ascii="Segoe UI" w:hAnsi="Segoe UI" w:cs="Segoe UI"/>
          <w:sz w:val="22"/>
          <w:szCs w:val="22"/>
        </w:rPr>
        <w:t>zázemí sportu a behaviorálního zdraví a podzemní garáže)</w:t>
      </w:r>
      <w:r w:rsidR="00FE7FEE" w:rsidRPr="001E1D06">
        <w:rPr>
          <w:rFonts w:ascii="Segoe UI" w:hAnsi="Segoe UI" w:cs="Segoe UI"/>
          <w:sz w:val="22"/>
          <w:szCs w:val="22"/>
        </w:rPr>
        <w:t xml:space="preserve"> budou fakturovány jednotlivým osobám na straně Objednatele v</w:t>
      </w:r>
      <w:r w:rsidR="0069345E" w:rsidRPr="001E1D06">
        <w:rPr>
          <w:rFonts w:ascii="Segoe UI" w:hAnsi="Segoe UI" w:cs="Segoe UI"/>
          <w:sz w:val="22"/>
          <w:szCs w:val="22"/>
        </w:rPr>
        <w:t> </w:t>
      </w:r>
      <w:r w:rsidR="00FE7FEE" w:rsidRPr="001E1D06">
        <w:rPr>
          <w:rFonts w:ascii="Segoe UI" w:hAnsi="Segoe UI" w:cs="Segoe UI"/>
          <w:sz w:val="22"/>
          <w:szCs w:val="22"/>
        </w:rPr>
        <w:t>poměru</w:t>
      </w:r>
      <w:r w:rsidR="0069345E" w:rsidRPr="001E1D06">
        <w:rPr>
          <w:rFonts w:ascii="Segoe UI" w:hAnsi="Segoe UI" w:cs="Segoe UI"/>
          <w:sz w:val="22"/>
          <w:szCs w:val="22"/>
        </w:rPr>
        <w:t xml:space="preserve"> </w:t>
      </w:r>
      <w:r w:rsidR="00BB4BF0" w:rsidRPr="001E1D06">
        <w:rPr>
          <w:rFonts w:ascii="Segoe UI" w:hAnsi="Segoe UI" w:cs="Segoe UI"/>
          <w:sz w:val="22"/>
          <w:szCs w:val="22"/>
        </w:rPr>
        <w:t>vypočteného</w:t>
      </w:r>
      <w:r w:rsidR="0069345E" w:rsidRPr="001E1D06">
        <w:rPr>
          <w:rFonts w:ascii="Segoe UI" w:hAnsi="Segoe UI" w:cs="Segoe UI"/>
          <w:sz w:val="22"/>
          <w:szCs w:val="22"/>
        </w:rPr>
        <w:t xml:space="preserve"> dle </w:t>
      </w:r>
      <w:r w:rsidR="00A76230" w:rsidRPr="001E1D06">
        <w:rPr>
          <w:rFonts w:ascii="Segoe UI" w:hAnsi="Segoe UI" w:cs="Segoe UI"/>
          <w:sz w:val="22"/>
          <w:szCs w:val="22"/>
        </w:rPr>
        <w:t>instrukcí v </w:t>
      </w:r>
      <w:r w:rsidR="0069345E" w:rsidRPr="001E1D06">
        <w:rPr>
          <w:rFonts w:ascii="Segoe UI" w:hAnsi="Segoe UI" w:cs="Segoe UI"/>
          <w:sz w:val="22"/>
          <w:szCs w:val="22"/>
        </w:rPr>
        <w:t>rozpočtu</w:t>
      </w:r>
      <w:r w:rsidR="00A76230" w:rsidRPr="001E1D06">
        <w:rPr>
          <w:rFonts w:ascii="Segoe UI" w:hAnsi="Segoe UI" w:cs="Segoe UI"/>
          <w:sz w:val="22"/>
          <w:szCs w:val="22"/>
        </w:rPr>
        <w:t xml:space="preserve"> </w:t>
      </w:r>
      <w:r w:rsidR="00BB4BF0" w:rsidRPr="001E1D06">
        <w:rPr>
          <w:rFonts w:ascii="Segoe UI" w:hAnsi="Segoe UI" w:cs="Segoe UI"/>
          <w:sz w:val="22"/>
          <w:szCs w:val="22"/>
        </w:rPr>
        <w:t>„</w:t>
      </w:r>
      <w:r w:rsidR="00A76230" w:rsidRPr="001E1D06">
        <w:rPr>
          <w:rFonts w:ascii="Segoe UI" w:hAnsi="Segoe UI" w:cs="Segoe UI"/>
          <w:sz w:val="22"/>
          <w:szCs w:val="22"/>
        </w:rPr>
        <w:t>Rekapitulace _celkových _nákladů</w:t>
      </w:r>
      <w:r w:rsidR="00BB4BF0" w:rsidRPr="001E1D06">
        <w:rPr>
          <w:rFonts w:ascii="Segoe UI" w:hAnsi="Segoe UI" w:cs="Segoe UI"/>
          <w:sz w:val="22"/>
          <w:szCs w:val="22"/>
        </w:rPr>
        <w:t>“</w:t>
      </w:r>
      <w:r w:rsidR="0069345E" w:rsidRPr="001E1D06">
        <w:rPr>
          <w:rFonts w:ascii="Segoe UI" w:hAnsi="Segoe UI" w:cs="Segoe UI"/>
          <w:sz w:val="22"/>
          <w:szCs w:val="22"/>
        </w:rPr>
        <w:t>,</w:t>
      </w:r>
      <w:r w:rsidR="00BB4BF0" w:rsidRPr="001E1D06">
        <w:rPr>
          <w:rFonts w:ascii="Segoe UI" w:hAnsi="Segoe UI" w:cs="Segoe UI"/>
          <w:sz w:val="22"/>
          <w:szCs w:val="22"/>
        </w:rPr>
        <w:t xml:space="preserve"> tj. podle poměru nákladů dle soupisu prací pro objekt Univerzitní zázemí sportu a behaviorálního zdraví bez podzemních garáží a nákladů dle soupisu prací pro objekt podzemní garáže, přičemž </w:t>
      </w:r>
      <w:r w:rsidR="00FE7FEE" w:rsidRPr="001E1D06">
        <w:rPr>
          <w:rFonts w:ascii="Segoe UI" w:hAnsi="Segoe UI" w:cs="Segoe UI"/>
          <w:sz w:val="22"/>
          <w:szCs w:val="22"/>
        </w:rPr>
        <w:t xml:space="preserve">tento </w:t>
      </w:r>
      <w:r w:rsidR="0069345E" w:rsidRPr="001E1D06">
        <w:rPr>
          <w:rFonts w:ascii="Segoe UI" w:hAnsi="Segoe UI" w:cs="Segoe UI"/>
          <w:sz w:val="22"/>
          <w:szCs w:val="22"/>
        </w:rPr>
        <w:t>poměr</w:t>
      </w:r>
      <w:r w:rsidR="00D62D3D" w:rsidRPr="001E1D06">
        <w:rPr>
          <w:rFonts w:ascii="Segoe UI" w:hAnsi="Segoe UI" w:cs="Segoe UI"/>
          <w:sz w:val="22"/>
          <w:szCs w:val="22"/>
        </w:rPr>
        <w:t xml:space="preserve"> dle nabídky</w:t>
      </w:r>
      <w:r w:rsidR="0069345E" w:rsidRPr="001E1D06">
        <w:rPr>
          <w:rFonts w:ascii="Segoe UI" w:hAnsi="Segoe UI" w:cs="Segoe UI"/>
          <w:sz w:val="22"/>
          <w:szCs w:val="22"/>
        </w:rPr>
        <w:t xml:space="preserve"> </w:t>
      </w:r>
      <w:r w:rsidR="00FE7FEE" w:rsidRPr="001E1D06">
        <w:rPr>
          <w:rFonts w:ascii="Segoe UI" w:hAnsi="Segoe UI" w:cs="Segoe UI"/>
          <w:sz w:val="22"/>
          <w:szCs w:val="22"/>
        </w:rPr>
        <w:t xml:space="preserve">bude </w:t>
      </w:r>
      <w:r w:rsidR="005C2AE6" w:rsidRPr="001E1D06">
        <w:rPr>
          <w:rFonts w:ascii="Segoe UI" w:hAnsi="Segoe UI" w:cs="Segoe UI"/>
          <w:sz w:val="22"/>
          <w:szCs w:val="22"/>
        </w:rPr>
        <w:t>platit po celou dobu provádění díla</w:t>
      </w:r>
      <w:r w:rsidR="00FE7FEE" w:rsidRPr="001E1D06">
        <w:rPr>
          <w:rFonts w:ascii="Segoe UI" w:hAnsi="Segoe UI" w:cs="Segoe UI"/>
          <w:sz w:val="22"/>
          <w:szCs w:val="22"/>
        </w:rPr>
        <w:t>, nebude-li sjednáno jinak</w:t>
      </w:r>
      <w:r w:rsidR="00084B2E" w:rsidRPr="001E1D06">
        <w:rPr>
          <w:rFonts w:ascii="Segoe UI" w:hAnsi="Segoe UI" w:cs="Segoe UI"/>
          <w:sz w:val="22"/>
          <w:szCs w:val="22"/>
        </w:rPr>
        <w:t xml:space="preserve">. </w:t>
      </w:r>
      <w:r w:rsidR="00084B2E" w:rsidRPr="001E1D06">
        <w:rPr>
          <w:rFonts w:ascii="Segoe UI" w:hAnsi="Segoe UI" w:cs="Segoe UI"/>
          <w:color w:val="000000"/>
          <w:sz w:val="22"/>
          <w:szCs w:val="22"/>
        </w:rPr>
        <w:t>Náklady související (</w:t>
      </w:r>
      <w:r w:rsidR="00084B2E" w:rsidRPr="001E1D06">
        <w:rPr>
          <w:rFonts w:ascii="Segoe UI" w:hAnsi="Segoe UI" w:cs="Segoe UI"/>
          <w:sz w:val="22"/>
          <w:szCs w:val="22"/>
        </w:rPr>
        <w:t xml:space="preserve">vedlejší rozpočtové náklady stavby, ostatní případné společné náklady stavby atd.) </w:t>
      </w:r>
      <w:r w:rsidR="00C55648" w:rsidRPr="001E1D06">
        <w:rPr>
          <w:rFonts w:ascii="Segoe UI" w:hAnsi="Segoe UI" w:cs="Segoe UI"/>
          <w:sz w:val="22"/>
          <w:szCs w:val="22"/>
        </w:rPr>
        <w:t>budou fakturovány jednotlivým osobám na straně Objednatele v</w:t>
      </w:r>
      <w:r w:rsidR="00FA135A" w:rsidRPr="001E1D06">
        <w:rPr>
          <w:rFonts w:ascii="Segoe UI" w:hAnsi="Segoe UI" w:cs="Segoe UI"/>
          <w:sz w:val="22"/>
          <w:szCs w:val="22"/>
        </w:rPr>
        <w:t> </w:t>
      </w:r>
      <w:r w:rsidR="00C55648" w:rsidRPr="001E1D06">
        <w:rPr>
          <w:rFonts w:ascii="Segoe UI" w:hAnsi="Segoe UI" w:cs="Segoe UI"/>
          <w:sz w:val="22"/>
          <w:szCs w:val="22"/>
        </w:rPr>
        <w:t>poměru</w:t>
      </w:r>
      <w:r w:rsidR="00FA135A" w:rsidRPr="001E1D06">
        <w:rPr>
          <w:rFonts w:ascii="Segoe UI" w:hAnsi="Segoe UI" w:cs="Segoe UI"/>
          <w:sz w:val="22"/>
          <w:szCs w:val="22"/>
        </w:rPr>
        <w:t xml:space="preserve"> </w:t>
      </w:r>
      <w:r w:rsidR="00BB4BF0" w:rsidRPr="001E1D06">
        <w:rPr>
          <w:rFonts w:ascii="Segoe UI" w:hAnsi="Segoe UI" w:cs="Segoe UI"/>
          <w:sz w:val="22"/>
          <w:szCs w:val="22"/>
        </w:rPr>
        <w:t>vypočteného dle instrukcí v rozpočtu „Rekapitulace _celkových _nákladů“, tj. podle poměru nákladů dle soupisu prací pro</w:t>
      </w:r>
      <w:r w:rsidR="00D856E0" w:rsidRPr="001E1D06">
        <w:rPr>
          <w:rFonts w:ascii="Segoe UI" w:hAnsi="Segoe UI" w:cs="Segoe UI"/>
          <w:sz w:val="22"/>
          <w:szCs w:val="22"/>
        </w:rPr>
        <w:t xml:space="preserve"> jednotlivé objekty</w:t>
      </w:r>
      <w:r w:rsidR="00C55648" w:rsidRPr="001E1D06">
        <w:rPr>
          <w:rFonts w:ascii="Segoe UI" w:hAnsi="Segoe UI" w:cs="Segoe UI"/>
          <w:sz w:val="22"/>
          <w:szCs w:val="22"/>
        </w:rPr>
        <w:t xml:space="preserve">, </w:t>
      </w:r>
      <w:r w:rsidR="00FA135A" w:rsidRPr="001E1D06">
        <w:rPr>
          <w:rFonts w:ascii="Segoe UI" w:hAnsi="Segoe UI" w:cs="Segoe UI"/>
          <w:sz w:val="22"/>
          <w:szCs w:val="22"/>
        </w:rPr>
        <w:t xml:space="preserve">přičemž </w:t>
      </w:r>
      <w:r w:rsidR="007018BB" w:rsidRPr="001E1D06">
        <w:rPr>
          <w:rFonts w:ascii="Segoe UI" w:hAnsi="Segoe UI" w:cs="Segoe UI"/>
          <w:sz w:val="22"/>
          <w:szCs w:val="22"/>
        </w:rPr>
        <w:t>tento</w:t>
      </w:r>
      <w:r w:rsidR="0069345E" w:rsidRPr="001E1D06">
        <w:rPr>
          <w:rFonts w:ascii="Segoe UI" w:hAnsi="Segoe UI" w:cs="Segoe UI"/>
          <w:sz w:val="22"/>
          <w:szCs w:val="22"/>
        </w:rPr>
        <w:t xml:space="preserve"> poměr</w:t>
      </w:r>
      <w:r w:rsidR="00D62D3D" w:rsidRPr="001E1D06">
        <w:rPr>
          <w:rFonts w:ascii="Segoe UI" w:hAnsi="Segoe UI" w:cs="Segoe UI"/>
          <w:sz w:val="22"/>
          <w:szCs w:val="22"/>
        </w:rPr>
        <w:t xml:space="preserve"> dle nabídky</w:t>
      </w:r>
      <w:r w:rsidR="007018BB" w:rsidRPr="001E1D06">
        <w:rPr>
          <w:rFonts w:ascii="Segoe UI" w:hAnsi="Segoe UI" w:cs="Segoe UI"/>
          <w:sz w:val="22"/>
          <w:szCs w:val="22"/>
        </w:rPr>
        <w:t xml:space="preserve"> bude platit </w:t>
      </w:r>
      <w:r w:rsidR="005C2AE6" w:rsidRPr="001E1D06">
        <w:rPr>
          <w:rFonts w:ascii="Segoe UI" w:hAnsi="Segoe UI" w:cs="Segoe UI"/>
          <w:sz w:val="22"/>
          <w:szCs w:val="22"/>
        </w:rPr>
        <w:t>po celou dobu provádění díla</w:t>
      </w:r>
      <w:r w:rsidR="007018BB" w:rsidRPr="001E1D06">
        <w:rPr>
          <w:rFonts w:ascii="Segoe UI" w:hAnsi="Segoe UI" w:cs="Segoe UI"/>
          <w:sz w:val="22"/>
          <w:szCs w:val="22"/>
        </w:rPr>
        <w:t>, nebude-li sjednáno jinak</w:t>
      </w:r>
      <w:r w:rsidR="00084B2E" w:rsidRPr="001E1D06">
        <w:rPr>
          <w:rFonts w:ascii="Segoe UI" w:hAnsi="Segoe UI" w:cs="Segoe UI"/>
          <w:sz w:val="22"/>
          <w:szCs w:val="22"/>
        </w:rPr>
        <w:t>.</w:t>
      </w:r>
      <w:r w:rsidR="00110062" w:rsidRPr="001E1D06">
        <w:rPr>
          <w:rFonts w:ascii="Segoe UI" w:hAnsi="Segoe UI" w:cs="Segoe UI"/>
          <w:sz w:val="22"/>
          <w:szCs w:val="22"/>
        </w:rPr>
        <w:t xml:space="preserve"> </w:t>
      </w:r>
      <w:r w:rsidR="00E479A1" w:rsidRPr="001E1D06">
        <w:rPr>
          <w:rFonts w:ascii="Segoe UI" w:hAnsi="Segoe UI" w:cs="Segoe UI"/>
          <w:sz w:val="22"/>
          <w:szCs w:val="22"/>
        </w:rPr>
        <w:t xml:space="preserve">Průběžnou </w:t>
      </w:r>
      <w:r w:rsidR="00110062" w:rsidRPr="001E1D06">
        <w:rPr>
          <w:rFonts w:ascii="Segoe UI" w:hAnsi="Segoe UI" w:cs="Segoe UI"/>
          <w:sz w:val="22"/>
          <w:szCs w:val="22"/>
        </w:rPr>
        <w:t>fakturou lze vyúčtovat pouze čá</w:t>
      </w:r>
      <w:r w:rsidR="00110062" w:rsidRPr="00554D19">
        <w:rPr>
          <w:rFonts w:ascii="Segoe UI" w:hAnsi="Segoe UI" w:cs="Segoe UI"/>
          <w:sz w:val="22"/>
          <w:szCs w:val="22"/>
        </w:rPr>
        <w:t xml:space="preserve">st plnění skutečně realizovanou v příslušném </w:t>
      </w:r>
      <w:r w:rsidR="000F0A92" w:rsidRPr="00554D19">
        <w:rPr>
          <w:rFonts w:ascii="Segoe UI" w:hAnsi="Segoe UI" w:cs="Segoe UI"/>
          <w:sz w:val="22"/>
          <w:szCs w:val="22"/>
        </w:rPr>
        <w:t xml:space="preserve">fakturačním období. Fakturační </w:t>
      </w:r>
      <w:r w:rsidR="000F0A92" w:rsidRPr="009C7861">
        <w:rPr>
          <w:rFonts w:ascii="Segoe UI" w:hAnsi="Segoe UI" w:cs="Segoe UI"/>
          <w:sz w:val="22"/>
          <w:szCs w:val="22"/>
        </w:rPr>
        <w:t>období běží vždy od</w:t>
      </w:r>
      <w:r w:rsidR="002D68CF" w:rsidRPr="009C7861">
        <w:rPr>
          <w:rFonts w:ascii="Segoe UI" w:hAnsi="Segoe UI" w:cs="Segoe UI"/>
          <w:sz w:val="22"/>
          <w:szCs w:val="22"/>
        </w:rPr>
        <w:t> </w:t>
      </w:r>
      <w:r w:rsidR="00981CE7">
        <w:rPr>
          <w:rFonts w:ascii="Segoe UI" w:hAnsi="Segoe UI" w:cs="Segoe UI"/>
          <w:sz w:val="22"/>
          <w:szCs w:val="22"/>
        </w:rPr>
        <w:t>prvního do posledního</w:t>
      </w:r>
      <w:r w:rsidR="000F0A92" w:rsidRPr="009C7861">
        <w:rPr>
          <w:rFonts w:ascii="Segoe UI" w:hAnsi="Segoe UI" w:cs="Segoe UI"/>
          <w:sz w:val="22"/>
          <w:szCs w:val="22"/>
        </w:rPr>
        <w:t xml:space="preserve"> dne</w:t>
      </w:r>
      <w:r w:rsidR="00981CE7">
        <w:rPr>
          <w:rFonts w:ascii="Segoe UI" w:hAnsi="Segoe UI" w:cs="Segoe UI"/>
          <w:sz w:val="22"/>
          <w:szCs w:val="22"/>
        </w:rPr>
        <w:t xml:space="preserve"> příslušného kalendářního </w:t>
      </w:r>
      <w:r w:rsidR="000F0A92" w:rsidRPr="009C7861">
        <w:rPr>
          <w:rFonts w:ascii="Segoe UI" w:hAnsi="Segoe UI" w:cs="Segoe UI"/>
          <w:sz w:val="22"/>
          <w:szCs w:val="22"/>
        </w:rPr>
        <w:t>měsíce</w:t>
      </w:r>
      <w:r w:rsidR="00110062" w:rsidRPr="009C7861">
        <w:rPr>
          <w:rFonts w:ascii="Segoe UI" w:hAnsi="Segoe UI" w:cs="Segoe UI"/>
          <w:sz w:val="22"/>
          <w:szCs w:val="22"/>
        </w:rPr>
        <w:t xml:space="preserve">. Nedílnou součástí faktury – daňového dokladu bude soupis provedených prací a dodávek v příslušném </w:t>
      </w:r>
      <w:r w:rsidR="00DF6696" w:rsidRPr="009C7861">
        <w:rPr>
          <w:rFonts w:ascii="Segoe UI" w:hAnsi="Segoe UI" w:cs="Segoe UI"/>
          <w:sz w:val="22"/>
          <w:szCs w:val="22"/>
        </w:rPr>
        <w:t>fakturačním období</w:t>
      </w:r>
      <w:r w:rsidR="00110062" w:rsidRPr="009C7861">
        <w:rPr>
          <w:rFonts w:ascii="Segoe UI" w:hAnsi="Segoe UI" w:cs="Segoe UI"/>
          <w:sz w:val="22"/>
          <w:szCs w:val="22"/>
        </w:rPr>
        <w:t xml:space="preserve">. Tento soupis musí být oceněný podle jednotkových cen vyplývajících z oceněného </w:t>
      </w:r>
      <w:r w:rsidR="00856543" w:rsidRPr="009C7861">
        <w:rPr>
          <w:rFonts w:ascii="Segoe UI" w:hAnsi="Segoe UI" w:cs="Segoe UI"/>
          <w:sz w:val="22"/>
          <w:szCs w:val="22"/>
        </w:rPr>
        <w:t>soupisu prací</w:t>
      </w:r>
      <w:r w:rsidR="00110062" w:rsidRPr="009C7861">
        <w:rPr>
          <w:rFonts w:ascii="Segoe UI" w:hAnsi="Segoe UI" w:cs="Segoe UI"/>
          <w:sz w:val="22"/>
          <w:szCs w:val="22"/>
        </w:rPr>
        <w:t>, který je přílohou č. 1 této smlouvy (dále jen „</w:t>
      </w:r>
      <w:r w:rsidR="00E479A1" w:rsidRPr="009C7861">
        <w:rPr>
          <w:rFonts w:ascii="Segoe UI" w:hAnsi="Segoe UI" w:cs="Segoe UI"/>
          <w:b/>
          <w:i/>
          <w:sz w:val="22"/>
          <w:szCs w:val="22"/>
        </w:rPr>
        <w:t>S</w:t>
      </w:r>
      <w:r w:rsidR="00110062" w:rsidRPr="009C7861">
        <w:rPr>
          <w:rFonts w:ascii="Segoe UI" w:hAnsi="Segoe UI" w:cs="Segoe UI"/>
          <w:b/>
          <w:i/>
          <w:sz w:val="22"/>
          <w:szCs w:val="22"/>
        </w:rPr>
        <w:t>oupis</w:t>
      </w:r>
      <w:r w:rsidR="00110062" w:rsidRPr="009C7861">
        <w:rPr>
          <w:rFonts w:ascii="Segoe UI" w:hAnsi="Segoe UI" w:cs="Segoe UI"/>
          <w:sz w:val="22"/>
          <w:szCs w:val="22"/>
        </w:rPr>
        <w:t>“).</w:t>
      </w:r>
    </w:p>
    <w:p w:rsidR="00BB323B"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C7861">
        <w:rPr>
          <w:rFonts w:ascii="Segoe UI" w:hAnsi="Segoe UI" w:cs="Segoe UI"/>
          <w:sz w:val="22"/>
          <w:szCs w:val="22"/>
        </w:rPr>
        <w:t>Zhotovitel předkládá Průběžnou fakturu</w:t>
      </w:r>
      <w:r w:rsidR="00EB6030" w:rsidRPr="009C7861">
        <w:rPr>
          <w:rFonts w:ascii="Segoe UI" w:hAnsi="Segoe UI" w:cs="Segoe UI"/>
          <w:sz w:val="22"/>
          <w:szCs w:val="22"/>
        </w:rPr>
        <w:t xml:space="preserve"> (jakož i Finální faktur</w:t>
      </w:r>
      <w:r w:rsidR="006478E8" w:rsidRPr="009C7861">
        <w:rPr>
          <w:rFonts w:ascii="Segoe UI" w:hAnsi="Segoe UI" w:cs="Segoe UI"/>
          <w:sz w:val="22"/>
          <w:szCs w:val="22"/>
        </w:rPr>
        <w:t>u</w:t>
      </w:r>
      <w:r w:rsidR="0000584F" w:rsidRPr="009C7861">
        <w:rPr>
          <w:rFonts w:ascii="Segoe UI" w:hAnsi="Segoe UI" w:cs="Segoe UI"/>
          <w:sz w:val="22"/>
          <w:szCs w:val="22"/>
        </w:rPr>
        <w:t xml:space="preserve"> dle </w:t>
      </w:r>
      <w:r w:rsidR="0000584F" w:rsidRPr="00056971">
        <w:rPr>
          <w:rFonts w:ascii="Segoe UI" w:hAnsi="Segoe UI" w:cs="Segoe UI"/>
          <w:sz w:val="22"/>
          <w:szCs w:val="22"/>
        </w:rPr>
        <w:t>odst.</w:t>
      </w:r>
      <w:r w:rsidR="009C7861" w:rsidRPr="009C7861">
        <w:rPr>
          <w:rFonts w:ascii="Segoe UI" w:hAnsi="Segoe UI" w:cs="Segoe UI"/>
          <w:sz w:val="22"/>
          <w:szCs w:val="22"/>
        </w:rPr>
        <w:t xml:space="preserve"> VII.9</w:t>
      </w:r>
      <w:r w:rsidR="0000584F" w:rsidRPr="009C7861">
        <w:rPr>
          <w:rFonts w:ascii="Segoe UI" w:hAnsi="Segoe UI" w:cs="Segoe UI"/>
          <w:sz w:val="22"/>
          <w:szCs w:val="22"/>
        </w:rPr>
        <w:t xml:space="preserve"> této smlouvy)</w:t>
      </w:r>
      <w:r w:rsidRPr="009C7861">
        <w:rPr>
          <w:rFonts w:ascii="Segoe UI" w:hAnsi="Segoe UI" w:cs="Segoe UI"/>
          <w:sz w:val="22"/>
          <w:szCs w:val="22"/>
        </w:rPr>
        <w:t xml:space="preserve">, vč. Soupisu k odsouhlasení </w:t>
      </w:r>
      <w:r w:rsidR="001E3F41">
        <w:rPr>
          <w:rFonts w:ascii="Segoe UI" w:hAnsi="Segoe UI" w:cs="Segoe UI"/>
          <w:sz w:val="22"/>
          <w:szCs w:val="22"/>
        </w:rPr>
        <w:t>Objednateli</w:t>
      </w:r>
      <w:r w:rsidR="000F0A92" w:rsidRPr="009C7861">
        <w:rPr>
          <w:rFonts w:ascii="Segoe UI" w:hAnsi="Segoe UI" w:cs="Segoe UI"/>
          <w:sz w:val="22"/>
          <w:szCs w:val="22"/>
        </w:rPr>
        <w:t xml:space="preserve"> ve třech </w:t>
      </w:r>
      <w:r w:rsidR="00D6774E" w:rsidRPr="009C7861">
        <w:rPr>
          <w:rFonts w:ascii="Segoe UI" w:hAnsi="Segoe UI" w:cs="Segoe UI"/>
          <w:sz w:val="22"/>
          <w:szCs w:val="22"/>
        </w:rPr>
        <w:t xml:space="preserve">písemných </w:t>
      </w:r>
      <w:r w:rsidR="000F0A92" w:rsidRPr="009C7861">
        <w:rPr>
          <w:rFonts w:ascii="Segoe UI" w:hAnsi="Segoe UI" w:cs="Segoe UI"/>
          <w:sz w:val="22"/>
          <w:szCs w:val="22"/>
        </w:rPr>
        <w:t>vyhotoveních</w:t>
      </w:r>
      <w:r w:rsidR="00D6774E" w:rsidRPr="00554D19">
        <w:rPr>
          <w:rFonts w:ascii="Segoe UI" w:hAnsi="Segoe UI" w:cs="Segoe UI"/>
          <w:sz w:val="22"/>
          <w:szCs w:val="22"/>
        </w:rPr>
        <w:t xml:space="preserve"> a elektronicky</w:t>
      </w:r>
      <w:r w:rsidRPr="00554D19">
        <w:rPr>
          <w:rFonts w:ascii="Segoe UI" w:hAnsi="Segoe UI" w:cs="Segoe UI"/>
          <w:sz w:val="22"/>
          <w:szCs w:val="22"/>
        </w:rPr>
        <w:t>, a to vždy nejpozději do </w:t>
      </w:r>
      <w:r w:rsidR="000F0A92" w:rsidRPr="00554D19">
        <w:rPr>
          <w:rFonts w:ascii="Segoe UI" w:hAnsi="Segoe UI" w:cs="Segoe UI"/>
          <w:sz w:val="22"/>
          <w:szCs w:val="22"/>
        </w:rPr>
        <w:t xml:space="preserve">5 dnů po uskutečnění prací (zdanitelného </w:t>
      </w:r>
      <w:proofErr w:type="gramStart"/>
      <w:r w:rsidR="000F0A92" w:rsidRPr="00554D19">
        <w:rPr>
          <w:rFonts w:ascii="Segoe UI" w:hAnsi="Segoe UI" w:cs="Segoe UI"/>
          <w:sz w:val="22"/>
          <w:szCs w:val="22"/>
        </w:rPr>
        <w:t>plnění</w:t>
      </w:r>
      <w:r w:rsidR="00313422">
        <w:rPr>
          <w:rFonts w:ascii="Segoe UI" w:hAnsi="Segoe UI" w:cs="Segoe UI"/>
          <w:sz w:val="22"/>
          <w:szCs w:val="22"/>
        </w:rPr>
        <w:t xml:space="preserve"> - uplynutí</w:t>
      </w:r>
      <w:proofErr w:type="gramEnd"/>
      <w:r w:rsidR="00313422">
        <w:rPr>
          <w:rFonts w:ascii="Segoe UI" w:hAnsi="Segoe UI" w:cs="Segoe UI"/>
          <w:sz w:val="22"/>
          <w:szCs w:val="22"/>
        </w:rPr>
        <w:t xml:space="preserve"> fakturačního období</w:t>
      </w:r>
      <w:r w:rsidR="000F0A92" w:rsidRPr="00554D19">
        <w:rPr>
          <w:rFonts w:ascii="Segoe UI" w:hAnsi="Segoe UI" w:cs="Segoe UI"/>
          <w:sz w:val="22"/>
          <w:szCs w:val="22"/>
        </w:rPr>
        <w:t xml:space="preserve">). Za den uskutečnění dílčího zdanitelného plnění strany sjednávají </w:t>
      </w:r>
      <w:r w:rsidR="00BB6563">
        <w:rPr>
          <w:rFonts w:ascii="Segoe UI" w:hAnsi="Segoe UI" w:cs="Segoe UI"/>
          <w:sz w:val="22"/>
          <w:szCs w:val="22"/>
        </w:rPr>
        <w:t xml:space="preserve">den následující po </w:t>
      </w:r>
      <w:r w:rsidR="000F0A92" w:rsidRPr="00554D19">
        <w:rPr>
          <w:rFonts w:ascii="Segoe UI" w:hAnsi="Segoe UI" w:cs="Segoe UI"/>
          <w:sz w:val="22"/>
          <w:szCs w:val="22"/>
        </w:rPr>
        <w:t>poslední</w:t>
      </w:r>
      <w:r w:rsidR="00BB6563">
        <w:rPr>
          <w:rFonts w:ascii="Segoe UI" w:hAnsi="Segoe UI" w:cs="Segoe UI"/>
          <w:sz w:val="22"/>
          <w:szCs w:val="22"/>
        </w:rPr>
        <w:t>m</w:t>
      </w:r>
      <w:r w:rsidR="000F0A92" w:rsidRPr="00554D19">
        <w:rPr>
          <w:rFonts w:ascii="Segoe UI" w:hAnsi="Segoe UI" w:cs="Segoe UI"/>
          <w:sz w:val="22"/>
          <w:szCs w:val="22"/>
        </w:rPr>
        <w:t xml:space="preserve"> dn</w:t>
      </w:r>
      <w:r w:rsidR="00BB6563">
        <w:rPr>
          <w:rFonts w:ascii="Segoe UI" w:hAnsi="Segoe UI" w:cs="Segoe UI"/>
          <w:sz w:val="22"/>
          <w:szCs w:val="22"/>
        </w:rPr>
        <w:t>i</w:t>
      </w:r>
      <w:r w:rsidR="000F0A92" w:rsidRPr="00554D19">
        <w:rPr>
          <w:rFonts w:ascii="Segoe UI" w:hAnsi="Segoe UI" w:cs="Segoe UI"/>
          <w:sz w:val="22"/>
          <w:szCs w:val="22"/>
        </w:rPr>
        <w:t xml:space="preserve"> fakturačního období, za které je faktura vystavena</w:t>
      </w:r>
      <w:r w:rsidR="00981CE7">
        <w:rPr>
          <w:rFonts w:ascii="Segoe UI" w:hAnsi="Segoe UI" w:cs="Segoe UI"/>
          <w:sz w:val="22"/>
          <w:szCs w:val="22"/>
        </w:rPr>
        <w:t xml:space="preserve">, tj. </w:t>
      </w:r>
      <w:r w:rsidR="00BB6563">
        <w:rPr>
          <w:rFonts w:ascii="Segoe UI" w:hAnsi="Segoe UI" w:cs="Segoe UI"/>
          <w:sz w:val="22"/>
          <w:szCs w:val="22"/>
        </w:rPr>
        <w:t xml:space="preserve">první </w:t>
      </w:r>
      <w:r w:rsidR="00981CE7">
        <w:rPr>
          <w:rFonts w:ascii="Segoe UI" w:hAnsi="Segoe UI" w:cs="Segoe UI"/>
          <w:sz w:val="22"/>
          <w:szCs w:val="22"/>
        </w:rPr>
        <w:t xml:space="preserve">den </w:t>
      </w:r>
      <w:r w:rsidR="00BB6563">
        <w:rPr>
          <w:rFonts w:ascii="Segoe UI" w:hAnsi="Segoe UI" w:cs="Segoe UI"/>
          <w:sz w:val="22"/>
          <w:szCs w:val="22"/>
        </w:rPr>
        <w:t>následujícího</w:t>
      </w:r>
      <w:r w:rsidR="00981CE7">
        <w:rPr>
          <w:rFonts w:ascii="Segoe UI" w:hAnsi="Segoe UI" w:cs="Segoe UI"/>
          <w:sz w:val="22"/>
          <w:szCs w:val="22"/>
        </w:rPr>
        <w:t xml:space="preserve"> kalendářního měsíce</w:t>
      </w:r>
      <w:r w:rsidR="000F0A92" w:rsidRPr="00554D19">
        <w:rPr>
          <w:rFonts w:ascii="Segoe UI" w:hAnsi="Segoe UI" w:cs="Segoe UI"/>
          <w:sz w:val="22"/>
          <w:szCs w:val="22"/>
        </w:rPr>
        <w:t>.</w:t>
      </w:r>
      <w:r w:rsidR="00BB323B" w:rsidRPr="00554D19">
        <w:rPr>
          <w:rFonts w:ascii="Segoe UI" w:hAnsi="Segoe UI" w:cs="Segoe UI"/>
          <w:sz w:val="22"/>
          <w:szCs w:val="22"/>
        </w:rPr>
        <w:t xml:space="preserve"> Podkladem k vystavení </w:t>
      </w:r>
      <w:r w:rsidR="00D447B9" w:rsidRPr="00554D19">
        <w:rPr>
          <w:rFonts w:ascii="Segoe UI" w:hAnsi="Segoe UI" w:cs="Segoe UI"/>
          <w:sz w:val="22"/>
          <w:szCs w:val="22"/>
        </w:rPr>
        <w:t>Průběžné</w:t>
      </w:r>
      <w:r w:rsidR="00BB323B" w:rsidRPr="00554D19">
        <w:rPr>
          <w:rFonts w:ascii="Segoe UI" w:hAnsi="Segoe UI" w:cs="Segoe UI"/>
          <w:sz w:val="22"/>
          <w:szCs w:val="22"/>
        </w:rPr>
        <w:t xml:space="preserve"> faktury je soupis skutečně provedených prací a dodávek v uplynulém fakturačním období vystavovaný </w:t>
      </w:r>
      <w:r w:rsidR="00D447B9" w:rsidRPr="00554D19">
        <w:rPr>
          <w:rFonts w:ascii="Segoe UI" w:hAnsi="Segoe UI" w:cs="Segoe UI"/>
          <w:sz w:val="22"/>
          <w:szCs w:val="22"/>
        </w:rPr>
        <w:t>Z</w:t>
      </w:r>
      <w:r w:rsidR="00BB323B" w:rsidRPr="00554D19">
        <w:rPr>
          <w:rFonts w:ascii="Segoe UI" w:hAnsi="Segoe UI" w:cs="Segoe UI"/>
          <w:sz w:val="22"/>
          <w:szCs w:val="22"/>
        </w:rPr>
        <w:t xml:space="preserve">hotovitelem a potvrzený </w:t>
      </w:r>
      <w:r w:rsidR="001E3F41">
        <w:rPr>
          <w:rFonts w:ascii="Segoe UI" w:hAnsi="Segoe UI" w:cs="Segoe UI"/>
          <w:sz w:val="22"/>
          <w:szCs w:val="22"/>
        </w:rPr>
        <w:t>Objednatelem</w:t>
      </w:r>
      <w:r w:rsidR="00BB323B" w:rsidRPr="00554D19">
        <w:rPr>
          <w:rFonts w:ascii="Segoe UI" w:hAnsi="Segoe UI" w:cs="Segoe UI"/>
          <w:sz w:val="22"/>
          <w:szCs w:val="22"/>
        </w:rPr>
        <w:t>. Plnění poskytnutá podle toho</w:t>
      </w:r>
      <w:r w:rsidR="003C2B01" w:rsidRPr="00554D19">
        <w:rPr>
          <w:rFonts w:ascii="Segoe UI" w:hAnsi="Segoe UI" w:cs="Segoe UI"/>
          <w:sz w:val="22"/>
          <w:szCs w:val="22"/>
        </w:rPr>
        <w:t>to odstavce budou započtena na Finální</w:t>
      </w:r>
      <w:r w:rsidR="00BB323B" w:rsidRPr="00554D19">
        <w:rPr>
          <w:rFonts w:ascii="Segoe UI" w:hAnsi="Segoe UI" w:cs="Segoe UI"/>
          <w:sz w:val="22"/>
          <w:szCs w:val="22"/>
        </w:rPr>
        <w:t xml:space="preserve"> fakturu. </w:t>
      </w:r>
    </w:p>
    <w:p w:rsidR="0051039D" w:rsidRPr="00554D19" w:rsidRDefault="0051039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Práce provedené na základě dodatku ke smlouvě o dílo budou fakturovány samostatně dle příslušného dodatku.</w:t>
      </w:r>
    </w:p>
    <w:p w:rsidR="00BB323B" w:rsidRPr="00554D19" w:rsidRDefault="00BB323B"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29" w:name="_Hlk504554803"/>
      <w:r w:rsidRPr="00554D19">
        <w:rPr>
          <w:rFonts w:ascii="Segoe UI" w:hAnsi="Segoe UI" w:cs="Segoe UI"/>
          <w:sz w:val="22"/>
          <w:szCs w:val="22"/>
        </w:rPr>
        <w:t>Zhotovitel je povinen samostatně fakturovat stavební náklady, provozní náklady a technologie</w:t>
      </w:r>
      <w:r w:rsidR="00342ABA">
        <w:rPr>
          <w:rFonts w:ascii="Segoe UI" w:hAnsi="Segoe UI" w:cs="Segoe UI"/>
          <w:sz w:val="22"/>
          <w:szCs w:val="22"/>
        </w:rPr>
        <w:t xml:space="preserve">, </w:t>
      </w:r>
      <w:r w:rsidR="00342ABA" w:rsidRPr="008E277C">
        <w:rPr>
          <w:rFonts w:ascii="Segoe UI" w:hAnsi="Segoe UI" w:cs="Segoe UI"/>
          <w:sz w:val="22"/>
          <w:szCs w:val="22"/>
        </w:rPr>
        <w:t>přičemž je dále povinen samostatně fakturovat náklady na</w:t>
      </w:r>
      <w:r w:rsidR="007B1B24" w:rsidRPr="008E277C">
        <w:rPr>
          <w:rFonts w:ascii="Segoe UI" w:hAnsi="Segoe UI" w:cs="Segoe UI"/>
          <w:sz w:val="22"/>
          <w:szCs w:val="22"/>
        </w:rPr>
        <w:t xml:space="preserve"> zhotovení</w:t>
      </w:r>
      <w:r w:rsidR="00342ABA" w:rsidRPr="008E277C">
        <w:rPr>
          <w:rFonts w:ascii="Segoe UI" w:hAnsi="Segoe UI" w:cs="Segoe UI"/>
          <w:sz w:val="22"/>
          <w:szCs w:val="22"/>
        </w:rPr>
        <w:t xml:space="preserve"> </w:t>
      </w:r>
      <w:r w:rsidR="00A53885" w:rsidRPr="008E277C">
        <w:rPr>
          <w:rFonts w:ascii="Segoe UI" w:hAnsi="Segoe UI" w:cs="Segoe UI"/>
          <w:sz w:val="22"/>
        </w:rPr>
        <w:t>Univerzitní</w:t>
      </w:r>
      <w:r w:rsidR="007B1B24" w:rsidRPr="008E277C">
        <w:rPr>
          <w:rFonts w:ascii="Segoe UI" w:hAnsi="Segoe UI" w:cs="Segoe UI"/>
          <w:sz w:val="22"/>
        </w:rPr>
        <w:t>ho</w:t>
      </w:r>
      <w:r w:rsidR="00A53885" w:rsidRPr="008E277C">
        <w:rPr>
          <w:rFonts w:ascii="Segoe UI" w:hAnsi="Segoe UI" w:cs="Segoe UI"/>
          <w:sz w:val="22"/>
        </w:rPr>
        <w:t xml:space="preserve"> zázemí sportu a behaviorálního zdraví (pouze část podzemní </w:t>
      </w:r>
      <w:r w:rsidR="00FA02F6" w:rsidRPr="008E277C">
        <w:rPr>
          <w:rFonts w:ascii="Segoe UI" w:hAnsi="Segoe UI" w:cs="Segoe UI"/>
          <w:sz w:val="22"/>
        </w:rPr>
        <w:t>garáže</w:t>
      </w:r>
      <w:r w:rsidR="00A53885" w:rsidRPr="008E277C">
        <w:rPr>
          <w:rFonts w:ascii="Segoe UI" w:hAnsi="Segoe UI" w:cs="Segoe UI"/>
          <w:sz w:val="22"/>
        </w:rPr>
        <w:t>)</w:t>
      </w:r>
      <w:r w:rsidR="007018BB" w:rsidRPr="008E277C">
        <w:rPr>
          <w:rFonts w:ascii="Segoe UI" w:hAnsi="Segoe UI" w:cs="Segoe UI"/>
          <w:sz w:val="22"/>
        </w:rPr>
        <w:t xml:space="preserve">, náklady na zhotovení Univerzitního zázemí sportu a </w:t>
      </w:r>
      <w:r w:rsidR="00FE7FEE" w:rsidRPr="008E277C">
        <w:rPr>
          <w:rFonts w:ascii="Segoe UI" w:hAnsi="Segoe UI" w:cs="Segoe UI"/>
          <w:sz w:val="22"/>
        </w:rPr>
        <w:t xml:space="preserve">behaviorálního zdraví </w:t>
      </w:r>
      <w:r w:rsidR="00FE7FEE">
        <w:rPr>
          <w:rFonts w:ascii="Segoe UI" w:hAnsi="Segoe UI" w:cs="Segoe UI"/>
          <w:sz w:val="22"/>
        </w:rPr>
        <w:t>(</w:t>
      </w:r>
      <w:r w:rsidR="00FE7FEE" w:rsidRPr="006B2CE5">
        <w:rPr>
          <w:rFonts w:ascii="Segoe UI" w:hAnsi="Segoe UI" w:cs="Segoe UI"/>
          <w:sz w:val="22"/>
        </w:rPr>
        <w:t xml:space="preserve">bez části </w:t>
      </w:r>
      <w:r w:rsidR="00FE7FEE" w:rsidRPr="006B2CE5">
        <w:rPr>
          <w:rFonts w:ascii="Segoe UI" w:hAnsi="Segoe UI" w:cs="Segoe UI"/>
          <w:sz w:val="22"/>
        </w:rPr>
        <w:lastRenderedPageBreak/>
        <w:t xml:space="preserve">podzemní </w:t>
      </w:r>
      <w:r w:rsidR="00FE7FEE">
        <w:rPr>
          <w:rFonts w:ascii="Segoe UI" w:hAnsi="Segoe UI" w:cs="Segoe UI"/>
          <w:sz w:val="22"/>
        </w:rPr>
        <w:t>garáže</w:t>
      </w:r>
      <w:r w:rsidR="00FE7FEE" w:rsidRPr="008A6B48">
        <w:rPr>
          <w:rFonts w:ascii="Segoe UI" w:hAnsi="Segoe UI" w:cs="Segoe UI"/>
          <w:sz w:val="22"/>
        </w:rPr>
        <w:t>)</w:t>
      </w:r>
      <w:r w:rsidR="00342ABA" w:rsidRPr="008E277C">
        <w:rPr>
          <w:rFonts w:ascii="Segoe UI" w:hAnsi="Segoe UI" w:cs="Segoe UI"/>
          <w:sz w:val="22"/>
          <w:szCs w:val="22"/>
        </w:rPr>
        <w:t xml:space="preserve"> a náklady na </w:t>
      </w:r>
      <w:r w:rsidR="00FE7FEE" w:rsidRPr="008E277C">
        <w:rPr>
          <w:rFonts w:ascii="Segoe UI" w:hAnsi="Segoe UI" w:cs="Segoe UI"/>
          <w:sz w:val="22"/>
          <w:szCs w:val="22"/>
        </w:rPr>
        <w:t>zhotovení Nové budovy fakulty umění</w:t>
      </w:r>
      <w:r w:rsidRPr="00554D19">
        <w:rPr>
          <w:rFonts w:ascii="Segoe UI" w:hAnsi="Segoe UI" w:cs="Segoe UI"/>
          <w:sz w:val="22"/>
          <w:szCs w:val="22"/>
        </w:rPr>
        <w:t xml:space="preserve">. Práce, </w:t>
      </w:r>
      <w:r w:rsidR="00B17E7F" w:rsidRPr="00554D19">
        <w:rPr>
          <w:rFonts w:ascii="Segoe UI" w:hAnsi="Segoe UI" w:cs="Segoe UI"/>
          <w:sz w:val="22"/>
          <w:szCs w:val="22"/>
        </w:rPr>
        <w:t>jejichž</w:t>
      </w:r>
      <w:r w:rsidRPr="00554D19">
        <w:rPr>
          <w:rFonts w:ascii="Segoe UI" w:hAnsi="Segoe UI" w:cs="Segoe UI"/>
          <w:sz w:val="22"/>
          <w:szCs w:val="22"/>
        </w:rPr>
        <w:t xml:space="preserve"> předmětem </w:t>
      </w:r>
      <w:r w:rsidR="00B17E7F" w:rsidRPr="00554D19">
        <w:rPr>
          <w:rFonts w:ascii="Segoe UI" w:hAnsi="Segoe UI" w:cs="Segoe UI"/>
          <w:sz w:val="22"/>
          <w:szCs w:val="22"/>
        </w:rPr>
        <w:t xml:space="preserve">je zhotovení Stavby dle </w:t>
      </w:r>
      <w:r w:rsidRPr="00554D19">
        <w:rPr>
          <w:rFonts w:ascii="Segoe UI" w:hAnsi="Segoe UI" w:cs="Segoe UI"/>
          <w:sz w:val="22"/>
          <w:szCs w:val="22"/>
        </w:rPr>
        <w:t>této smlouvy, jsou zařazeny pod číselný kód 41-43 klasifikace produkce (CZ-CPA) a spadají dle § 92a a § 92e zákona č. 235/2004 Sb., o dani z přidané hodnoty, v platném znění</w:t>
      </w:r>
      <w:r w:rsidRPr="008E277C">
        <w:rPr>
          <w:rFonts w:ascii="Segoe UI" w:hAnsi="Segoe UI" w:cs="Segoe UI"/>
          <w:sz w:val="22"/>
          <w:szCs w:val="22"/>
        </w:rPr>
        <w:t xml:space="preserve">, do režimu přenesení daňové povinnosti. </w:t>
      </w:r>
      <w:r w:rsidR="006C72B0" w:rsidRPr="008E277C">
        <w:rPr>
          <w:rFonts w:ascii="Segoe UI" w:hAnsi="Segoe UI" w:cs="Segoe UI"/>
          <w:sz w:val="22"/>
          <w:szCs w:val="22"/>
        </w:rPr>
        <w:t>V případě režimu přenesené daňové povinnosti je povinen přiznat a zaplatit daň Objednatel. Zhotovitel se tímto zavazuje uvést na faktuře vždy kód klasifikace produkce (CZ-CPA) a v případě režimu přenesené daňové povinnosti text „</w:t>
      </w:r>
      <w:r w:rsidR="006C72B0" w:rsidRPr="008E277C">
        <w:rPr>
          <w:rFonts w:ascii="Segoe UI" w:hAnsi="Segoe UI" w:cs="Segoe UI"/>
          <w:i/>
          <w:sz w:val="22"/>
          <w:szCs w:val="22"/>
        </w:rPr>
        <w:t>daň odvede zákazní</w:t>
      </w:r>
      <w:r w:rsidR="006C72B0" w:rsidRPr="00554D19">
        <w:rPr>
          <w:rFonts w:ascii="Segoe UI" w:hAnsi="Segoe UI" w:cs="Segoe UI"/>
          <w:i/>
          <w:sz w:val="22"/>
          <w:szCs w:val="22"/>
        </w:rPr>
        <w:t>k</w:t>
      </w:r>
      <w:r w:rsidR="006C72B0" w:rsidRPr="00554D19">
        <w:rPr>
          <w:rFonts w:ascii="Segoe UI" w:hAnsi="Segoe UI" w:cs="Segoe UI"/>
          <w:sz w:val="22"/>
          <w:szCs w:val="22"/>
        </w:rPr>
        <w:t>“.</w:t>
      </w:r>
      <w:r w:rsidR="00D060AB" w:rsidRPr="00554D19">
        <w:rPr>
          <w:rFonts w:ascii="Segoe UI" w:hAnsi="Segoe UI" w:cs="Segoe UI"/>
          <w:sz w:val="22"/>
          <w:szCs w:val="22"/>
        </w:rPr>
        <w:t xml:space="preserve"> </w:t>
      </w:r>
      <w:bookmarkEnd w:id="29"/>
    </w:p>
    <w:p w:rsidR="00BB323B"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Průběžná </w:t>
      </w:r>
      <w:r w:rsidR="00F059D1" w:rsidRPr="00554D19">
        <w:rPr>
          <w:rFonts w:ascii="Segoe UI" w:hAnsi="Segoe UI" w:cs="Segoe UI"/>
          <w:sz w:val="22"/>
          <w:szCs w:val="22"/>
        </w:rPr>
        <w:t xml:space="preserve">i </w:t>
      </w:r>
      <w:r w:rsidR="006478E8" w:rsidRPr="00554D19">
        <w:rPr>
          <w:rFonts w:ascii="Segoe UI" w:hAnsi="Segoe UI" w:cs="Segoe UI"/>
          <w:sz w:val="22"/>
          <w:szCs w:val="22"/>
        </w:rPr>
        <w:t xml:space="preserve">Finální </w:t>
      </w:r>
      <w:r w:rsidRPr="00554D19">
        <w:rPr>
          <w:rFonts w:ascii="Segoe UI" w:hAnsi="Segoe UI" w:cs="Segoe UI"/>
          <w:sz w:val="22"/>
          <w:szCs w:val="22"/>
        </w:rPr>
        <w:t>faktura musí obsahovat náležitosti daňového dokladu dle zákona č. 235/2004 Sb., o dani z přidané hodnoty, ve znění pozdějších předpisů</w:t>
      </w:r>
      <w:r w:rsidR="0055083C" w:rsidRPr="00554D19">
        <w:rPr>
          <w:rFonts w:ascii="Segoe UI" w:hAnsi="Segoe UI" w:cs="Segoe UI"/>
          <w:sz w:val="22"/>
          <w:szCs w:val="22"/>
        </w:rPr>
        <w:t xml:space="preserve">, náležitosti dle </w:t>
      </w:r>
      <w:proofErr w:type="spellStart"/>
      <w:r w:rsidR="0055083C" w:rsidRPr="00554D19">
        <w:rPr>
          <w:rFonts w:ascii="Segoe UI" w:hAnsi="Segoe UI" w:cs="Segoe UI"/>
          <w:sz w:val="22"/>
          <w:szCs w:val="22"/>
        </w:rPr>
        <w:t>ust</w:t>
      </w:r>
      <w:proofErr w:type="spellEnd"/>
      <w:r w:rsidR="0055083C" w:rsidRPr="00554D19">
        <w:rPr>
          <w:rFonts w:ascii="Segoe UI" w:hAnsi="Segoe UI" w:cs="Segoe UI"/>
          <w:sz w:val="22"/>
          <w:szCs w:val="22"/>
        </w:rPr>
        <w:t xml:space="preserve">. § 435 Občanského zákoníku </w:t>
      </w:r>
      <w:r w:rsidRPr="00554D19">
        <w:rPr>
          <w:rFonts w:ascii="Segoe UI" w:hAnsi="Segoe UI" w:cs="Segoe UI"/>
          <w:sz w:val="22"/>
          <w:szCs w:val="22"/>
        </w:rPr>
        <w:t xml:space="preserve">a dále též tyto údaje: </w:t>
      </w:r>
    </w:p>
    <w:p w:rsidR="00BB323B"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označení banky a č. účtu dle smlouvy o dílo,</w:t>
      </w:r>
    </w:p>
    <w:p w:rsidR="00182E17"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označení díla</w:t>
      </w:r>
      <w:r w:rsidR="003C2B01" w:rsidRPr="00554D19">
        <w:rPr>
          <w:rFonts w:ascii="Segoe UI" w:hAnsi="Segoe UI" w:cs="Segoe UI"/>
          <w:sz w:val="22"/>
          <w:szCs w:val="22"/>
        </w:rPr>
        <w:t>,</w:t>
      </w:r>
      <w:r w:rsidR="0043089D" w:rsidRPr="00554D19">
        <w:rPr>
          <w:rFonts w:ascii="Segoe UI" w:hAnsi="Segoe UI" w:cs="Segoe UI"/>
          <w:sz w:val="22"/>
          <w:szCs w:val="22"/>
        </w:rPr>
        <w:t xml:space="preserve"> </w:t>
      </w:r>
    </w:p>
    <w:p w:rsidR="00DC3305" w:rsidRPr="00554D19" w:rsidRDefault="00CD4610" w:rsidP="004C2F9E">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Pr>
          <w:rFonts w:ascii="Segoe UI" w:hAnsi="Segoe UI" w:cs="Segoe UI"/>
          <w:sz w:val="22"/>
          <w:szCs w:val="22"/>
        </w:rPr>
        <w:t>název a číslo projektu</w:t>
      </w:r>
      <w:r w:rsidR="00DC3305" w:rsidRPr="00554D19">
        <w:rPr>
          <w:rFonts w:ascii="Segoe UI" w:hAnsi="Segoe UI" w:cs="Segoe UI"/>
          <w:sz w:val="22"/>
          <w:szCs w:val="22"/>
        </w:rPr>
        <w:t>:</w:t>
      </w:r>
      <w:r w:rsidR="00A53885">
        <w:rPr>
          <w:rFonts w:ascii="Segoe UI" w:hAnsi="Segoe UI" w:cs="Segoe UI"/>
          <w:sz w:val="22"/>
          <w:szCs w:val="22"/>
        </w:rPr>
        <w:t xml:space="preserve"> </w:t>
      </w:r>
      <w:r w:rsidR="000F691B">
        <w:rPr>
          <w:rFonts w:ascii="Segoe UI" w:hAnsi="Segoe UI" w:cs="Segoe UI"/>
          <w:sz w:val="22"/>
          <w:szCs w:val="22"/>
        </w:rPr>
        <w:t>„</w:t>
      </w:r>
      <w:r w:rsidR="000F691B">
        <w:rPr>
          <w:rFonts w:ascii="Segoe UI" w:hAnsi="Segoe UI" w:cs="Segoe UI"/>
          <w:bCs/>
          <w:sz w:val="22"/>
          <w:szCs w:val="22"/>
        </w:rPr>
        <w:t>Sport, zdraví a technologie“</w:t>
      </w:r>
      <w:r w:rsidR="000F691B" w:rsidRPr="00CD1425">
        <w:rPr>
          <w:rFonts w:ascii="Segoe UI" w:hAnsi="Segoe UI" w:cs="Segoe UI"/>
          <w:bCs/>
          <w:sz w:val="22"/>
          <w:szCs w:val="22"/>
        </w:rPr>
        <w:t xml:space="preserve"> </w:t>
      </w:r>
      <w:r w:rsidR="000F691B" w:rsidRPr="001E612A">
        <w:rPr>
          <w:rFonts w:ascii="Segoe UI" w:hAnsi="Segoe UI" w:cs="Segoe UI"/>
          <w:bCs/>
          <w:sz w:val="22"/>
          <w:szCs w:val="22"/>
        </w:rPr>
        <w:t>CZ.02.2.67/0.0/0.0/18_059/001018</w:t>
      </w:r>
      <w:r w:rsidR="000F691B">
        <w:rPr>
          <w:rFonts w:ascii="Segoe UI" w:hAnsi="Segoe UI" w:cs="Segoe UI"/>
          <w:bCs/>
          <w:sz w:val="22"/>
          <w:szCs w:val="22"/>
        </w:rPr>
        <w:t xml:space="preserve">3 (faktury za zhotovení objektu </w:t>
      </w:r>
      <w:r w:rsidR="000F691B">
        <w:rPr>
          <w:rFonts w:ascii="Segoe UI" w:hAnsi="Segoe UI" w:cs="Segoe UI"/>
          <w:sz w:val="22"/>
          <w:szCs w:val="22"/>
        </w:rPr>
        <w:t xml:space="preserve">Univerzitní zázemí sportu a behaviorálního zdraví – bez části podzemní </w:t>
      </w:r>
      <w:r w:rsidR="00FA02F6">
        <w:rPr>
          <w:rFonts w:ascii="Segoe UI" w:hAnsi="Segoe UI" w:cs="Segoe UI"/>
          <w:sz w:val="22"/>
          <w:szCs w:val="22"/>
        </w:rPr>
        <w:t>garáže</w:t>
      </w:r>
      <w:r w:rsidR="000F691B">
        <w:rPr>
          <w:rFonts w:ascii="Segoe UI" w:hAnsi="Segoe UI" w:cs="Segoe UI"/>
          <w:sz w:val="22"/>
          <w:szCs w:val="22"/>
        </w:rPr>
        <w:t>), resp. „</w:t>
      </w:r>
      <w:r w:rsidR="000F691B">
        <w:rPr>
          <w:rFonts w:ascii="Segoe UI" w:hAnsi="Segoe UI" w:cs="Segoe UI"/>
          <w:bCs/>
          <w:sz w:val="22"/>
          <w:szCs w:val="22"/>
        </w:rPr>
        <w:t xml:space="preserve">Klastr umění a designu“ </w:t>
      </w:r>
      <w:r w:rsidR="000F691B" w:rsidRPr="001E612A">
        <w:rPr>
          <w:rFonts w:ascii="Segoe UI" w:hAnsi="Segoe UI" w:cs="Segoe UI"/>
          <w:bCs/>
          <w:sz w:val="22"/>
          <w:szCs w:val="22"/>
        </w:rPr>
        <w:t>CZ.02.2.67/0.0/0.0/18_059/0010184</w:t>
      </w:r>
      <w:r w:rsidR="000F691B">
        <w:rPr>
          <w:rFonts w:ascii="Segoe UI" w:hAnsi="Segoe UI" w:cs="Segoe UI"/>
          <w:bCs/>
          <w:sz w:val="22"/>
          <w:szCs w:val="22"/>
        </w:rPr>
        <w:t xml:space="preserve"> (faktury za zhotovení objektu Nová budova fakulty umění)</w:t>
      </w:r>
      <w:r w:rsidR="000F691B">
        <w:rPr>
          <w:rFonts w:ascii="Segoe UI" w:hAnsi="Segoe UI" w:cs="Segoe UI"/>
          <w:sz w:val="22"/>
          <w:szCs w:val="22"/>
        </w:rPr>
        <w:t xml:space="preserve"> - </w:t>
      </w:r>
      <w:r w:rsidR="00313422">
        <w:rPr>
          <w:rFonts w:ascii="Segoe UI" w:hAnsi="Segoe UI" w:cs="Segoe UI"/>
          <w:sz w:val="22"/>
          <w:szCs w:val="22"/>
        </w:rPr>
        <w:t>n</w:t>
      </w:r>
      <w:r w:rsidR="009B0B8C">
        <w:rPr>
          <w:rFonts w:ascii="Segoe UI" w:hAnsi="Segoe UI" w:cs="Segoe UI"/>
          <w:sz w:val="22"/>
          <w:szCs w:val="22"/>
        </w:rPr>
        <w:t xml:space="preserve">eplatí pro faktury </w:t>
      </w:r>
      <w:r w:rsidR="00D53507">
        <w:rPr>
          <w:rFonts w:ascii="Segoe UI" w:hAnsi="Segoe UI" w:cs="Segoe UI"/>
          <w:sz w:val="22"/>
          <w:szCs w:val="22"/>
        </w:rPr>
        <w:t>z</w:t>
      </w:r>
      <w:r w:rsidR="009B0B8C">
        <w:rPr>
          <w:rFonts w:ascii="Segoe UI" w:hAnsi="Segoe UI" w:cs="Segoe UI"/>
          <w:sz w:val="22"/>
          <w:szCs w:val="22"/>
        </w:rPr>
        <w:t>a</w:t>
      </w:r>
      <w:r w:rsidR="00A53885">
        <w:rPr>
          <w:rFonts w:ascii="Segoe UI" w:hAnsi="Segoe UI" w:cs="Segoe UI"/>
          <w:sz w:val="22"/>
          <w:szCs w:val="22"/>
        </w:rPr>
        <w:t xml:space="preserve"> zhotovení</w:t>
      </w:r>
      <w:r w:rsidR="000F691B">
        <w:rPr>
          <w:rFonts w:ascii="Segoe UI" w:hAnsi="Segoe UI" w:cs="Segoe UI"/>
          <w:sz w:val="22"/>
          <w:szCs w:val="22"/>
        </w:rPr>
        <w:t xml:space="preserve"> podzemní garáže, tj.</w:t>
      </w:r>
      <w:r w:rsidR="009B0B8C">
        <w:rPr>
          <w:rFonts w:ascii="Segoe UI" w:hAnsi="Segoe UI" w:cs="Segoe UI"/>
          <w:sz w:val="22"/>
          <w:szCs w:val="22"/>
        </w:rPr>
        <w:t xml:space="preserve"> </w:t>
      </w:r>
      <w:r w:rsidR="00A53885" w:rsidRPr="001E612A">
        <w:rPr>
          <w:rFonts w:ascii="Segoe UI" w:hAnsi="Segoe UI" w:cs="Segoe UI"/>
          <w:sz w:val="22"/>
        </w:rPr>
        <w:t xml:space="preserve">Univerzitního zázemí sportu a behaviorálního zdraví </w:t>
      </w:r>
      <w:r w:rsidR="000F691B">
        <w:rPr>
          <w:rFonts w:ascii="Segoe UI" w:hAnsi="Segoe UI" w:cs="Segoe UI"/>
          <w:sz w:val="22"/>
        </w:rPr>
        <w:t>(</w:t>
      </w:r>
      <w:r w:rsidR="00A53885" w:rsidRPr="001E612A">
        <w:rPr>
          <w:rFonts w:ascii="Segoe UI" w:hAnsi="Segoe UI" w:cs="Segoe UI"/>
          <w:sz w:val="22"/>
        </w:rPr>
        <w:t xml:space="preserve">pouze část podzemní </w:t>
      </w:r>
      <w:r w:rsidR="00FA02F6">
        <w:rPr>
          <w:rFonts w:ascii="Segoe UI" w:hAnsi="Segoe UI" w:cs="Segoe UI"/>
          <w:sz w:val="22"/>
        </w:rPr>
        <w:t>garáže</w:t>
      </w:r>
      <w:r w:rsidR="009B0B8C">
        <w:rPr>
          <w:rFonts w:ascii="Segoe UI" w:hAnsi="Segoe UI" w:cs="Segoe UI"/>
          <w:sz w:val="22"/>
          <w:szCs w:val="22"/>
        </w:rPr>
        <w:t>)</w:t>
      </w:r>
      <w:r w:rsidR="00D34F3A" w:rsidRPr="00554D19">
        <w:rPr>
          <w:rFonts w:ascii="Segoe UI" w:hAnsi="Segoe UI" w:cs="Segoe UI"/>
          <w:sz w:val="22"/>
          <w:szCs w:val="22"/>
        </w:rPr>
        <w:t>,</w:t>
      </w:r>
    </w:p>
    <w:p w:rsidR="00BB323B" w:rsidRPr="00554D19" w:rsidRDefault="00BB323B"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 xml:space="preserve">evidenční číslo smlouvy </w:t>
      </w:r>
      <w:r w:rsidR="00D447B9" w:rsidRPr="00554D19">
        <w:rPr>
          <w:rFonts w:ascii="Segoe UI" w:hAnsi="Segoe UI" w:cs="Segoe UI"/>
          <w:sz w:val="22"/>
          <w:szCs w:val="22"/>
        </w:rPr>
        <w:t>Objednatele a Z</w:t>
      </w:r>
      <w:r w:rsidRPr="00554D19">
        <w:rPr>
          <w:rFonts w:ascii="Segoe UI" w:hAnsi="Segoe UI" w:cs="Segoe UI"/>
          <w:sz w:val="22"/>
          <w:szCs w:val="22"/>
        </w:rPr>
        <w:t>hotovitele,</w:t>
      </w:r>
    </w:p>
    <w:p w:rsidR="00BB323B"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číselný kód klasifikace produkce (</w:t>
      </w:r>
      <w:proofErr w:type="gramStart"/>
      <w:r w:rsidRPr="00554D19">
        <w:rPr>
          <w:rFonts w:ascii="Segoe UI" w:hAnsi="Segoe UI" w:cs="Segoe UI"/>
          <w:sz w:val="22"/>
          <w:szCs w:val="22"/>
        </w:rPr>
        <w:t>CZ- CPA</w:t>
      </w:r>
      <w:proofErr w:type="gramEnd"/>
      <w:r w:rsidRPr="00554D19">
        <w:rPr>
          <w:rFonts w:ascii="Segoe UI" w:hAnsi="Segoe UI" w:cs="Segoe UI"/>
          <w:sz w:val="22"/>
          <w:szCs w:val="22"/>
        </w:rPr>
        <w:t>)</w:t>
      </w:r>
      <w:r w:rsidR="00DF6696" w:rsidRPr="00554D19">
        <w:rPr>
          <w:rFonts w:ascii="Segoe UI" w:hAnsi="Segoe UI" w:cs="Segoe UI"/>
          <w:sz w:val="22"/>
          <w:szCs w:val="22"/>
        </w:rPr>
        <w:t xml:space="preserve"> a </w:t>
      </w:r>
      <w:bookmarkStart w:id="30" w:name="_Hlk504554835"/>
      <w:r w:rsidR="005D43F8" w:rsidRPr="00554D19">
        <w:rPr>
          <w:rFonts w:ascii="Segoe UI" w:hAnsi="Segoe UI" w:cs="Segoe UI"/>
          <w:sz w:val="22"/>
          <w:szCs w:val="22"/>
        </w:rPr>
        <w:t xml:space="preserve">v případě režimu přenesené daňové povinnosti </w:t>
      </w:r>
      <w:bookmarkEnd w:id="30"/>
      <w:r w:rsidR="00DF6696" w:rsidRPr="00554D19">
        <w:rPr>
          <w:rFonts w:ascii="Segoe UI" w:hAnsi="Segoe UI" w:cs="Segoe UI"/>
          <w:sz w:val="22"/>
          <w:szCs w:val="22"/>
        </w:rPr>
        <w:t>text „</w:t>
      </w:r>
      <w:r w:rsidR="00DF6696" w:rsidRPr="00554D19">
        <w:rPr>
          <w:rFonts w:ascii="Segoe UI" w:hAnsi="Segoe UI" w:cs="Segoe UI"/>
          <w:i/>
          <w:sz w:val="22"/>
          <w:szCs w:val="22"/>
        </w:rPr>
        <w:t>daň odvede zákazník</w:t>
      </w:r>
      <w:r w:rsidR="00DF6696" w:rsidRPr="00554D19">
        <w:rPr>
          <w:rFonts w:ascii="Segoe UI" w:hAnsi="Segoe UI" w:cs="Segoe UI"/>
          <w:sz w:val="22"/>
          <w:szCs w:val="22"/>
        </w:rPr>
        <w:t>“,</w:t>
      </w:r>
    </w:p>
    <w:p w:rsidR="00BC3C34" w:rsidRPr="00554D19" w:rsidRDefault="00BC3C34" w:rsidP="002F39B7">
      <w:pPr>
        <w:pStyle w:val="Zkladntext"/>
        <w:widowControl w:val="0"/>
        <w:numPr>
          <w:ilvl w:val="4"/>
          <w:numId w:val="35"/>
        </w:numPr>
        <w:tabs>
          <w:tab w:val="clear" w:pos="360"/>
          <w:tab w:val="num" w:pos="993"/>
        </w:tabs>
        <w:spacing w:after="120" w:line="264" w:lineRule="auto"/>
        <w:ind w:left="992" w:hanging="567"/>
        <w:rPr>
          <w:rFonts w:ascii="Segoe UI" w:hAnsi="Segoe UI" w:cs="Segoe UI"/>
          <w:sz w:val="22"/>
          <w:szCs w:val="22"/>
        </w:rPr>
      </w:pPr>
      <w:proofErr w:type="gramStart"/>
      <w:r w:rsidRPr="00554D19">
        <w:rPr>
          <w:rFonts w:ascii="Segoe UI" w:hAnsi="Segoe UI" w:cs="Segoe UI"/>
          <w:sz w:val="22"/>
          <w:szCs w:val="22"/>
        </w:rPr>
        <w:t>příloha - Soupis</w:t>
      </w:r>
      <w:proofErr w:type="gramEnd"/>
      <w:r w:rsidRPr="00554D19">
        <w:rPr>
          <w:rFonts w:ascii="Segoe UI" w:hAnsi="Segoe UI" w:cs="Segoe UI"/>
          <w:sz w:val="22"/>
          <w:szCs w:val="22"/>
        </w:rPr>
        <w:t xml:space="preserve"> podepsaný </w:t>
      </w:r>
      <w:r w:rsidR="001C3998">
        <w:rPr>
          <w:rFonts w:ascii="Segoe UI" w:hAnsi="Segoe UI" w:cs="Segoe UI"/>
          <w:sz w:val="22"/>
          <w:szCs w:val="22"/>
        </w:rPr>
        <w:t>Objednatelem</w:t>
      </w:r>
      <w:r w:rsidR="00BB6563">
        <w:rPr>
          <w:rFonts w:ascii="Segoe UI" w:hAnsi="Segoe UI" w:cs="Segoe UI"/>
          <w:sz w:val="22"/>
          <w:szCs w:val="22"/>
        </w:rPr>
        <w:t xml:space="preserve"> v</w:t>
      </w:r>
      <w:r w:rsidR="006B7E7E">
        <w:rPr>
          <w:rFonts w:ascii="Segoe UI" w:hAnsi="Segoe UI" w:cs="Segoe UI"/>
          <w:sz w:val="22"/>
          <w:szCs w:val="22"/>
        </w:rPr>
        <w:t xml:space="preserve"> listinné podobě a </w:t>
      </w:r>
      <w:r w:rsidR="00BB6563">
        <w:rPr>
          <w:rFonts w:ascii="Segoe UI" w:hAnsi="Segoe UI" w:cs="Segoe UI"/>
          <w:sz w:val="22"/>
          <w:szCs w:val="22"/>
        </w:rPr>
        <w:t xml:space="preserve">digitální podobě ve formátu </w:t>
      </w:r>
      <w:r w:rsidR="006B7E7E" w:rsidRPr="00554D19">
        <w:rPr>
          <w:rFonts w:ascii="Segoe UI" w:hAnsi="Segoe UI" w:cs="Segoe UI"/>
          <w:snapToGrid w:val="0"/>
          <w:sz w:val="22"/>
          <w:szCs w:val="22"/>
        </w:rPr>
        <w:t>*</w:t>
      </w:r>
      <w:r w:rsidR="006B7E7E">
        <w:rPr>
          <w:rFonts w:ascii="Segoe UI" w:hAnsi="Segoe UI" w:cs="Segoe UI"/>
          <w:sz w:val="22"/>
          <w:szCs w:val="22"/>
        </w:rPr>
        <w:t>.</w:t>
      </w:r>
      <w:proofErr w:type="spellStart"/>
      <w:r w:rsidR="006B7E7E">
        <w:rPr>
          <w:rFonts w:ascii="Segoe UI" w:hAnsi="Segoe UI" w:cs="Segoe UI"/>
          <w:sz w:val="22"/>
          <w:szCs w:val="22"/>
        </w:rPr>
        <w:t>xml</w:t>
      </w:r>
      <w:proofErr w:type="spellEnd"/>
      <w:r w:rsidR="006B7E7E">
        <w:rPr>
          <w:rFonts w:ascii="Segoe UI" w:hAnsi="Segoe UI" w:cs="Segoe UI"/>
          <w:sz w:val="22"/>
          <w:szCs w:val="22"/>
        </w:rPr>
        <w:t xml:space="preserve"> a </w:t>
      </w:r>
      <w:r w:rsidR="006B7E7E" w:rsidRPr="00554D19">
        <w:rPr>
          <w:rFonts w:ascii="Segoe UI" w:hAnsi="Segoe UI" w:cs="Segoe UI"/>
          <w:snapToGrid w:val="0"/>
          <w:sz w:val="22"/>
          <w:szCs w:val="22"/>
        </w:rPr>
        <w:t>*</w:t>
      </w:r>
      <w:r w:rsidR="006B7E7E">
        <w:rPr>
          <w:rFonts w:ascii="Segoe UI" w:hAnsi="Segoe UI" w:cs="Segoe UI"/>
          <w:sz w:val="22"/>
          <w:szCs w:val="22"/>
        </w:rPr>
        <w:t>.</w:t>
      </w:r>
      <w:proofErr w:type="spellStart"/>
      <w:r w:rsidR="006B7E7E">
        <w:rPr>
          <w:rFonts w:ascii="Segoe UI" w:hAnsi="Segoe UI" w:cs="Segoe UI"/>
          <w:sz w:val="22"/>
          <w:szCs w:val="22"/>
        </w:rPr>
        <w:t>xlsx</w:t>
      </w:r>
      <w:proofErr w:type="spellEnd"/>
      <w:r w:rsidR="006B7E7E">
        <w:rPr>
          <w:rFonts w:ascii="Segoe UI" w:hAnsi="Segoe UI" w:cs="Segoe UI"/>
          <w:sz w:val="22"/>
          <w:szCs w:val="22"/>
        </w:rPr>
        <w:t xml:space="preserve">, </w:t>
      </w:r>
      <w:r w:rsidRPr="00554D19">
        <w:rPr>
          <w:rFonts w:ascii="Segoe UI" w:hAnsi="Segoe UI" w:cs="Segoe UI"/>
          <w:sz w:val="22"/>
          <w:szCs w:val="22"/>
        </w:rPr>
        <w:t xml:space="preserve">přičemž Soupis musí obsahovat zejména označení </w:t>
      </w:r>
      <w:r w:rsidR="00182E17" w:rsidRPr="00554D19">
        <w:rPr>
          <w:rFonts w:ascii="Segoe UI" w:hAnsi="Segoe UI" w:cs="Segoe UI"/>
          <w:sz w:val="22"/>
          <w:szCs w:val="22"/>
        </w:rPr>
        <w:t>fakturačního období</w:t>
      </w:r>
      <w:r w:rsidRPr="00554D19">
        <w:rPr>
          <w:rFonts w:ascii="Segoe UI" w:hAnsi="Segoe UI" w:cs="Segoe UI"/>
          <w:sz w:val="22"/>
          <w:szCs w:val="22"/>
        </w:rPr>
        <w:t>, za nějž je soupis vystavován; počet měrných jednotek realizovaných ke zhotovení Stavby dle této smlouvy v</w:t>
      </w:r>
      <w:r w:rsidR="008C2C76" w:rsidRPr="00554D19">
        <w:rPr>
          <w:rFonts w:ascii="Segoe UI" w:hAnsi="Segoe UI" w:cs="Segoe UI"/>
          <w:sz w:val="22"/>
          <w:szCs w:val="22"/>
        </w:rPr>
        <w:t> </w:t>
      </w:r>
      <w:r w:rsidRPr="00554D19">
        <w:rPr>
          <w:rFonts w:ascii="Segoe UI" w:hAnsi="Segoe UI" w:cs="Segoe UI"/>
          <w:sz w:val="22"/>
          <w:szCs w:val="22"/>
        </w:rPr>
        <w:t>příslušném</w:t>
      </w:r>
      <w:r w:rsidR="008C2C76" w:rsidRPr="00554D19">
        <w:rPr>
          <w:rFonts w:ascii="Segoe UI" w:hAnsi="Segoe UI" w:cs="Segoe UI"/>
          <w:sz w:val="22"/>
          <w:szCs w:val="22"/>
        </w:rPr>
        <w:t xml:space="preserve"> fakturačním období</w:t>
      </w:r>
      <w:r w:rsidR="000F691B">
        <w:rPr>
          <w:rFonts w:ascii="Segoe UI" w:hAnsi="Segoe UI" w:cs="Segoe UI"/>
          <w:sz w:val="22"/>
          <w:szCs w:val="22"/>
        </w:rPr>
        <w:t>.</w:t>
      </w:r>
    </w:p>
    <w:p w:rsidR="00BC3C34" w:rsidRPr="00554D19" w:rsidRDefault="001C3998"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Objednatel</w:t>
      </w:r>
      <w:r w:rsidR="00BC3C34" w:rsidRPr="00554D19">
        <w:rPr>
          <w:rFonts w:ascii="Segoe UI" w:hAnsi="Segoe UI" w:cs="Segoe UI"/>
          <w:sz w:val="22"/>
          <w:szCs w:val="22"/>
        </w:rPr>
        <w:t xml:space="preserve"> je povinen se k</w:t>
      </w:r>
      <w:r w:rsidR="00657CB6" w:rsidRPr="00554D19">
        <w:rPr>
          <w:rFonts w:ascii="Segoe UI" w:hAnsi="Segoe UI" w:cs="Segoe UI"/>
          <w:sz w:val="22"/>
          <w:szCs w:val="22"/>
        </w:rPr>
        <w:t xml:space="preserve">e každé </w:t>
      </w:r>
      <w:r w:rsidR="00BC3C34" w:rsidRPr="00554D19">
        <w:rPr>
          <w:rFonts w:ascii="Segoe UI" w:hAnsi="Segoe UI" w:cs="Segoe UI"/>
          <w:sz w:val="22"/>
          <w:szCs w:val="22"/>
        </w:rPr>
        <w:t>faktuře, vč. Soupisu</w:t>
      </w:r>
      <w:r w:rsidR="00AF60A3" w:rsidRPr="00554D19">
        <w:rPr>
          <w:rFonts w:ascii="Segoe UI" w:hAnsi="Segoe UI" w:cs="Segoe UI"/>
          <w:sz w:val="22"/>
          <w:szCs w:val="22"/>
        </w:rPr>
        <w:t>,</w:t>
      </w:r>
      <w:r w:rsidR="00BC3C34" w:rsidRPr="00554D19">
        <w:rPr>
          <w:rFonts w:ascii="Segoe UI" w:hAnsi="Segoe UI" w:cs="Segoe UI"/>
          <w:sz w:val="22"/>
          <w:szCs w:val="22"/>
        </w:rPr>
        <w:t xml:space="preserve"> vyjádřit nejpozději do 5 pracovních dnů ode dne, kdy </w:t>
      </w:r>
      <w:r w:rsidR="00AF60A3" w:rsidRPr="00554D19">
        <w:rPr>
          <w:rFonts w:ascii="Segoe UI" w:hAnsi="Segoe UI" w:cs="Segoe UI"/>
          <w:sz w:val="22"/>
          <w:szCs w:val="22"/>
        </w:rPr>
        <w:t xml:space="preserve">ji </w:t>
      </w:r>
      <w:r w:rsidR="00BC3C34" w:rsidRPr="00554D19">
        <w:rPr>
          <w:rFonts w:ascii="Segoe UI" w:hAnsi="Segoe UI" w:cs="Segoe UI"/>
          <w:sz w:val="22"/>
          <w:szCs w:val="22"/>
        </w:rPr>
        <w:t>obdrží od Zhotovitele. Objednatel</w:t>
      </w:r>
      <w:r>
        <w:rPr>
          <w:rFonts w:ascii="Segoe UI" w:hAnsi="Segoe UI" w:cs="Segoe UI"/>
          <w:sz w:val="22"/>
          <w:szCs w:val="22"/>
        </w:rPr>
        <w:t xml:space="preserve"> může</w:t>
      </w:r>
      <w:r w:rsidR="00BC3C34" w:rsidRPr="00554D19">
        <w:rPr>
          <w:rFonts w:ascii="Segoe UI" w:hAnsi="Segoe UI" w:cs="Segoe UI"/>
          <w:sz w:val="22"/>
          <w:szCs w:val="22"/>
        </w:rPr>
        <w:t xml:space="preserve"> uplatnit případné námitky k množství provedených prací, druhu provedených prací, kvalitě provedených prací a formálním náležitostem </w:t>
      </w:r>
      <w:r w:rsidR="001F0C7C" w:rsidRPr="00554D19">
        <w:rPr>
          <w:rFonts w:ascii="Segoe UI" w:hAnsi="Segoe UI" w:cs="Segoe UI"/>
          <w:sz w:val="22"/>
          <w:szCs w:val="22"/>
        </w:rPr>
        <w:t>S</w:t>
      </w:r>
      <w:r w:rsidR="00BC3C34" w:rsidRPr="00554D19">
        <w:rPr>
          <w:rFonts w:ascii="Segoe UI" w:hAnsi="Segoe UI" w:cs="Segoe UI"/>
          <w:sz w:val="22"/>
          <w:szCs w:val="22"/>
        </w:rPr>
        <w:t xml:space="preserve">oupisu. Po odsouhlasení faktury, vč. Soupisu </w:t>
      </w:r>
      <w:r>
        <w:rPr>
          <w:rFonts w:ascii="Segoe UI" w:hAnsi="Segoe UI" w:cs="Segoe UI"/>
          <w:sz w:val="22"/>
          <w:szCs w:val="22"/>
        </w:rPr>
        <w:t>Objednatelem</w:t>
      </w:r>
      <w:r w:rsidRPr="00554D19">
        <w:rPr>
          <w:rFonts w:ascii="Segoe UI" w:hAnsi="Segoe UI" w:cs="Segoe UI"/>
          <w:sz w:val="22"/>
          <w:szCs w:val="22"/>
        </w:rPr>
        <w:t xml:space="preserve"> </w:t>
      </w:r>
      <w:r w:rsidR="00BC3C34" w:rsidRPr="00554D19">
        <w:rPr>
          <w:rFonts w:ascii="Segoe UI" w:hAnsi="Segoe UI" w:cs="Segoe UI"/>
          <w:sz w:val="22"/>
          <w:szCs w:val="22"/>
        </w:rPr>
        <w:t>Zhotovitel předá příslušnou fakturu Objednateli</w:t>
      </w:r>
      <w:r w:rsidR="00B36E09">
        <w:rPr>
          <w:rFonts w:ascii="Segoe UI" w:hAnsi="Segoe UI" w:cs="Segoe UI"/>
          <w:sz w:val="22"/>
          <w:szCs w:val="22"/>
        </w:rPr>
        <w:t>, resp. příslušné osobě na straně Objednatele</w:t>
      </w:r>
      <w:r w:rsidR="00BC3C34" w:rsidRPr="00554D19">
        <w:rPr>
          <w:rFonts w:ascii="Segoe UI" w:hAnsi="Segoe UI" w:cs="Segoe UI"/>
          <w:sz w:val="22"/>
          <w:szCs w:val="22"/>
        </w:rPr>
        <w:t>.</w:t>
      </w:r>
    </w:p>
    <w:p w:rsidR="00BC3C34"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Pokud bude faktura Zhotovitele obsahovat i práce, které nebyly </w:t>
      </w:r>
      <w:r w:rsidR="001C3998">
        <w:rPr>
          <w:rFonts w:ascii="Segoe UI" w:hAnsi="Segoe UI" w:cs="Segoe UI"/>
          <w:sz w:val="22"/>
          <w:szCs w:val="22"/>
        </w:rPr>
        <w:t>Objednatelem</w:t>
      </w:r>
      <w:r w:rsidR="001C3998" w:rsidRPr="00554D19">
        <w:rPr>
          <w:rFonts w:ascii="Segoe UI" w:hAnsi="Segoe UI" w:cs="Segoe UI"/>
          <w:sz w:val="22"/>
          <w:szCs w:val="22"/>
        </w:rPr>
        <w:t xml:space="preserve"> </w:t>
      </w:r>
      <w:r w:rsidRPr="00554D19">
        <w:rPr>
          <w:rFonts w:ascii="Segoe UI" w:hAnsi="Segoe UI" w:cs="Segoe UI"/>
          <w:sz w:val="22"/>
          <w:szCs w:val="22"/>
        </w:rPr>
        <w:t xml:space="preserve">odsouhlaseny a potvrzeny, je Objednatel </w:t>
      </w:r>
      <w:r w:rsidR="002B5528" w:rsidRPr="00554D19">
        <w:rPr>
          <w:rFonts w:ascii="Segoe UI" w:hAnsi="Segoe UI" w:cs="Segoe UI"/>
          <w:sz w:val="22"/>
          <w:szCs w:val="22"/>
        </w:rPr>
        <w:t xml:space="preserve">ji </w:t>
      </w:r>
      <w:r w:rsidRPr="00554D19">
        <w:rPr>
          <w:rFonts w:ascii="Segoe UI" w:hAnsi="Segoe UI" w:cs="Segoe UI"/>
          <w:sz w:val="22"/>
          <w:szCs w:val="22"/>
        </w:rPr>
        <w:t xml:space="preserve">oprávněn </w:t>
      </w:r>
      <w:r w:rsidR="002B5528" w:rsidRPr="00554D19">
        <w:rPr>
          <w:rFonts w:ascii="Segoe UI" w:hAnsi="Segoe UI" w:cs="Segoe UI"/>
          <w:sz w:val="22"/>
          <w:szCs w:val="22"/>
        </w:rPr>
        <w:t xml:space="preserve">před uplynutím doby splatnosti vrátit. Oprávněným vrácením faktury přestává běžet původní lhůta splatnosti. Opravená nebo přepracovaná faktura bude opatřena novou dobou splatnosti. V případě vrácení faktury v souladu s oprávněním Objednatele podle tohoto odstavce není Objednatel v prodlení. </w:t>
      </w:r>
    </w:p>
    <w:p w:rsidR="00BC3C34" w:rsidRPr="00E34513"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Práce a dodávky, u kterých nedošlo k dohodě o jejich provedení nebo u kterých nedošlo k dohodě o provedeném </w:t>
      </w:r>
      <w:r w:rsidR="00657CB6" w:rsidRPr="00554D19">
        <w:rPr>
          <w:rFonts w:ascii="Segoe UI" w:hAnsi="Segoe UI" w:cs="Segoe UI"/>
          <w:sz w:val="22"/>
          <w:szCs w:val="22"/>
        </w:rPr>
        <w:t xml:space="preserve">množství, projednají Zhotovitel </w:t>
      </w:r>
      <w:r w:rsidRPr="00554D19">
        <w:rPr>
          <w:rFonts w:ascii="Segoe UI" w:hAnsi="Segoe UI" w:cs="Segoe UI"/>
          <w:sz w:val="22"/>
          <w:szCs w:val="22"/>
        </w:rPr>
        <w:t xml:space="preserve">s Objednatelem v samostatném řízení, ze kterého pořídí zápis s uvedením důvodů obou stran. Objednatel požádá o stanovisko nezávislého soudního znalce, které </w:t>
      </w:r>
      <w:r w:rsidR="00657CB6" w:rsidRPr="00554D19">
        <w:rPr>
          <w:rFonts w:ascii="Segoe UI" w:hAnsi="Segoe UI" w:cs="Segoe UI"/>
          <w:sz w:val="22"/>
          <w:szCs w:val="22"/>
        </w:rPr>
        <w:t>bude</w:t>
      </w:r>
      <w:r w:rsidRPr="00554D19">
        <w:rPr>
          <w:rFonts w:ascii="Segoe UI" w:hAnsi="Segoe UI" w:cs="Segoe UI"/>
          <w:sz w:val="22"/>
          <w:szCs w:val="22"/>
        </w:rPr>
        <w:t xml:space="preserve"> pro obě strany závazné. </w:t>
      </w:r>
      <w:r w:rsidRPr="00554D19">
        <w:rPr>
          <w:rFonts w:ascii="Segoe UI" w:hAnsi="Segoe UI" w:cs="Segoe UI"/>
          <w:sz w:val="22"/>
          <w:szCs w:val="22"/>
        </w:rPr>
        <w:lastRenderedPageBreak/>
        <w:t>Náklady na znalce nese strana, která podle závěrů posudku znalce neoprávněně uplatnila k fakturaci nesjednané práce a dodávky, nebo která neoprávněně namítala nesoulad pr</w:t>
      </w:r>
      <w:r w:rsidR="0006498A" w:rsidRPr="00554D19">
        <w:rPr>
          <w:rFonts w:ascii="Segoe UI" w:hAnsi="Segoe UI" w:cs="Segoe UI"/>
          <w:sz w:val="22"/>
          <w:szCs w:val="22"/>
        </w:rPr>
        <w:t>a</w:t>
      </w:r>
      <w:r w:rsidRPr="00554D19">
        <w:rPr>
          <w:rFonts w:ascii="Segoe UI" w:hAnsi="Segoe UI" w:cs="Segoe UI"/>
          <w:sz w:val="22"/>
          <w:szCs w:val="22"/>
        </w:rPr>
        <w:t>cí a dodávek skutečně provedených se soupisem prací</w:t>
      </w:r>
      <w:r w:rsidR="005274A5" w:rsidRPr="00554D19">
        <w:rPr>
          <w:rFonts w:ascii="Segoe UI" w:hAnsi="Segoe UI" w:cs="Segoe UI"/>
          <w:sz w:val="22"/>
          <w:szCs w:val="22"/>
        </w:rPr>
        <w:t xml:space="preserve">, a to do 10 dnů ode dne, kdy bude seznámena se závěrem </w:t>
      </w:r>
      <w:r w:rsidR="005274A5" w:rsidRPr="00944800">
        <w:rPr>
          <w:rFonts w:ascii="Segoe UI" w:hAnsi="Segoe UI" w:cs="Segoe UI"/>
          <w:sz w:val="22"/>
          <w:szCs w:val="22"/>
        </w:rPr>
        <w:t>znaleckého posudku.</w:t>
      </w:r>
    </w:p>
    <w:p w:rsidR="0089695B" w:rsidRPr="00944800" w:rsidRDefault="00BC3C34" w:rsidP="002F39B7">
      <w:pPr>
        <w:widowControl w:val="0"/>
        <w:numPr>
          <w:ilvl w:val="1"/>
          <w:numId w:val="11"/>
        </w:numPr>
        <w:tabs>
          <w:tab w:val="left" w:pos="426"/>
        </w:tabs>
        <w:spacing w:after="120" w:line="264" w:lineRule="auto"/>
        <w:ind w:left="426" w:hanging="426"/>
        <w:jc w:val="both"/>
        <w:rPr>
          <w:rFonts w:ascii="Segoe UI" w:hAnsi="Segoe UI" w:cs="Segoe UI"/>
          <w:strike/>
          <w:sz w:val="22"/>
          <w:szCs w:val="22"/>
        </w:rPr>
      </w:pPr>
      <w:bookmarkStart w:id="31" w:name="_Ref469403926"/>
      <w:bookmarkStart w:id="32" w:name="_Hlk509994764"/>
      <w:r w:rsidRPr="00AB7808">
        <w:rPr>
          <w:rFonts w:ascii="Segoe UI" w:hAnsi="Segoe UI" w:cs="Segoe UI"/>
          <w:sz w:val="22"/>
          <w:szCs w:val="22"/>
        </w:rPr>
        <w:t>Objednatel se zavazuje uhradit jednotlivé Průběžné faktury vystavené Zhotovitelem při plnění díla a podle podmínek v této smlouvě sjednaných nejpozději do 30 dnů ode dne, kdy mu budou příslušné faktury doručeny</w:t>
      </w:r>
      <w:bookmarkEnd w:id="31"/>
      <w:r w:rsidR="00B36E09" w:rsidRPr="00884888">
        <w:rPr>
          <w:rFonts w:ascii="Segoe UI" w:hAnsi="Segoe UI" w:cs="Segoe UI"/>
          <w:color w:val="000000"/>
          <w:sz w:val="22"/>
          <w:szCs w:val="22"/>
        </w:rPr>
        <w:t xml:space="preserve">, a to do výše částky odpovídající 95 % </w:t>
      </w:r>
      <w:r w:rsidR="008D2B23">
        <w:rPr>
          <w:rFonts w:ascii="Segoe UI" w:hAnsi="Segoe UI" w:cs="Segoe UI"/>
          <w:color w:val="000000"/>
          <w:sz w:val="22"/>
          <w:szCs w:val="22"/>
        </w:rPr>
        <w:t>Sjednané ceny</w:t>
      </w:r>
      <w:r w:rsidR="00B41E92">
        <w:rPr>
          <w:rFonts w:ascii="Segoe UI" w:hAnsi="Segoe UI" w:cs="Segoe UI"/>
          <w:color w:val="000000"/>
          <w:sz w:val="22"/>
          <w:szCs w:val="22"/>
        </w:rPr>
        <w:t xml:space="preserve"> bez DPH</w:t>
      </w:r>
      <w:r w:rsidR="00E0248A">
        <w:rPr>
          <w:rFonts w:ascii="Segoe UI" w:hAnsi="Segoe UI" w:cs="Segoe UI"/>
          <w:color w:val="000000"/>
          <w:sz w:val="22"/>
          <w:szCs w:val="22"/>
        </w:rPr>
        <w:t>, přičemž Zhotovitel je povinen vystav</w:t>
      </w:r>
      <w:r w:rsidR="00B329B4">
        <w:rPr>
          <w:rFonts w:ascii="Segoe UI" w:hAnsi="Segoe UI" w:cs="Segoe UI"/>
          <w:color w:val="000000"/>
          <w:sz w:val="22"/>
          <w:szCs w:val="22"/>
        </w:rPr>
        <w:t>ovat</w:t>
      </w:r>
      <w:r w:rsidR="00E0248A">
        <w:rPr>
          <w:rFonts w:ascii="Segoe UI" w:hAnsi="Segoe UI" w:cs="Segoe UI"/>
          <w:color w:val="000000"/>
          <w:sz w:val="22"/>
          <w:szCs w:val="22"/>
        </w:rPr>
        <w:t xml:space="preserve"> Průběžné faktury podle pravidel</w:t>
      </w:r>
      <w:r w:rsidR="00B329B4">
        <w:rPr>
          <w:rFonts w:ascii="Segoe UI" w:hAnsi="Segoe UI" w:cs="Segoe UI"/>
          <w:color w:val="000000"/>
          <w:sz w:val="22"/>
          <w:szCs w:val="22"/>
        </w:rPr>
        <w:t xml:space="preserve"> sjednaných v této smlouvě</w:t>
      </w:r>
      <w:r w:rsidR="00E0248A">
        <w:rPr>
          <w:rFonts w:ascii="Segoe UI" w:hAnsi="Segoe UI" w:cs="Segoe UI"/>
          <w:color w:val="000000"/>
          <w:sz w:val="22"/>
          <w:szCs w:val="22"/>
        </w:rPr>
        <w:t xml:space="preserve"> ve svém souhrnu pouze do částky odpovídající 95 % Sjednané ceny bez DPH</w:t>
      </w:r>
      <w:r w:rsidR="00B36E09" w:rsidRPr="00884888">
        <w:rPr>
          <w:rFonts w:ascii="Segoe UI" w:hAnsi="Segoe UI" w:cs="Segoe UI"/>
          <w:color w:val="000000"/>
          <w:sz w:val="22"/>
          <w:szCs w:val="22"/>
        </w:rPr>
        <w:t xml:space="preserve">. Zbývající část </w:t>
      </w:r>
      <w:r w:rsidR="008D2B23">
        <w:rPr>
          <w:rFonts w:ascii="Segoe UI" w:hAnsi="Segoe UI" w:cs="Segoe UI"/>
          <w:color w:val="000000"/>
          <w:sz w:val="22"/>
          <w:szCs w:val="22"/>
        </w:rPr>
        <w:t>Sjednané ceny</w:t>
      </w:r>
      <w:r w:rsidR="00B36E09" w:rsidRPr="00884888">
        <w:rPr>
          <w:rFonts w:ascii="Segoe UI" w:hAnsi="Segoe UI" w:cs="Segoe UI"/>
          <w:color w:val="000000"/>
          <w:sz w:val="22"/>
          <w:szCs w:val="22"/>
        </w:rPr>
        <w:t xml:space="preserve"> bude Objednatelem uhrazena na základě faktury vystavené Zhotovitelem</w:t>
      </w:r>
      <w:r w:rsidR="00832FC3">
        <w:rPr>
          <w:rFonts w:ascii="Segoe UI" w:hAnsi="Segoe UI" w:cs="Segoe UI"/>
          <w:color w:val="000000"/>
          <w:sz w:val="22"/>
          <w:szCs w:val="22"/>
        </w:rPr>
        <w:t xml:space="preserve"> podle pravidel sjednaných v této smlouvě</w:t>
      </w:r>
      <w:r w:rsidR="00313422">
        <w:rPr>
          <w:rFonts w:ascii="Segoe UI" w:hAnsi="Segoe UI" w:cs="Segoe UI"/>
          <w:color w:val="000000"/>
          <w:sz w:val="22"/>
          <w:szCs w:val="22"/>
        </w:rPr>
        <w:t xml:space="preserve"> </w:t>
      </w:r>
      <w:r w:rsidR="00457885">
        <w:rPr>
          <w:rFonts w:ascii="Segoe UI" w:hAnsi="Segoe UI" w:cs="Segoe UI"/>
          <w:sz w:val="22"/>
          <w:szCs w:val="22"/>
        </w:rPr>
        <w:t>po zajištění pravomocn</w:t>
      </w:r>
      <w:r w:rsidR="008F51AE">
        <w:rPr>
          <w:rFonts w:ascii="Segoe UI" w:hAnsi="Segoe UI" w:cs="Segoe UI"/>
          <w:sz w:val="22"/>
          <w:szCs w:val="22"/>
        </w:rPr>
        <w:t>ých</w:t>
      </w:r>
      <w:r w:rsidR="00457885">
        <w:rPr>
          <w:rFonts w:ascii="Segoe UI" w:hAnsi="Segoe UI" w:cs="Segoe UI"/>
          <w:sz w:val="22"/>
          <w:szCs w:val="22"/>
        </w:rPr>
        <w:t xml:space="preserve"> rozhodnutí o užívání stavby (kolaudac</w:t>
      </w:r>
      <w:r w:rsidR="008F51AE">
        <w:rPr>
          <w:rFonts w:ascii="Segoe UI" w:hAnsi="Segoe UI" w:cs="Segoe UI"/>
          <w:sz w:val="22"/>
          <w:szCs w:val="22"/>
        </w:rPr>
        <w:t>í</w:t>
      </w:r>
      <w:r w:rsidR="00457885">
        <w:rPr>
          <w:rFonts w:ascii="Segoe UI" w:hAnsi="Segoe UI" w:cs="Segoe UI"/>
          <w:sz w:val="22"/>
          <w:szCs w:val="22"/>
        </w:rPr>
        <w:t>)</w:t>
      </w:r>
      <w:r w:rsidR="00B36E09" w:rsidRPr="00884888">
        <w:rPr>
          <w:rFonts w:ascii="Segoe UI" w:hAnsi="Segoe UI" w:cs="Segoe UI"/>
          <w:color w:val="000000"/>
          <w:sz w:val="22"/>
          <w:szCs w:val="22"/>
        </w:rPr>
        <w:t xml:space="preserve"> (pro účely této smlouvy jen „</w:t>
      </w:r>
      <w:r w:rsidR="00B36E09" w:rsidRPr="00884888">
        <w:rPr>
          <w:rFonts w:ascii="Segoe UI" w:hAnsi="Segoe UI" w:cs="Segoe UI"/>
          <w:b/>
          <w:i/>
          <w:color w:val="000000"/>
          <w:sz w:val="22"/>
          <w:szCs w:val="22"/>
        </w:rPr>
        <w:t>Finální faktura</w:t>
      </w:r>
      <w:r w:rsidR="00457885">
        <w:rPr>
          <w:rFonts w:ascii="Segoe UI" w:hAnsi="Segoe UI" w:cs="Segoe UI"/>
          <w:b/>
          <w:i/>
          <w:color w:val="000000"/>
          <w:sz w:val="22"/>
          <w:szCs w:val="22"/>
        </w:rPr>
        <w:t xml:space="preserve"> Stavby</w:t>
      </w:r>
      <w:r w:rsidR="00B36E09" w:rsidRPr="00884888">
        <w:rPr>
          <w:rFonts w:ascii="Segoe UI" w:hAnsi="Segoe UI" w:cs="Segoe UI"/>
          <w:color w:val="000000"/>
          <w:sz w:val="22"/>
          <w:szCs w:val="22"/>
        </w:rPr>
        <w:t>“)</w:t>
      </w:r>
      <w:r w:rsidR="00832FC3">
        <w:rPr>
          <w:rFonts w:ascii="Segoe UI" w:hAnsi="Segoe UI" w:cs="Segoe UI"/>
          <w:color w:val="000000"/>
          <w:sz w:val="22"/>
          <w:szCs w:val="22"/>
        </w:rPr>
        <w:t>.</w:t>
      </w:r>
    </w:p>
    <w:p w:rsidR="003D1050" w:rsidRPr="00554D19" w:rsidRDefault="00E479A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3" w:name="_Ref3903048"/>
      <w:bookmarkEnd w:id="32"/>
      <w:r w:rsidRPr="00E34513">
        <w:rPr>
          <w:rFonts w:ascii="Segoe UI" w:hAnsi="Segoe UI" w:cs="Segoe UI"/>
          <w:sz w:val="22"/>
          <w:szCs w:val="22"/>
        </w:rPr>
        <w:t>Fin</w:t>
      </w:r>
      <w:r w:rsidRPr="001F279E">
        <w:rPr>
          <w:rFonts w:ascii="Segoe UI" w:hAnsi="Segoe UI" w:cs="Segoe UI"/>
          <w:sz w:val="22"/>
          <w:szCs w:val="22"/>
        </w:rPr>
        <w:t>ální</w:t>
      </w:r>
      <w:r w:rsidR="00F036AF" w:rsidRPr="001F279E">
        <w:rPr>
          <w:rFonts w:ascii="Segoe UI" w:hAnsi="Segoe UI" w:cs="Segoe UI"/>
          <w:color w:val="FF0000"/>
          <w:sz w:val="22"/>
          <w:szCs w:val="22"/>
        </w:rPr>
        <w:t xml:space="preserve"> </w:t>
      </w:r>
      <w:r w:rsidR="001E2158" w:rsidRPr="001F279E">
        <w:rPr>
          <w:rFonts w:ascii="Segoe UI" w:hAnsi="Segoe UI" w:cs="Segoe UI"/>
          <w:sz w:val="22"/>
          <w:szCs w:val="22"/>
        </w:rPr>
        <w:t>fakturu</w:t>
      </w:r>
      <w:r w:rsidR="0088023A" w:rsidRPr="00AB7808">
        <w:rPr>
          <w:rFonts w:ascii="Segoe UI" w:hAnsi="Segoe UI" w:cs="Segoe UI"/>
          <w:sz w:val="22"/>
          <w:szCs w:val="22"/>
        </w:rPr>
        <w:t xml:space="preserve"> Stavby</w:t>
      </w:r>
      <w:r w:rsidR="001E2158" w:rsidRPr="00916108">
        <w:rPr>
          <w:rFonts w:ascii="Segoe UI" w:hAnsi="Segoe UI" w:cs="Segoe UI"/>
          <w:sz w:val="22"/>
          <w:szCs w:val="22"/>
        </w:rPr>
        <w:t xml:space="preserve"> je </w:t>
      </w:r>
      <w:r w:rsidR="00BE2007" w:rsidRPr="00EE7096">
        <w:rPr>
          <w:rFonts w:ascii="Segoe UI" w:hAnsi="Segoe UI" w:cs="Segoe UI"/>
          <w:sz w:val="22"/>
          <w:szCs w:val="22"/>
        </w:rPr>
        <w:t>Zhotovitel</w:t>
      </w:r>
      <w:r w:rsidR="009C15DE" w:rsidRPr="00DF0DE9">
        <w:rPr>
          <w:rFonts w:ascii="Segoe UI" w:hAnsi="Segoe UI" w:cs="Segoe UI"/>
          <w:sz w:val="22"/>
          <w:szCs w:val="22"/>
        </w:rPr>
        <w:t xml:space="preserve"> povinen vystavit do </w:t>
      </w:r>
      <w:r w:rsidR="001E2158" w:rsidRPr="004333DE">
        <w:rPr>
          <w:rFonts w:ascii="Segoe UI" w:hAnsi="Segoe UI" w:cs="Segoe UI"/>
          <w:sz w:val="22"/>
          <w:szCs w:val="22"/>
        </w:rPr>
        <w:t>7</w:t>
      </w:r>
      <w:r w:rsidR="009C15DE" w:rsidRPr="004333DE">
        <w:rPr>
          <w:rFonts w:ascii="Segoe UI" w:hAnsi="Segoe UI" w:cs="Segoe UI"/>
          <w:sz w:val="22"/>
          <w:szCs w:val="22"/>
        </w:rPr>
        <w:t> </w:t>
      </w:r>
      <w:r w:rsidR="001E2158" w:rsidRPr="004333DE">
        <w:rPr>
          <w:rFonts w:ascii="Segoe UI" w:hAnsi="Segoe UI" w:cs="Segoe UI"/>
          <w:sz w:val="22"/>
          <w:szCs w:val="22"/>
        </w:rPr>
        <w:t xml:space="preserve">dnů </w:t>
      </w:r>
      <w:r w:rsidR="008F51AE">
        <w:rPr>
          <w:rFonts w:ascii="Segoe UI" w:hAnsi="Segoe UI" w:cs="Segoe UI"/>
          <w:sz w:val="22"/>
          <w:szCs w:val="22"/>
        </w:rPr>
        <w:t>od vydání posledního pravomocného rozhodnutí o užívání stavby (kolaudaci)</w:t>
      </w:r>
      <w:r w:rsidR="006D7598" w:rsidRPr="00554D19">
        <w:rPr>
          <w:rFonts w:ascii="Segoe UI" w:hAnsi="Segoe UI" w:cs="Segoe UI"/>
          <w:sz w:val="22"/>
          <w:szCs w:val="22"/>
        </w:rPr>
        <w:t>.</w:t>
      </w:r>
      <w:r w:rsidR="00327B8B" w:rsidRPr="00554D19">
        <w:rPr>
          <w:rFonts w:ascii="Segoe UI" w:hAnsi="Segoe UI" w:cs="Segoe UI"/>
          <w:sz w:val="22"/>
          <w:szCs w:val="22"/>
        </w:rPr>
        <w:t xml:space="preserve"> </w:t>
      </w:r>
      <w:r w:rsidR="003D1050" w:rsidRPr="00554D19">
        <w:rPr>
          <w:rFonts w:ascii="Segoe UI" w:hAnsi="Segoe UI" w:cs="Segoe UI"/>
          <w:sz w:val="22"/>
          <w:szCs w:val="22"/>
        </w:rPr>
        <w:t>Součástí Finální faktury</w:t>
      </w:r>
      <w:r w:rsidR="0088023A" w:rsidRPr="00554D19">
        <w:rPr>
          <w:rFonts w:ascii="Segoe UI" w:hAnsi="Segoe UI" w:cs="Segoe UI"/>
          <w:sz w:val="22"/>
          <w:szCs w:val="22"/>
        </w:rPr>
        <w:t xml:space="preserve"> Stavby</w:t>
      </w:r>
      <w:r w:rsidR="003D1050" w:rsidRPr="00554D19">
        <w:rPr>
          <w:rFonts w:ascii="Segoe UI" w:hAnsi="Segoe UI" w:cs="Segoe UI"/>
          <w:sz w:val="22"/>
          <w:szCs w:val="22"/>
        </w:rPr>
        <w:t xml:space="preserve"> </w:t>
      </w:r>
      <w:r w:rsidR="009C29EB" w:rsidRPr="00554D19">
        <w:rPr>
          <w:rFonts w:ascii="Segoe UI" w:hAnsi="Segoe UI" w:cs="Segoe UI"/>
          <w:sz w:val="22"/>
          <w:szCs w:val="22"/>
        </w:rPr>
        <w:t>bude</w:t>
      </w:r>
      <w:r w:rsidR="009C29EB" w:rsidRPr="00554D19">
        <w:rPr>
          <w:rFonts w:ascii="Segoe UI" w:hAnsi="Segoe UI" w:cs="Segoe UI"/>
          <w:color w:val="FF0000"/>
          <w:sz w:val="22"/>
          <w:szCs w:val="22"/>
        </w:rPr>
        <w:t xml:space="preserve"> </w:t>
      </w:r>
      <w:r w:rsidR="003D1050" w:rsidRPr="00554D19">
        <w:rPr>
          <w:rFonts w:ascii="Segoe UI" w:hAnsi="Segoe UI" w:cs="Segoe UI"/>
          <w:sz w:val="22"/>
          <w:szCs w:val="22"/>
        </w:rPr>
        <w:t>finální rozpočet Stavby, který musí obsahovat položkový rozpočet skutečně vyfakturovaných stavebních prací a dodávek</w:t>
      </w:r>
      <w:r w:rsidR="000F5EEF" w:rsidRPr="00554D19">
        <w:rPr>
          <w:rFonts w:ascii="Segoe UI" w:hAnsi="Segoe UI" w:cs="Segoe UI"/>
          <w:sz w:val="22"/>
          <w:szCs w:val="22"/>
        </w:rPr>
        <w:t xml:space="preserve"> (tzv. čerpání)</w:t>
      </w:r>
      <w:r w:rsidR="005F4B92" w:rsidRPr="00554D19">
        <w:rPr>
          <w:rFonts w:ascii="Segoe UI" w:hAnsi="Segoe UI" w:cs="Segoe UI"/>
          <w:sz w:val="22"/>
          <w:szCs w:val="22"/>
        </w:rPr>
        <w:t>. Finální rozpočet Stavby bude Objednateli předán</w:t>
      </w:r>
      <w:r w:rsidR="003D1050" w:rsidRPr="00554D19">
        <w:rPr>
          <w:rFonts w:ascii="Segoe UI" w:hAnsi="Segoe UI" w:cs="Segoe UI"/>
          <w:sz w:val="22"/>
          <w:szCs w:val="22"/>
        </w:rPr>
        <w:t xml:space="preserve"> celkem ve 3 vyhotoveních v listinné podobě a v 1 vyhotovení v digitální podobě</w:t>
      </w:r>
      <w:r w:rsidR="00457885">
        <w:rPr>
          <w:rFonts w:ascii="Segoe UI" w:hAnsi="Segoe UI" w:cs="Segoe UI"/>
          <w:sz w:val="22"/>
          <w:szCs w:val="22"/>
        </w:rPr>
        <w:t xml:space="preserve"> na USB </w:t>
      </w:r>
      <w:proofErr w:type="spellStart"/>
      <w:r w:rsidR="00457885">
        <w:rPr>
          <w:rFonts w:ascii="Segoe UI" w:hAnsi="Segoe UI" w:cs="Segoe UI"/>
          <w:sz w:val="22"/>
          <w:szCs w:val="22"/>
        </w:rPr>
        <w:t>flash</w:t>
      </w:r>
      <w:proofErr w:type="spellEnd"/>
      <w:r w:rsidR="00457885">
        <w:rPr>
          <w:rFonts w:ascii="Segoe UI" w:hAnsi="Segoe UI" w:cs="Segoe UI"/>
          <w:sz w:val="22"/>
          <w:szCs w:val="22"/>
        </w:rPr>
        <w:t xml:space="preserve"> disku</w:t>
      </w:r>
      <w:r w:rsidR="007F7C26">
        <w:rPr>
          <w:rFonts w:ascii="Segoe UI" w:hAnsi="Segoe UI" w:cs="Segoe UI"/>
          <w:sz w:val="22"/>
          <w:szCs w:val="22"/>
        </w:rPr>
        <w:t xml:space="preserve"> ve formátu</w:t>
      </w:r>
      <w:r w:rsidR="00A111E0">
        <w:rPr>
          <w:rFonts w:ascii="Segoe UI" w:hAnsi="Segoe UI" w:cs="Segoe UI"/>
          <w:sz w:val="22"/>
          <w:szCs w:val="22"/>
        </w:rPr>
        <w:t xml:space="preserve"> </w:t>
      </w:r>
      <w:r w:rsidR="005320E2" w:rsidRPr="00554D19">
        <w:rPr>
          <w:rFonts w:ascii="Segoe UI" w:hAnsi="Segoe UI" w:cs="Segoe UI"/>
          <w:snapToGrid w:val="0"/>
          <w:sz w:val="22"/>
          <w:szCs w:val="22"/>
        </w:rPr>
        <w:t>*</w:t>
      </w:r>
      <w:r w:rsidR="00A111E0">
        <w:rPr>
          <w:rFonts w:ascii="Segoe UI" w:hAnsi="Segoe UI" w:cs="Segoe UI"/>
          <w:sz w:val="22"/>
          <w:szCs w:val="22"/>
        </w:rPr>
        <w:t>.</w:t>
      </w:r>
      <w:proofErr w:type="spellStart"/>
      <w:r w:rsidR="00A111E0">
        <w:rPr>
          <w:rFonts w:ascii="Segoe UI" w:hAnsi="Segoe UI" w:cs="Segoe UI"/>
          <w:sz w:val="22"/>
          <w:szCs w:val="22"/>
        </w:rPr>
        <w:t>xml</w:t>
      </w:r>
      <w:proofErr w:type="spellEnd"/>
      <w:r w:rsidR="00A111E0">
        <w:rPr>
          <w:rFonts w:ascii="Segoe UI" w:hAnsi="Segoe UI" w:cs="Segoe UI"/>
          <w:sz w:val="22"/>
          <w:szCs w:val="22"/>
        </w:rPr>
        <w:t xml:space="preserve"> a </w:t>
      </w:r>
      <w:r w:rsidR="005320E2" w:rsidRPr="00554D19">
        <w:rPr>
          <w:rFonts w:ascii="Segoe UI" w:hAnsi="Segoe UI" w:cs="Segoe UI"/>
          <w:snapToGrid w:val="0"/>
          <w:sz w:val="22"/>
          <w:szCs w:val="22"/>
        </w:rPr>
        <w:t>*</w:t>
      </w:r>
      <w:r w:rsidR="00A111E0">
        <w:rPr>
          <w:rFonts w:ascii="Segoe UI" w:hAnsi="Segoe UI" w:cs="Segoe UI"/>
          <w:sz w:val="22"/>
          <w:szCs w:val="22"/>
        </w:rPr>
        <w:t>.</w:t>
      </w:r>
      <w:proofErr w:type="spellStart"/>
      <w:r w:rsidR="00A111E0">
        <w:rPr>
          <w:rFonts w:ascii="Segoe UI" w:hAnsi="Segoe UI" w:cs="Segoe UI"/>
          <w:sz w:val="22"/>
          <w:szCs w:val="22"/>
        </w:rPr>
        <w:t>xlsx</w:t>
      </w:r>
      <w:proofErr w:type="spellEnd"/>
      <w:r w:rsidR="00A111E0">
        <w:rPr>
          <w:rFonts w:ascii="Segoe UI" w:hAnsi="Segoe UI" w:cs="Segoe UI"/>
          <w:sz w:val="22"/>
          <w:szCs w:val="22"/>
        </w:rPr>
        <w:t>.</w:t>
      </w:r>
      <w:bookmarkEnd w:id="33"/>
    </w:p>
    <w:p w:rsidR="00BD584C" w:rsidRPr="00554D19" w:rsidRDefault="009C15DE"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r w:rsidRPr="00554D19">
        <w:rPr>
          <w:rFonts w:ascii="Segoe UI" w:hAnsi="Segoe UI" w:cs="Segoe UI"/>
          <w:sz w:val="22"/>
          <w:szCs w:val="22"/>
        </w:rPr>
        <w:t xml:space="preserve">Na základě </w:t>
      </w:r>
      <w:r w:rsidR="00A53BC5" w:rsidRPr="00554D19">
        <w:rPr>
          <w:rFonts w:ascii="Segoe UI" w:hAnsi="Segoe UI" w:cs="Segoe UI"/>
          <w:sz w:val="22"/>
          <w:szCs w:val="22"/>
        </w:rPr>
        <w:t>F</w:t>
      </w:r>
      <w:r w:rsidR="00AC0192" w:rsidRPr="00554D19">
        <w:rPr>
          <w:rFonts w:ascii="Segoe UI" w:hAnsi="Segoe UI" w:cs="Segoe UI"/>
          <w:sz w:val="22"/>
          <w:szCs w:val="22"/>
        </w:rPr>
        <w:t xml:space="preserve">inální </w:t>
      </w:r>
      <w:r w:rsidRPr="00554D19">
        <w:rPr>
          <w:rFonts w:ascii="Segoe UI" w:hAnsi="Segoe UI" w:cs="Segoe UI"/>
          <w:sz w:val="22"/>
          <w:szCs w:val="22"/>
        </w:rPr>
        <w:t>faktury</w:t>
      </w:r>
      <w:r w:rsidR="0088023A" w:rsidRPr="00554D19">
        <w:rPr>
          <w:rFonts w:ascii="Segoe UI" w:hAnsi="Segoe UI" w:cs="Segoe UI"/>
          <w:sz w:val="22"/>
          <w:szCs w:val="22"/>
        </w:rPr>
        <w:t xml:space="preserve"> Stavby</w:t>
      </w:r>
      <w:r w:rsidRPr="00554D19">
        <w:rPr>
          <w:rFonts w:ascii="Segoe UI" w:hAnsi="Segoe UI" w:cs="Segoe UI"/>
          <w:sz w:val="22"/>
          <w:szCs w:val="22"/>
        </w:rPr>
        <w:t xml:space="preserve"> bude </w:t>
      </w:r>
      <w:r w:rsidR="00BE2007" w:rsidRPr="00554D19">
        <w:rPr>
          <w:rFonts w:ascii="Segoe UI" w:hAnsi="Segoe UI" w:cs="Segoe UI"/>
          <w:sz w:val="22"/>
          <w:szCs w:val="22"/>
        </w:rPr>
        <w:t>Zhotovitel</w:t>
      </w:r>
      <w:r w:rsidRPr="00554D19">
        <w:rPr>
          <w:rFonts w:ascii="Segoe UI" w:hAnsi="Segoe UI" w:cs="Segoe UI"/>
          <w:sz w:val="22"/>
          <w:szCs w:val="22"/>
        </w:rPr>
        <w:t>i uhrazen</w:t>
      </w:r>
      <w:r w:rsidR="00880DB1" w:rsidRPr="00554D19">
        <w:rPr>
          <w:rFonts w:ascii="Segoe UI" w:hAnsi="Segoe UI" w:cs="Segoe UI"/>
          <w:sz w:val="22"/>
          <w:szCs w:val="22"/>
        </w:rPr>
        <w:t>a cena za</w:t>
      </w:r>
      <w:r w:rsidRPr="00554D19">
        <w:rPr>
          <w:rFonts w:ascii="Segoe UI" w:hAnsi="Segoe UI" w:cs="Segoe UI"/>
          <w:sz w:val="22"/>
          <w:szCs w:val="22"/>
        </w:rPr>
        <w:t xml:space="preserve"> </w:t>
      </w:r>
      <w:r w:rsidR="00AC0192" w:rsidRPr="00554D19">
        <w:rPr>
          <w:rFonts w:ascii="Segoe UI" w:hAnsi="Segoe UI" w:cs="Segoe UI"/>
          <w:sz w:val="22"/>
          <w:szCs w:val="22"/>
        </w:rPr>
        <w:t>zbývající</w:t>
      </w:r>
      <w:r w:rsidR="00C7350B" w:rsidRPr="00554D19">
        <w:rPr>
          <w:rFonts w:ascii="Segoe UI" w:hAnsi="Segoe UI" w:cs="Segoe UI"/>
          <w:sz w:val="22"/>
          <w:szCs w:val="22"/>
        </w:rPr>
        <w:t xml:space="preserve"> </w:t>
      </w:r>
      <w:r w:rsidR="00F84D49" w:rsidRPr="00554D19">
        <w:rPr>
          <w:rFonts w:ascii="Segoe UI" w:hAnsi="Segoe UI" w:cs="Segoe UI"/>
          <w:sz w:val="22"/>
          <w:szCs w:val="22"/>
        </w:rPr>
        <w:t>provedené odsouhlasené plnění</w:t>
      </w:r>
      <w:r w:rsidR="00880DB1" w:rsidRPr="00554D19">
        <w:rPr>
          <w:rFonts w:ascii="Segoe UI" w:hAnsi="Segoe UI" w:cs="Segoe UI"/>
          <w:sz w:val="22"/>
          <w:szCs w:val="22"/>
        </w:rPr>
        <w:t xml:space="preserve">, </w:t>
      </w:r>
      <w:r w:rsidR="00F84D49" w:rsidRPr="00554D19">
        <w:rPr>
          <w:rFonts w:ascii="Segoe UI" w:hAnsi="Segoe UI" w:cs="Segoe UI"/>
          <w:sz w:val="22"/>
          <w:szCs w:val="22"/>
        </w:rPr>
        <w:t>která ne</w:t>
      </w:r>
      <w:r w:rsidR="00D55FF0" w:rsidRPr="00554D19">
        <w:rPr>
          <w:rFonts w:ascii="Segoe UI" w:hAnsi="Segoe UI" w:cs="Segoe UI"/>
          <w:sz w:val="22"/>
          <w:szCs w:val="22"/>
        </w:rPr>
        <w:t>byla</w:t>
      </w:r>
      <w:r w:rsidR="00F84D49" w:rsidRPr="00554D19">
        <w:rPr>
          <w:rFonts w:ascii="Segoe UI" w:hAnsi="Segoe UI" w:cs="Segoe UI"/>
          <w:sz w:val="22"/>
          <w:szCs w:val="22"/>
        </w:rPr>
        <w:t xml:space="preserve"> uhrazena na základě Průběžných faktur</w:t>
      </w:r>
      <w:r w:rsidR="00E34513">
        <w:rPr>
          <w:rFonts w:ascii="Segoe UI" w:hAnsi="Segoe UI" w:cs="Segoe UI"/>
          <w:sz w:val="22"/>
          <w:szCs w:val="22"/>
        </w:rPr>
        <w:t>; tím není dotčeno ustanovení odst. VII.9</w:t>
      </w:r>
      <w:r w:rsidR="00193E2F">
        <w:rPr>
          <w:rFonts w:ascii="Segoe UI" w:hAnsi="Segoe UI" w:cs="Segoe UI"/>
          <w:sz w:val="22"/>
          <w:szCs w:val="22"/>
        </w:rPr>
        <w:t>, poslední věta</w:t>
      </w:r>
      <w:r w:rsidR="0042789D" w:rsidRPr="00554D19">
        <w:rPr>
          <w:rFonts w:ascii="Segoe UI" w:hAnsi="Segoe UI" w:cs="Segoe UI"/>
          <w:sz w:val="22"/>
          <w:szCs w:val="22"/>
        </w:rPr>
        <w:t>.</w:t>
      </w:r>
    </w:p>
    <w:p w:rsidR="001E215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1E2158" w:rsidRPr="00554D19">
        <w:rPr>
          <w:rFonts w:ascii="Segoe UI" w:hAnsi="Segoe UI" w:cs="Segoe UI"/>
          <w:sz w:val="22"/>
          <w:szCs w:val="22"/>
        </w:rPr>
        <w:t>i</w:t>
      </w:r>
      <w:r w:rsidR="00C46ECC">
        <w:rPr>
          <w:rFonts w:ascii="Segoe UI" w:hAnsi="Segoe UI" w:cs="Segoe UI"/>
          <w:sz w:val="22"/>
          <w:szCs w:val="22"/>
        </w:rPr>
        <w:t>, resp. příslušné osobě na straně Objednatele,</w:t>
      </w:r>
      <w:r w:rsidR="001E2158" w:rsidRPr="00554D19">
        <w:rPr>
          <w:rFonts w:ascii="Segoe UI" w:hAnsi="Segoe UI" w:cs="Segoe UI"/>
          <w:sz w:val="22"/>
          <w:szCs w:val="22"/>
        </w:rPr>
        <w:t xml:space="preserve"> bude</w:t>
      </w:r>
      <w:r w:rsidR="007B1377" w:rsidRPr="00554D19">
        <w:rPr>
          <w:rFonts w:ascii="Segoe UI" w:hAnsi="Segoe UI" w:cs="Segoe UI"/>
          <w:sz w:val="22"/>
          <w:szCs w:val="22"/>
        </w:rPr>
        <w:t xml:space="preserve"> </w:t>
      </w:r>
      <w:r w:rsidR="0088023A" w:rsidRPr="00554D19">
        <w:rPr>
          <w:rFonts w:ascii="Segoe UI" w:hAnsi="Segoe UI" w:cs="Segoe UI"/>
          <w:sz w:val="22"/>
          <w:szCs w:val="22"/>
        </w:rPr>
        <w:t>F</w:t>
      </w:r>
      <w:r w:rsidR="0042789D" w:rsidRPr="00554D19">
        <w:rPr>
          <w:rFonts w:ascii="Segoe UI" w:hAnsi="Segoe UI" w:cs="Segoe UI"/>
          <w:sz w:val="22"/>
          <w:szCs w:val="22"/>
        </w:rPr>
        <w:t>inální</w:t>
      </w:r>
      <w:r w:rsidR="001E2158" w:rsidRPr="00554D19">
        <w:rPr>
          <w:rFonts w:ascii="Segoe UI" w:hAnsi="Segoe UI" w:cs="Segoe UI"/>
          <w:sz w:val="22"/>
          <w:szCs w:val="22"/>
        </w:rPr>
        <w:t xml:space="preserve"> faktura</w:t>
      </w:r>
      <w:r w:rsidR="0088023A" w:rsidRPr="00554D19">
        <w:rPr>
          <w:rFonts w:ascii="Segoe UI" w:hAnsi="Segoe UI" w:cs="Segoe UI"/>
          <w:sz w:val="22"/>
          <w:szCs w:val="22"/>
        </w:rPr>
        <w:t xml:space="preserve"> Stavby</w:t>
      </w:r>
      <w:r w:rsidR="001E2158" w:rsidRPr="00554D19">
        <w:rPr>
          <w:rFonts w:ascii="Segoe UI" w:hAnsi="Segoe UI" w:cs="Segoe UI"/>
          <w:sz w:val="22"/>
          <w:szCs w:val="22"/>
        </w:rPr>
        <w:t xml:space="preserve"> </w:t>
      </w:r>
      <w:r w:rsidR="00E74E3A" w:rsidRPr="00554D19">
        <w:rPr>
          <w:rFonts w:ascii="Segoe UI" w:hAnsi="Segoe UI" w:cs="Segoe UI"/>
          <w:sz w:val="22"/>
          <w:szCs w:val="22"/>
        </w:rPr>
        <w:t xml:space="preserve">vč. Soupisu </w:t>
      </w:r>
      <w:r w:rsidR="001E2158" w:rsidRPr="00554D19">
        <w:rPr>
          <w:rFonts w:ascii="Segoe UI" w:hAnsi="Segoe UI" w:cs="Segoe UI"/>
          <w:sz w:val="22"/>
          <w:szCs w:val="22"/>
        </w:rPr>
        <w:t>předána po</w:t>
      </w:r>
      <w:r w:rsidR="00EF65A0">
        <w:rPr>
          <w:rFonts w:ascii="Segoe UI" w:hAnsi="Segoe UI" w:cs="Segoe UI"/>
          <w:sz w:val="22"/>
          <w:szCs w:val="22"/>
        </w:rPr>
        <w:t xml:space="preserve"> jejich</w:t>
      </w:r>
      <w:r w:rsidR="0088023A" w:rsidRPr="00554D19">
        <w:rPr>
          <w:rFonts w:ascii="Segoe UI" w:hAnsi="Segoe UI" w:cs="Segoe UI"/>
          <w:sz w:val="22"/>
          <w:szCs w:val="22"/>
        </w:rPr>
        <w:t xml:space="preserve"> </w:t>
      </w:r>
      <w:r w:rsidR="001E2158" w:rsidRPr="00554D19">
        <w:rPr>
          <w:rFonts w:ascii="Segoe UI" w:hAnsi="Segoe UI" w:cs="Segoe UI"/>
          <w:sz w:val="22"/>
          <w:szCs w:val="22"/>
        </w:rPr>
        <w:t xml:space="preserve">odsouhlasení </w:t>
      </w:r>
      <w:r w:rsidR="008D2B23">
        <w:rPr>
          <w:rFonts w:ascii="Segoe UI" w:hAnsi="Segoe UI" w:cs="Segoe UI"/>
          <w:sz w:val="22"/>
          <w:szCs w:val="22"/>
        </w:rPr>
        <w:t>Objednatelem</w:t>
      </w:r>
      <w:r w:rsidR="001E2158" w:rsidRPr="00554D19">
        <w:rPr>
          <w:rFonts w:ascii="Segoe UI" w:hAnsi="Segoe UI" w:cs="Segoe UI"/>
          <w:sz w:val="22"/>
          <w:szCs w:val="22"/>
        </w:rPr>
        <w:t>.</w:t>
      </w:r>
    </w:p>
    <w:p w:rsidR="001E2158" w:rsidRPr="00554D19" w:rsidRDefault="009A2F9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 </w:t>
      </w:r>
      <w:r w:rsidR="00AC0192" w:rsidRPr="00554D19">
        <w:rPr>
          <w:rFonts w:ascii="Segoe UI" w:hAnsi="Segoe UI" w:cs="Segoe UI"/>
          <w:sz w:val="22"/>
          <w:szCs w:val="22"/>
        </w:rPr>
        <w:t xml:space="preserve">Finální </w:t>
      </w:r>
      <w:r w:rsidR="00035F9A" w:rsidRPr="00554D19">
        <w:rPr>
          <w:rFonts w:ascii="Segoe UI" w:hAnsi="Segoe UI" w:cs="Segoe UI"/>
          <w:sz w:val="22"/>
          <w:szCs w:val="22"/>
        </w:rPr>
        <w:t xml:space="preserve">fakturu </w:t>
      </w:r>
      <w:r w:rsidR="0088023A" w:rsidRPr="00554D19">
        <w:rPr>
          <w:rFonts w:ascii="Segoe UI" w:hAnsi="Segoe UI" w:cs="Segoe UI"/>
          <w:sz w:val="22"/>
          <w:szCs w:val="22"/>
        </w:rPr>
        <w:t xml:space="preserve">Stavby </w:t>
      </w:r>
      <w:r w:rsidR="00035F9A" w:rsidRPr="00554D19">
        <w:rPr>
          <w:rFonts w:ascii="Segoe UI" w:hAnsi="Segoe UI" w:cs="Segoe UI"/>
          <w:sz w:val="22"/>
          <w:szCs w:val="22"/>
        </w:rPr>
        <w:t xml:space="preserve">se </w:t>
      </w:r>
      <w:r w:rsidR="00BE2007" w:rsidRPr="00554D19">
        <w:rPr>
          <w:rFonts w:ascii="Segoe UI" w:hAnsi="Segoe UI" w:cs="Segoe UI"/>
          <w:sz w:val="22"/>
          <w:szCs w:val="22"/>
        </w:rPr>
        <w:t>Objednatel</w:t>
      </w:r>
      <w:r w:rsidR="00035F9A" w:rsidRPr="00554D19">
        <w:rPr>
          <w:rFonts w:ascii="Segoe UI" w:hAnsi="Segoe UI" w:cs="Segoe UI"/>
          <w:sz w:val="22"/>
          <w:szCs w:val="22"/>
        </w:rPr>
        <w:t xml:space="preserve"> zavazuje uhradit, pokud budou splněny závazky </w:t>
      </w:r>
      <w:r w:rsidR="00BE2007" w:rsidRPr="00554D19">
        <w:rPr>
          <w:rFonts w:ascii="Segoe UI" w:hAnsi="Segoe UI" w:cs="Segoe UI"/>
          <w:sz w:val="22"/>
          <w:szCs w:val="22"/>
        </w:rPr>
        <w:t>Zhotovitel</w:t>
      </w:r>
      <w:r w:rsidR="00035F9A" w:rsidRPr="00554D19">
        <w:rPr>
          <w:rFonts w:ascii="Segoe UI" w:hAnsi="Segoe UI" w:cs="Segoe UI"/>
          <w:sz w:val="22"/>
          <w:szCs w:val="22"/>
        </w:rPr>
        <w:t>e dle této smlouvy, nejpozději do </w:t>
      </w:r>
      <w:r w:rsidR="00327B8B" w:rsidRPr="00554D19">
        <w:rPr>
          <w:rFonts w:ascii="Segoe UI" w:hAnsi="Segoe UI" w:cs="Segoe UI"/>
          <w:sz w:val="22"/>
          <w:szCs w:val="22"/>
        </w:rPr>
        <w:t>30</w:t>
      </w:r>
      <w:r w:rsidR="00B95373" w:rsidRPr="00554D19">
        <w:rPr>
          <w:rFonts w:ascii="Segoe UI" w:hAnsi="Segoe UI" w:cs="Segoe UI"/>
          <w:sz w:val="22"/>
          <w:szCs w:val="22"/>
        </w:rPr>
        <w:t xml:space="preserve"> </w:t>
      </w:r>
      <w:r w:rsidR="00035F9A" w:rsidRPr="00554D19">
        <w:rPr>
          <w:rFonts w:ascii="Segoe UI" w:hAnsi="Segoe UI" w:cs="Segoe UI"/>
          <w:sz w:val="22"/>
          <w:szCs w:val="22"/>
        </w:rPr>
        <w:t xml:space="preserve">dnů ode dne, kdy mu bude </w:t>
      </w:r>
      <w:r w:rsidR="0088023A" w:rsidRPr="00554D19">
        <w:rPr>
          <w:rFonts w:ascii="Segoe UI" w:hAnsi="Segoe UI" w:cs="Segoe UI"/>
          <w:sz w:val="22"/>
          <w:szCs w:val="22"/>
        </w:rPr>
        <w:t>příslušná faktura</w:t>
      </w:r>
      <w:r w:rsidR="000818DE" w:rsidRPr="00554D19">
        <w:rPr>
          <w:rFonts w:ascii="Segoe UI" w:hAnsi="Segoe UI" w:cs="Segoe UI"/>
          <w:sz w:val="22"/>
          <w:szCs w:val="22"/>
        </w:rPr>
        <w:t xml:space="preserve"> doručena</w:t>
      </w:r>
      <w:r w:rsidR="004B578C">
        <w:rPr>
          <w:rFonts w:ascii="Segoe UI" w:hAnsi="Segoe UI" w:cs="Segoe UI"/>
          <w:sz w:val="22"/>
          <w:szCs w:val="22"/>
        </w:rPr>
        <w:t>.</w:t>
      </w:r>
    </w:p>
    <w:p w:rsidR="0011006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110062" w:rsidRPr="00554D19">
        <w:rPr>
          <w:rFonts w:ascii="Segoe UI" w:hAnsi="Segoe UI" w:cs="Segoe UI"/>
          <w:sz w:val="22"/>
          <w:szCs w:val="22"/>
        </w:rPr>
        <w:t xml:space="preserve"> je oprávněn před uplynutím </w:t>
      </w:r>
      <w:r w:rsidR="00FD40B2" w:rsidRPr="00554D19">
        <w:rPr>
          <w:rFonts w:ascii="Segoe UI" w:hAnsi="Segoe UI" w:cs="Segoe UI"/>
          <w:sz w:val="22"/>
          <w:szCs w:val="22"/>
        </w:rPr>
        <w:t>doby</w:t>
      </w:r>
      <w:r w:rsidR="00110062" w:rsidRPr="00554D19">
        <w:rPr>
          <w:rFonts w:ascii="Segoe UI" w:hAnsi="Segoe UI" w:cs="Segoe UI"/>
          <w:sz w:val="22"/>
          <w:szCs w:val="22"/>
        </w:rPr>
        <w:t xml:space="preserve"> splatnosti vrátit</w:t>
      </w:r>
      <w:r w:rsidR="0000584F" w:rsidRPr="00554D19">
        <w:rPr>
          <w:rFonts w:ascii="Segoe UI" w:hAnsi="Segoe UI" w:cs="Segoe UI"/>
          <w:sz w:val="22"/>
          <w:szCs w:val="22"/>
        </w:rPr>
        <w:t xml:space="preserve"> </w:t>
      </w:r>
      <w:r w:rsidR="00327B8B" w:rsidRPr="00554D19">
        <w:rPr>
          <w:rFonts w:ascii="Segoe UI" w:hAnsi="Segoe UI" w:cs="Segoe UI"/>
          <w:sz w:val="22"/>
          <w:szCs w:val="22"/>
        </w:rPr>
        <w:t>kteroukoliv fakturu</w:t>
      </w:r>
      <w:r w:rsidR="00110062" w:rsidRPr="00554D19">
        <w:rPr>
          <w:rFonts w:ascii="Segoe UI" w:hAnsi="Segoe UI" w:cs="Segoe UI"/>
          <w:sz w:val="22"/>
          <w:szCs w:val="22"/>
        </w:rPr>
        <w:t>, pokud neobsahuje požadované náležitosti nebo obsahuje nesprávné cenové údaje. Uvedené se vztahuje i na nesprávné cenové, množstevní nebo kvalitativní údaje v </w:t>
      </w:r>
      <w:r w:rsidR="003D1050" w:rsidRPr="00554D19">
        <w:rPr>
          <w:rFonts w:ascii="Segoe UI" w:hAnsi="Segoe UI" w:cs="Segoe UI"/>
          <w:sz w:val="22"/>
          <w:szCs w:val="22"/>
        </w:rPr>
        <w:t>S</w:t>
      </w:r>
      <w:r w:rsidR="00110062" w:rsidRPr="00554D19">
        <w:rPr>
          <w:rFonts w:ascii="Segoe UI" w:hAnsi="Segoe UI" w:cs="Segoe UI"/>
          <w:sz w:val="22"/>
          <w:szCs w:val="22"/>
        </w:rPr>
        <w:t xml:space="preserve">oupisu odsouhlaseném </w:t>
      </w:r>
      <w:r w:rsidR="008D2B23">
        <w:rPr>
          <w:rFonts w:ascii="Segoe UI" w:hAnsi="Segoe UI" w:cs="Segoe UI"/>
          <w:sz w:val="22"/>
          <w:szCs w:val="22"/>
        </w:rPr>
        <w:t>Objednatelem.</w:t>
      </w:r>
      <w:r w:rsidR="00110062" w:rsidRPr="00554D19">
        <w:rPr>
          <w:rFonts w:ascii="Segoe UI" w:hAnsi="Segoe UI" w:cs="Segoe UI"/>
          <w:sz w:val="22"/>
          <w:szCs w:val="22"/>
        </w:rPr>
        <w:t xml:space="preserve"> Oprávněným vrácením daňového dokladu – faktury, přestává běžet původní lhůta splatnosti. Opravená nebo přepracovaná faktura bude opatřena novou </w:t>
      </w:r>
      <w:r w:rsidR="00FD40B2" w:rsidRPr="00554D19">
        <w:rPr>
          <w:rFonts w:ascii="Segoe UI" w:hAnsi="Segoe UI" w:cs="Segoe UI"/>
          <w:sz w:val="22"/>
          <w:szCs w:val="22"/>
        </w:rPr>
        <w:t>dobou</w:t>
      </w:r>
      <w:r w:rsidR="00110062" w:rsidRPr="00554D19">
        <w:rPr>
          <w:rFonts w:ascii="Segoe UI" w:hAnsi="Segoe UI" w:cs="Segoe UI"/>
          <w:sz w:val="22"/>
          <w:szCs w:val="22"/>
        </w:rPr>
        <w:t xml:space="preserve"> splatnosti. V případě vrácení faktury v souladu s oprávněním </w:t>
      </w:r>
      <w:r w:rsidRPr="00554D19">
        <w:rPr>
          <w:rFonts w:ascii="Segoe UI" w:hAnsi="Segoe UI" w:cs="Segoe UI"/>
          <w:sz w:val="22"/>
          <w:szCs w:val="22"/>
        </w:rPr>
        <w:t>Objednatel</w:t>
      </w:r>
      <w:r w:rsidR="00110062" w:rsidRPr="00554D19">
        <w:rPr>
          <w:rFonts w:ascii="Segoe UI" w:hAnsi="Segoe UI" w:cs="Segoe UI"/>
          <w:sz w:val="22"/>
          <w:szCs w:val="22"/>
        </w:rPr>
        <w:t xml:space="preserve">e podle tohoto odstavce není </w:t>
      </w:r>
      <w:r w:rsidRPr="00554D19">
        <w:rPr>
          <w:rFonts w:ascii="Segoe UI" w:hAnsi="Segoe UI" w:cs="Segoe UI"/>
          <w:sz w:val="22"/>
          <w:szCs w:val="22"/>
        </w:rPr>
        <w:t>Objednatel</w:t>
      </w:r>
      <w:r w:rsidR="00110062" w:rsidRPr="00554D19">
        <w:rPr>
          <w:rFonts w:ascii="Segoe UI" w:hAnsi="Segoe UI" w:cs="Segoe UI"/>
          <w:sz w:val="22"/>
          <w:szCs w:val="22"/>
        </w:rPr>
        <w:t xml:space="preserve"> v prodlení.</w:t>
      </w:r>
    </w:p>
    <w:p w:rsidR="007575D2" w:rsidRPr="00554D19" w:rsidRDefault="0011006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Peněžitý závazek (dluh) </w:t>
      </w:r>
      <w:r w:rsidR="00BE2007" w:rsidRPr="00554D19">
        <w:rPr>
          <w:rFonts w:ascii="Segoe UI" w:hAnsi="Segoe UI" w:cs="Segoe UI"/>
          <w:sz w:val="22"/>
          <w:szCs w:val="22"/>
        </w:rPr>
        <w:t>Objednatel</w:t>
      </w:r>
      <w:r w:rsidRPr="00554D19">
        <w:rPr>
          <w:rFonts w:ascii="Segoe UI" w:hAnsi="Segoe UI" w:cs="Segoe UI"/>
          <w:sz w:val="22"/>
          <w:szCs w:val="22"/>
        </w:rPr>
        <w:t xml:space="preserve">e se považuje za splněný v den, kdy je dlužná částka odepsána z účtu </w:t>
      </w:r>
      <w:r w:rsidR="00BE2007" w:rsidRPr="00554D19">
        <w:rPr>
          <w:rFonts w:ascii="Segoe UI" w:hAnsi="Segoe UI" w:cs="Segoe UI"/>
          <w:sz w:val="22"/>
          <w:szCs w:val="22"/>
        </w:rPr>
        <w:t>Objednatel</w:t>
      </w:r>
      <w:r w:rsidRPr="00554D19">
        <w:rPr>
          <w:rFonts w:ascii="Segoe UI" w:hAnsi="Segoe UI" w:cs="Segoe UI"/>
          <w:sz w:val="22"/>
          <w:szCs w:val="22"/>
        </w:rPr>
        <w:t>e</w:t>
      </w:r>
      <w:r w:rsidR="00994653" w:rsidRPr="00554D19">
        <w:rPr>
          <w:rFonts w:ascii="Segoe UI" w:hAnsi="Segoe UI" w:cs="Segoe UI"/>
          <w:sz w:val="22"/>
          <w:szCs w:val="22"/>
        </w:rPr>
        <w:t>.</w:t>
      </w:r>
      <w:r w:rsidRPr="00554D19">
        <w:rPr>
          <w:rFonts w:ascii="Segoe UI" w:hAnsi="Segoe UI" w:cs="Segoe UI"/>
          <w:sz w:val="22"/>
          <w:szCs w:val="22"/>
        </w:rPr>
        <w:t xml:space="preserve"> Jestliže dojde z důvodů na straně banky k prodlení s proveditelnou platbou faktury, není </w:t>
      </w:r>
      <w:r w:rsidR="00BE2007" w:rsidRPr="00554D19">
        <w:rPr>
          <w:rFonts w:ascii="Segoe UI" w:hAnsi="Segoe UI" w:cs="Segoe UI"/>
          <w:sz w:val="22"/>
          <w:szCs w:val="22"/>
        </w:rPr>
        <w:t>Objednatel</w:t>
      </w:r>
      <w:r w:rsidRPr="00554D19">
        <w:rPr>
          <w:rFonts w:ascii="Segoe UI" w:hAnsi="Segoe UI" w:cs="Segoe UI"/>
          <w:sz w:val="22"/>
          <w:szCs w:val="22"/>
        </w:rPr>
        <w:t xml:space="preserve"> po tuto dobu v prodlení se zaplacením příslušné částky.</w:t>
      </w:r>
    </w:p>
    <w:p w:rsidR="001B4FBB" w:rsidRPr="00554D19" w:rsidRDefault="001B4FBB" w:rsidP="002F39B7">
      <w:pPr>
        <w:widowControl w:val="0"/>
        <w:tabs>
          <w:tab w:val="left" w:pos="426"/>
        </w:tabs>
        <w:spacing w:after="120" w:line="264" w:lineRule="auto"/>
        <w:ind w:left="426"/>
        <w:jc w:val="both"/>
        <w:rPr>
          <w:rFonts w:ascii="Segoe UI" w:hAnsi="Segoe UI" w:cs="Segoe UI"/>
          <w:sz w:val="22"/>
          <w:szCs w:val="22"/>
        </w:rPr>
      </w:pPr>
    </w:p>
    <w:p w:rsidR="00431EF9" w:rsidRPr="00554D19" w:rsidRDefault="00431EF9"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Práva a povinnosti smluvních stran, vlastnické právo a nebezpečí škody</w:t>
      </w:r>
    </w:p>
    <w:p w:rsidR="00CE0125" w:rsidRPr="00554D19" w:rsidRDefault="009942EA" w:rsidP="002F39B7">
      <w:pPr>
        <w:widowControl w:val="0"/>
        <w:numPr>
          <w:ilvl w:val="1"/>
          <w:numId w:val="11"/>
        </w:numPr>
        <w:tabs>
          <w:tab w:val="left" w:pos="426"/>
          <w:tab w:val="num" w:pos="1134"/>
        </w:tabs>
        <w:spacing w:after="120" w:line="264" w:lineRule="auto"/>
        <w:ind w:left="426" w:hanging="426"/>
        <w:jc w:val="both"/>
        <w:rPr>
          <w:rFonts w:ascii="Segoe UI" w:hAnsi="Segoe UI" w:cs="Segoe UI"/>
          <w:sz w:val="22"/>
          <w:szCs w:val="22"/>
        </w:rPr>
      </w:pPr>
      <w:r w:rsidRPr="00EF65A0">
        <w:rPr>
          <w:rFonts w:ascii="Segoe UI" w:hAnsi="Segoe UI" w:cs="Segoe UI"/>
          <w:sz w:val="22"/>
          <w:szCs w:val="22"/>
        </w:rPr>
        <w:t xml:space="preserve">Vlastníkem </w:t>
      </w:r>
      <w:r w:rsidR="00EC0CCD" w:rsidRPr="00EF65A0">
        <w:rPr>
          <w:rFonts w:ascii="Segoe UI" w:hAnsi="Segoe UI" w:cs="Segoe UI"/>
          <w:sz w:val="22"/>
          <w:szCs w:val="22"/>
        </w:rPr>
        <w:t>nemovit</w:t>
      </w:r>
      <w:r w:rsidR="00C11ABE" w:rsidRPr="00EF65A0">
        <w:rPr>
          <w:rFonts w:ascii="Segoe UI" w:hAnsi="Segoe UI" w:cs="Segoe UI"/>
          <w:sz w:val="22"/>
          <w:szCs w:val="22"/>
        </w:rPr>
        <w:t>é věci</w:t>
      </w:r>
      <w:r w:rsidRPr="00EF65A0">
        <w:rPr>
          <w:rFonts w:ascii="Segoe UI" w:hAnsi="Segoe UI" w:cs="Segoe UI"/>
          <w:sz w:val="22"/>
          <w:szCs w:val="22"/>
        </w:rPr>
        <w:t xml:space="preserve">, která je předmětem </w:t>
      </w:r>
      <w:r w:rsidR="00EC0CCD" w:rsidRPr="00EF65A0">
        <w:rPr>
          <w:rFonts w:ascii="Segoe UI" w:hAnsi="Segoe UI" w:cs="Segoe UI"/>
          <w:sz w:val="22"/>
          <w:szCs w:val="22"/>
        </w:rPr>
        <w:t>Stavby</w:t>
      </w:r>
      <w:r w:rsidRPr="00EF65A0">
        <w:rPr>
          <w:rFonts w:ascii="Segoe UI" w:hAnsi="Segoe UI" w:cs="Segoe UI"/>
          <w:sz w:val="22"/>
          <w:szCs w:val="22"/>
        </w:rPr>
        <w:t xml:space="preserve">, zůstává </w:t>
      </w:r>
      <w:r w:rsidR="00A16C1A" w:rsidRPr="00EF65A0">
        <w:rPr>
          <w:rFonts w:ascii="Segoe UI" w:hAnsi="Segoe UI" w:cs="Segoe UI"/>
          <w:sz w:val="22"/>
          <w:szCs w:val="22"/>
        </w:rPr>
        <w:t xml:space="preserve">OU, přičemž SMO </w:t>
      </w:r>
      <w:r w:rsidR="00EF65A0" w:rsidRPr="00EF65A0">
        <w:rPr>
          <w:rFonts w:ascii="Segoe UI" w:hAnsi="Segoe UI" w:cs="Segoe UI"/>
          <w:sz w:val="22"/>
          <w:szCs w:val="22"/>
        </w:rPr>
        <w:lastRenderedPageBreak/>
        <w:t xml:space="preserve">v případě podzemní garáže </w:t>
      </w:r>
      <w:r w:rsidR="00A16C1A" w:rsidRPr="00EF65A0">
        <w:rPr>
          <w:rFonts w:ascii="Segoe UI" w:hAnsi="Segoe UI" w:cs="Segoe UI"/>
          <w:sz w:val="22"/>
          <w:szCs w:val="22"/>
        </w:rPr>
        <w:t>zůstává oprávněným z práva stavby</w:t>
      </w:r>
      <w:r w:rsidRPr="00EF65A0">
        <w:rPr>
          <w:rFonts w:ascii="Segoe UI" w:hAnsi="Segoe UI" w:cs="Segoe UI"/>
          <w:sz w:val="22"/>
          <w:szCs w:val="22"/>
        </w:rPr>
        <w:t xml:space="preserve">. </w:t>
      </w:r>
      <w:r w:rsidR="005B5DA1" w:rsidRPr="00EF65A0">
        <w:rPr>
          <w:rFonts w:ascii="Segoe UI" w:hAnsi="Segoe UI" w:cs="Segoe UI"/>
          <w:sz w:val="22"/>
          <w:szCs w:val="22"/>
        </w:rPr>
        <w:t xml:space="preserve">Vlastníkem zhotovovaného díla je </w:t>
      </w:r>
      <w:r w:rsidR="00EF215B" w:rsidRPr="00EF65A0">
        <w:rPr>
          <w:rFonts w:ascii="Segoe UI" w:hAnsi="Segoe UI" w:cs="Segoe UI"/>
          <w:sz w:val="22"/>
          <w:szCs w:val="22"/>
        </w:rPr>
        <w:t>OU, přičemž SMO je oprávněným z práva stavby v případě podzemní garáže</w:t>
      </w:r>
      <w:r w:rsidR="005B5DA1" w:rsidRPr="00EF65A0">
        <w:rPr>
          <w:rFonts w:ascii="Segoe UI" w:hAnsi="Segoe UI" w:cs="Segoe UI"/>
          <w:sz w:val="22"/>
          <w:szCs w:val="22"/>
        </w:rPr>
        <w:t xml:space="preserve">. </w:t>
      </w:r>
      <w:r w:rsidR="00CE0125" w:rsidRPr="00EF65A0">
        <w:rPr>
          <w:rFonts w:ascii="Segoe UI" w:hAnsi="Segoe UI" w:cs="Segoe UI"/>
          <w:sz w:val="22"/>
          <w:szCs w:val="22"/>
        </w:rPr>
        <w:t xml:space="preserve">Nebezpečí škody na zhotovované věci, která je předmětem díla, nese </w:t>
      </w:r>
      <w:r w:rsidR="00BE2007" w:rsidRPr="00EF65A0">
        <w:rPr>
          <w:rFonts w:ascii="Segoe UI" w:hAnsi="Segoe UI" w:cs="Segoe UI"/>
          <w:sz w:val="22"/>
          <w:szCs w:val="22"/>
        </w:rPr>
        <w:t>Zhotovitel</w:t>
      </w:r>
      <w:r w:rsidR="00CE0125" w:rsidRPr="00EF65A0">
        <w:rPr>
          <w:rFonts w:ascii="Segoe UI" w:hAnsi="Segoe UI" w:cs="Segoe UI"/>
          <w:sz w:val="22"/>
          <w:szCs w:val="22"/>
        </w:rPr>
        <w:t>. Nebezpečí</w:t>
      </w:r>
      <w:r w:rsidR="00CE0125" w:rsidRPr="00554D19">
        <w:rPr>
          <w:rFonts w:ascii="Segoe UI" w:hAnsi="Segoe UI" w:cs="Segoe UI"/>
          <w:sz w:val="22"/>
          <w:szCs w:val="22"/>
        </w:rPr>
        <w:t xml:space="preserve"> škody </w:t>
      </w:r>
      <w:r w:rsidR="00743A15" w:rsidRPr="00554D19">
        <w:rPr>
          <w:rFonts w:ascii="Segoe UI" w:hAnsi="Segoe UI" w:cs="Segoe UI"/>
          <w:sz w:val="22"/>
          <w:szCs w:val="22"/>
        </w:rPr>
        <w:t xml:space="preserve">na díle </w:t>
      </w:r>
      <w:r w:rsidR="00CE0125" w:rsidRPr="00554D19">
        <w:rPr>
          <w:rFonts w:ascii="Segoe UI" w:hAnsi="Segoe UI" w:cs="Segoe UI"/>
          <w:sz w:val="22"/>
          <w:szCs w:val="22"/>
        </w:rPr>
        <w:t>přechází na</w:t>
      </w:r>
      <w:r w:rsidR="003D1050" w:rsidRPr="00554D19">
        <w:rPr>
          <w:rFonts w:ascii="Segoe UI" w:hAnsi="Segoe UI" w:cs="Segoe UI"/>
          <w:sz w:val="22"/>
          <w:szCs w:val="22"/>
        </w:rPr>
        <w:t> </w:t>
      </w:r>
      <w:r w:rsidR="00BE2007" w:rsidRPr="00554D19">
        <w:rPr>
          <w:rFonts w:ascii="Segoe UI" w:hAnsi="Segoe UI" w:cs="Segoe UI"/>
          <w:sz w:val="22"/>
          <w:szCs w:val="22"/>
        </w:rPr>
        <w:t>Objednatel</w:t>
      </w:r>
      <w:r w:rsidR="00CE0125" w:rsidRPr="00554D19">
        <w:rPr>
          <w:rFonts w:ascii="Segoe UI" w:hAnsi="Segoe UI" w:cs="Segoe UI"/>
          <w:sz w:val="22"/>
          <w:szCs w:val="22"/>
        </w:rPr>
        <w:t>e dnem převzetí</w:t>
      </w:r>
      <w:r w:rsidR="00743A15" w:rsidRPr="00554D19">
        <w:rPr>
          <w:rFonts w:ascii="Segoe UI" w:hAnsi="Segoe UI" w:cs="Segoe UI"/>
          <w:sz w:val="22"/>
          <w:szCs w:val="22"/>
        </w:rPr>
        <w:t xml:space="preserve"> díla </w:t>
      </w:r>
      <w:r w:rsidR="00BE2007" w:rsidRPr="00554D19">
        <w:rPr>
          <w:rFonts w:ascii="Segoe UI" w:hAnsi="Segoe UI" w:cs="Segoe UI"/>
          <w:sz w:val="22"/>
          <w:szCs w:val="22"/>
        </w:rPr>
        <w:t>Objednatel</w:t>
      </w:r>
      <w:r w:rsidR="00CE0125" w:rsidRPr="00554D19">
        <w:rPr>
          <w:rFonts w:ascii="Segoe UI" w:hAnsi="Segoe UI" w:cs="Segoe UI"/>
          <w:sz w:val="22"/>
          <w:szCs w:val="22"/>
        </w:rPr>
        <w:t>em.</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nese odpovědnost původce odpadů, zavazuje se nezpůsobovat únik toxických či jiných škodlivých látek v souvislosti s provádění</w:t>
      </w:r>
      <w:r w:rsidR="00934DEA" w:rsidRPr="00554D19">
        <w:rPr>
          <w:rFonts w:ascii="Segoe UI" w:hAnsi="Segoe UI" w:cs="Segoe UI"/>
          <w:sz w:val="22"/>
          <w:szCs w:val="22"/>
        </w:rPr>
        <w:t>m</w:t>
      </w:r>
      <w:r w:rsidR="006465F2" w:rsidRPr="00554D19">
        <w:rPr>
          <w:rFonts w:ascii="Segoe UI" w:hAnsi="Segoe UI" w:cs="Segoe UI"/>
          <w:sz w:val="22"/>
          <w:szCs w:val="22"/>
        </w:rPr>
        <w:t xml:space="preserve"> díla.</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je povinen učinit veškerá opatření potřebná k odvrácení škody nebo k jejímu zmírnění. </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je povinen nahradit </w:t>
      </w:r>
      <w:r w:rsidRPr="00554D19">
        <w:rPr>
          <w:rFonts w:ascii="Segoe UI" w:hAnsi="Segoe UI" w:cs="Segoe UI"/>
          <w:sz w:val="22"/>
          <w:szCs w:val="22"/>
        </w:rPr>
        <w:t>Objednatel</w:t>
      </w:r>
      <w:r w:rsidR="006465F2" w:rsidRPr="00554D19">
        <w:rPr>
          <w:rFonts w:ascii="Segoe UI" w:hAnsi="Segoe UI" w:cs="Segoe UI"/>
          <w:sz w:val="22"/>
          <w:szCs w:val="22"/>
        </w:rPr>
        <w:t>i v plné výši škodu, která vznikla při</w:t>
      </w:r>
      <w:r w:rsidR="001B424B" w:rsidRPr="00554D19">
        <w:rPr>
          <w:rFonts w:ascii="Segoe UI" w:hAnsi="Segoe UI" w:cs="Segoe UI"/>
          <w:sz w:val="22"/>
          <w:szCs w:val="22"/>
        </w:rPr>
        <w:t> </w:t>
      </w:r>
      <w:r w:rsidR="006465F2" w:rsidRPr="00554D19">
        <w:rPr>
          <w:rFonts w:ascii="Segoe UI" w:hAnsi="Segoe UI" w:cs="Segoe UI"/>
          <w:sz w:val="22"/>
          <w:szCs w:val="22"/>
        </w:rPr>
        <w:t xml:space="preserve">realizaci a užívání díla v souvislosti nebo jako důsledek porušení závazků </w:t>
      </w:r>
      <w:r w:rsidRPr="00554D19">
        <w:rPr>
          <w:rFonts w:ascii="Segoe UI" w:hAnsi="Segoe UI" w:cs="Segoe UI"/>
          <w:sz w:val="22"/>
          <w:szCs w:val="22"/>
        </w:rPr>
        <w:t>Zhotovitel</w:t>
      </w:r>
      <w:r w:rsidR="006465F2" w:rsidRPr="00554D19">
        <w:rPr>
          <w:rFonts w:ascii="Segoe UI" w:hAnsi="Segoe UI" w:cs="Segoe UI"/>
          <w:sz w:val="22"/>
          <w:szCs w:val="22"/>
        </w:rPr>
        <w:t>e dle této smlouvy.</w:t>
      </w:r>
    </w:p>
    <w:p w:rsidR="00431EF9"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431EF9" w:rsidRPr="00554D19">
        <w:rPr>
          <w:rFonts w:ascii="Segoe UI" w:hAnsi="Segoe UI" w:cs="Segoe UI"/>
          <w:sz w:val="22"/>
          <w:szCs w:val="22"/>
        </w:rPr>
        <w:t xml:space="preserve"> jako odborně způsobilá osoba je povinna zkontrolovat příslušnou technickou část předané dokumentace a upozornit </w:t>
      </w:r>
      <w:r w:rsidRPr="00554D19">
        <w:rPr>
          <w:rFonts w:ascii="Segoe UI" w:hAnsi="Segoe UI" w:cs="Segoe UI"/>
          <w:sz w:val="22"/>
          <w:szCs w:val="22"/>
        </w:rPr>
        <w:t>Objednatel</w:t>
      </w:r>
      <w:r w:rsidR="00431EF9" w:rsidRPr="00554D19">
        <w:rPr>
          <w:rFonts w:ascii="Segoe UI" w:hAnsi="Segoe UI" w:cs="Segoe UI"/>
          <w:sz w:val="22"/>
          <w:szCs w:val="22"/>
        </w:rPr>
        <w:t>e bez zbytečného odkladu na zjištěné zjevné vady a nedostatky</w:t>
      </w:r>
      <w:r w:rsidR="006A5B53">
        <w:rPr>
          <w:rFonts w:ascii="Segoe UI" w:hAnsi="Segoe UI" w:cs="Segoe UI"/>
          <w:sz w:val="22"/>
          <w:szCs w:val="22"/>
        </w:rPr>
        <w:t xml:space="preserve"> </w:t>
      </w:r>
      <w:r w:rsidR="006A5B53" w:rsidRPr="0033233D">
        <w:rPr>
          <w:rFonts w:ascii="Segoe UI" w:hAnsi="Segoe UI" w:cs="Segoe UI"/>
          <w:sz w:val="22"/>
          <w:szCs w:val="22"/>
        </w:rPr>
        <w:t>nejpozději před zahájením stavebních prací</w:t>
      </w:r>
      <w:r w:rsidR="00431EF9" w:rsidRPr="00554D19">
        <w:rPr>
          <w:rFonts w:ascii="Segoe UI" w:hAnsi="Segoe UI" w:cs="Segoe UI"/>
          <w:sz w:val="22"/>
          <w:szCs w:val="22"/>
        </w:rPr>
        <w:t xml:space="preserve">. Případný soupis zjištěných vad a nedostatků předané dokumentace včetně návrhů na jejich odstranění a s dopadem na předmět a cenu díla </w:t>
      </w:r>
      <w:r w:rsidRPr="00554D19">
        <w:rPr>
          <w:rFonts w:ascii="Segoe UI" w:hAnsi="Segoe UI" w:cs="Segoe UI"/>
          <w:sz w:val="22"/>
          <w:szCs w:val="22"/>
        </w:rPr>
        <w:t>Zhotovitel</w:t>
      </w:r>
      <w:r w:rsidR="00431EF9" w:rsidRPr="00554D19">
        <w:rPr>
          <w:rFonts w:ascii="Segoe UI" w:hAnsi="Segoe UI" w:cs="Segoe UI"/>
          <w:sz w:val="22"/>
          <w:szCs w:val="22"/>
        </w:rPr>
        <w:t xml:space="preserve"> předá bez zbytečného odkladu </w:t>
      </w:r>
      <w:r w:rsidRPr="00554D19">
        <w:rPr>
          <w:rFonts w:ascii="Segoe UI" w:hAnsi="Segoe UI" w:cs="Segoe UI"/>
          <w:sz w:val="22"/>
          <w:szCs w:val="22"/>
        </w:rPr>
        <w:t>Objednatel</w:t>
      </w:r>
      <w:r w:rsidR="00431EF9" w:rsidRPr="00554D19">
        <w:rPr>
          <w:rFonts w:ascii="Segoe UI" w:hAnsi="Segoe UI" w:cs="Segoe UI"/>
          <w:sz w:val="22"/>
          <w:szCs w:val="22"/>
        </w:rPr>
        <w:t>i</w:t>
      </w:r>
      <w:r w:rsidR="009B7ADE">
        <w:rPr>
          <w:rFonts w:ascii="Segoe UI" w:hAnsi="Segoe UI" w:cs="Segoe UI"/>
          <w:sz w:val="22"/>
          <w:szCs w:val="22"/>
        </w:rPr>
        <w:t xml:space="preserve"> </w:t>
      </w:r>
      <w:r w:rsidR="009B7ADE" w:rsidRPr="0033233D">
        <w:rPr>
          <w:rFonts w:ascii="Segoe UI" w:hAnsi="Segoe UI" w:cs="Segoe UI"/>
          <w:sz w:val="22"/>
          <w:szCs w:val="22"/>
        </w:rPr>
        <w:t>nejpozději před zahájením stavebních prací</w:t>
      </w:r>
      <w:r w:rsidR="009B7ADE">
        <w:rPr>
          <w:rFonts w:ascii="Segoe UI" w:hAnsi="Segoe UI" w:cs="Segoe UI"/>
          <w:sz w:val="22"/>
          <w:szCs w:val="22"/>
        </w:rPr>
        <w:t>.</w:t>
      </w:r>
    </w:p>
    <w:p w:rsidR="007575D2" w:rsidRPr="001F279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7575D2" w:rsidRPr="00554D19">
        <w:rPr>
          <w:rFonts w:ascii="Segoe UI" w:hAnsi="Segoe UI" w:cs="Segoe UI"/>
          <w:sz w:val="22"/>
          <w:szCs w:val="22"/>
        </w:rPr>
        <w:t xml:space="preserve"> se zavazuje v době realizace díla umožnit </w:t>
      </w:r>
      <w:r w:rsidRPr="00554D19">
        <w:rPr>
          <w:rFonts w:ascii="Segoe UI" w:hAnsi="Segoe UI" w:cs="Segoe UI"/>
          <w:sz w:val="22"/>
          <w:szCs w:val="22"/>
        </w:rPr>
        <w:t>Zhotovitel</w:t>
      </w:r>
      <w:r w:rsidR="007575D2" w:rsidRPr="00554D19">
        <w:rPr>
          <w:rFonts w:ascii="Segoe UI" w:hAnsi="Segoe UI" w:cs="Segoe UI"/>
          <w:sz w:val="22"/>
          <w:szCs w:val="22"/>
        </w:rPr>
        <w:t xml:space="preserve">i (včetně zaměstnanců </w:t>
      </w:r>
      <w:r w:rsidRPr="00554D19">
        <w:rPr>
          <w:rFonts w:ascii="Segoe UI" w:hAnsi="Segoe UI" w:cs="Segoe UI"/>
          <w:sz w:val="22"/>
          <w:szCs w:val="22"/>
        </w:rPr>
        <w:t>Zhotovitel</w:t>
      </w:r>
      <w:r w:rsidR="007575D2" w:rsidRPr="00554D19">
        <w:rPr>
          <w:rFonts w:ascii="Segoe UI" w:hAnsi="Segoe UI" w:cs="Segoe UI"/>
          <w:sz w:val="22"/>
          <w:szCs w:val="22"/>
        </w:rPr>
        <w:t xml:space="preserve">e, kteří se budou podílet na zhotovení díla, případně jiných osob, které se budou podílet na </w:t>
      </w:r>
      <w:r w:rsidR="007575D2" w:rsidRPr="001F304C">
        <w:rPr>
          <w:rFonts w:ascii="Segoe UI" w:hAnsi="Segoe UI" w:cs="Segoe UI"/>
          <w:sz w:val="22"/>
          <w:szCs w:val="22"/>
        </w:rPr>
        <w:t xml:space="preserve">zhotovení díla) vstup na </w:t>
      </w:r>
      <w:r w:rsidR="00F501AC" w:rsidRPr="009019AE">
        <w:rPr>
          <w:rFonts w:ascii="Segoe UI" w:hAnsi="Segoe UI" w:cs="Segoe UI"/>
          <w:sz w:val="22"/>
          <w:szCs w:val="22"/>
        </w:rPr>
        <w:t>místo pro provádění díla</w:t>
      </w:r>
      <w:r w:rsidR="007575D2" w:rsidRPr="001F279E">
        <w:rPr>
          <w:rFonts w:ascii="Segoe UI" w:hAnsi="Segoe UI" w:cs="Segoe UI"/>
          <w:sz w:val="22"/>
          <w:szCs w:val="22"/>
        </w:rPr>
        <w:t xml:space="preserve">. </w:t>
      </w:r>
    </w:p>
    <w:p w:rsidR="007575D2" w:rsidRPr="00554D19" w:rsidRDefault="005B503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4" w:name="_Ref443922855"/>
      <w:r w:rsidRPr="00326406">
        <w:rPr>
          <w:rFonts w:ascii="Segoe UI" w:hAnsi="Segoe UI" w:cs="Segoe UI"/>
          <w:sz w:val="22"/>
          <w:szCs w:val="22"/>
        </w:rPr>
        <w:t xml:space="preserve">K předání </w:t>
      </w:r>
      <w:r>
        <w:rPr>
          <w:rFonts w:ascii="Segoe UI" w:hAnsi="Segoe UI" w:cs="Segoe UI"/>
          <w:sz w:val="22"/>
          <w:szCs w:val="22"/>
        </w:rPr>
        <w:t>S</w:t>
      </w:r>
      <w:r w:rsidRPr="00326406">
        <w:rPr>
          <w:rFonts w:ascii="Segoe UI" w:hAnsi="Segoe UI" w:cs="Segoe UI"/>
          <w:sz w:val="22"/>
          <w:szCs w:val="22"/>
        </w:rPr>
        <w:t>taveniště</w:t>
      </w:r>
      <w:r>
        <w:rPr>
          <w:rFonts w:ascii="Segoe UI" w:hAnsi="Segoe UI" w:cs="Segoe UI"/>
          <w:sz w:val="22"/>
          <w:szCs w:val="22"/>
        </w:rPr>
        <w:t xml:space="preserve"> </w:t>
      </w:r>
      <w:r w:rsidRPr="00326406">
        <w:rPr>
          <w:rFonts w:ascii="Segoe UI" w:hAnsi="Segoe UI" w:cs="Segoe UI"/>
          <w:sz w:val="22"/>
          <w:szCs w:val="22"/>
        </w:rPr>
        <w:t xml:space="preserve">bude </w:t>
      </w:r>
      <w:r>
        <w:rPr>
          <w:rFonts w:ascii="Segoe UI" w:hAnsi="Segoe UI" w:cs="Segoe UI"/>
          <w:sz w:val="22"/>
          <w:szCs w:val="22"/>
        </w:rPr>
        <w:t>Z</w:t>
      </w:r>
      <w:r w:rsidRPr="00326406">
        <w:rPr>
          <w:rFonts w:ascii="Segoe UI" w:hAnsi="Segoe UI" w:cs="Segoe UI"/>
          <w:sz w:val="22"/>
          <w:szCs w:val="22"/>
        </w:rPr>
        <w:t xml:space="preserve">hotovitel </w:t>
      </w:r>
      <w:r>
        <w:rPr>
          <w:rFonts w:ascii="Segoe UI" w:hAnsi="Segoe UI" w:cs="Segoe UI"/>
          <w:sz w:val="22"/>
          <w:szCs w:val="22"/>
        </w:rPr>
        <w:t>O</w:t>
      </w:r>
      <w:r w:rsidRPr="00326406">
        <w:rPr>
          <w:rFonts w:ascii="Segoe UI" w:hAnsi="Segoe UI" w:cs="Segoe UI"/>
          <w:sz w:val="22"/>
          <w:szCs w:val="22"/>
        </w:rPr>
        <w:t xml:space="preserve">bjednatelem vyzván nejméně </w:t>
      </w:r>
      <w:r>
        <w:rPr>
          <w:rFonts w:ascii="Segoe UI" w:hAnsi="Segoe UI" w:cs="Segoe UI"/>
          <w:sz w:val="22"/>
          <w:szCs w:val="22"/>
        </w:rPr>
        <w:t>14</w:t>
      </w:r>
      <w:r w:rsidRPr="00326406">
        <w:rPr>
          <w:rFonts w:ascii="Segoe UI" w:hAnsi="Segoe UI" w:cs="Segoe UI"/>
          <w:sz w:val="22"/>
          <w:szCs w:val="22"/>
        </w:rPr>
        <w:t xml:space="preserve"> dnů předem</w:t>
      </w:r>
      <w:r w:rsidR="00933121">
        <w:rPr>
          <w:rFonts w:ascii="Segoe UI" w:hAnsi="Segoe UI" w:cs="Segoe UI"/>
          <w:sz w:val="22"/>
          <w:szCs w:val="22"/>
        </w:rPr>
        <w:t>, přičemž</w:t>
      </w:r>
      <w:r w:rsidR="001B424B" w:rsidRPr="00916108">
        <w:rPr>
          <w:rFonts w:ascii="Segoe UI" w:hAnsi="Segoe UI" w:cs="Segoe UI"/>
          <w:sz w:val="22"/>
          <w:szCs w:val="22"/>
        </w:rPr>
        <w:t xml:space="preserve"> </w:t>
      </w:r>
      <w:r w:rsidR="00933121">
        <w:rPr>
          <w:rFonts w:ascii="Segoe UI" w:hAnsi="Segoe UI" w:cs="Segoe UI"/>
          <w:sz w:val="22"/>
          <w:szCs w:val="22"/>
        </w:rPr>
        <w:t xml:space="preserve">Zhotovitel je povinen Staveniště převzít ve lhůtě stanovené Objednatelem. </w:t>
      </w:r>
      <w:r w:rsidR="00A60B0C" w:rsidRPr="00EE7096">
        <w:rPr>
          <w:rFonts w:ascii="Segoe UI" w:hAnsi="Segoe UI" w:cs="Segoe UI"/>
          <w:sz w:val="22"/>
          <w:szCs w:val="22"/>
        </w:rPr>
        <w:t>O </w:t>
      </w:r>
      <w:r w:rsidR="00743A15" w:rsidRPr="00DF0DE9">
        <w:rPr>
          <w:rFonts w:ascii="Segoe UI" w:hAnsi="Segoe UI" w:cs="Segoe UI"/>
          <w:sz w:val="22"/>
          <w:szCs w:val="22"/>
        </w:rPr>
        <w:t xml:space="preserve">předání </w:t>
      </w:r>
      <w:r w:rsidR="00A0668F" w:rsidRPr="00DF0DE9">
        <w:rPr>
          <w:rFonts w:ascii="Segoe UI" w:hAnsi="Segoe UI" w:cs="Segoe UI"/>
          <w:sz w:val="22"/>
          <w:szCs w:val="22"/>
        </w:rPr>
        <w:t>a převzetí</w:t>
      </w:r>
      <w:r w:rsidR="00A0668F" w:rsidRPr="00554D19">
        <w:rPr>
          <w:rFonts w:ascii="Segoe UI" w:hAnsi="Segoe UI" w:cs="Segoe UI"/>
          <w:sz w:val="22"/>
          <w:szCs w:val="22"/>
        </w:rPr>
        <w:t xml:space="preserve"> </w:t>
      </w:r>
      <w:r w:rsidR="00A51482" w:rsidRPr="00554D19">
        <w:rPr>
          <w:rFonts w:ascii="Segoe UI" w:hAnsi="Segoe UI" w:cs="Segoe UI"/>
          <w:sz w:val="22"/>
          <w:szCs w:val="22"/>
        </w:rPr>
        <w:t>Staveniště</w:t>
      </w:r>
      <w:r w:rsidR="00743A15" w:rsidRPr="00554D19">
        <w:rPr>
          <w:rFonts w:ascii="Segoe UI" w:hAnsi="Segoe UI" w:cs="Segoe UI"/>
          <w:sz w:val="22"/>
          <w:szCs w:val="22"/>
        </w:rPr>
        <w:t xml:space="preserve"> sepíší smluvní strany protokol</w:t>
      </w:r>
      <w:r w:rsidR="007575D2" w:rsidRPr="00554D19">
        <w:rPr>
          <w:rFonts w:ascii="Segoe UI" w:hAnsi="Segoe UI" w:cs="Segoe UI"/>
          <w:sz w:val="22"/>
          <w:szCs w:val="22"/>
        </w:rPr>
        <w:t xml:space="preserve"> v den předání</w:t>
      </w:r>
      <w:r w:rsidR="00743A15" w:rsidRPr="00554D19">
        <w:rPr>
          <w:rFonts w:ascii="Segoe UI" w:hAnsi="Segoe UI" w:cs="Segoe UI"/>
          <w:sz w:val="22"/>
          <w:szCs w:val="22"/>
        </w:rPr>
        <w:t xml:space="preserve"> </w:t>
      </w:r>
      <w:r w:rsidR="00A51482" w:rsidRPr="00554D19">
        <w:rPr>
          <w:rFonts w:ascii="Segoe UI" w:hAnsi="Segoe UI" w:cs="Segoe UI"/>
          <w:sz w:val="22"/>
          <w:szCs w:val="22"/>
        </w:rPr>
        <w:t>Staveniště</w:t>
      </w:r>
      <w:r w:rsidR="007575D2" w:rsidRPr="00554D19">
        <w:rPr>
          <w:rFonts w:ascii="Segoe UI" w:hAnsi="Segoe UI" w:cs="Segoe UI"/>
          <w:sz w:val="22"/>
          <w:szCs w:val="22"/>
        </w:rPr>
        <w:t>.</w:t>
      </w:r>
      <w:bookmarkEnd w:id="34"/>
      <w:r w:rsidR="00FA3C49">
        <w:rPr>
          <w:rFonts w:ascii="Segoe UI" w:hAnsi="Segoe UI" w:cs="Segoe UI"/>
          <w:sz w:val="22"/>
          <w:szCs w:val="22"/>
        </w:rPr>
        <w:t xml:space="preserve"> </w:t>
      </w:r>
    </w:p>
    <w:p w:rsidR="00C7426D" w:rsidRPr="00554D19" w:rsidRDefault="007575D2"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bookmarkStart w:id="35" w:name="_Ref3993155"/>
      <w:r w:rsidRPr="00554D19">
        <w:rPr>
          <w:rFonts w:ascii="Segoe UI" w:hAnsi="Segoe UI" w:cs="Segoe UI"/>
          <w:sz w:val="22"/>
          <w:szCs w:val="22"/>
        </w:rPr>
        <w:t>Dílo nebo jeho část vykazující prokazatelný nesoulad s </w:t>
      </w:r>
      <w:r w:rsidR="00F235C1" w:rsidRPr="00554D19">
        <w:rPr>
          <w:rFonts w:ascii="Segoe UI" w:hAnsi="Segoe UI" w:cs="Segoe UI"/>
          <w:sz w:val="22"/>
          <w:szCs w:val="22"/>
        </w:rPr>
        <w:t>P</w:t>
      </w:r>
      <w:r w:rsidRPr="00554D19">
        <w:rPr>
          <w:rFonts w:ascii="Segoe UI" w:hAnsi="Segoe UI" w:cs="Segoe UI"/>
          <w:sz w:val="22"/>
          <w:szCs w:val="22"/>
        </w:rPr>
        <w:t xml:space="preserve">rojektovou dokumentací či pokyny </w:t>
      </w:r>
      <w:r w:rsidR="00BE2007" w:rsidRPr="00554D19">
        <w:rPr>
          <w:rFonts w:ascii="Segoe UI" w:hAnsi="Segoe UI" w:cs="Segoe UI"/>
          <w:sz w:val="22"/>
          <w:szCs w:val="22"/>
        </w:rPr>
        <w:t>Objednatel</w:t>
      </w:r>
      <w:r w:rsidRPr="00554D19">
        <w:rPr>
          <w:rFonts w:ascii="Segoe UI" w:hAnsi="Segoe UI" w:cs="Segoe UI"/>
          <w:sz w:val="22"/>
          <w:szCs w:val="22"/>
        </w:rPr>
        <w:t xml:space="preserve">e je </w:t>
      </w:r>
      <w:r w:rsidR="00BE2007" w:rsidRPr="00554D19">
        <w:rPr>
          <w:rFonts w:ascii="Segoe UI" w:hAnsi="Segoe UI" w:cs="Segoe UI"/>
          <w:sz w:val="22"/>
          <w:szCs w:val="22"/>
        </w:rPr>
        <w:t>Zhotovitel</w:t>
      </w:r>
      <w:r w:rsidRPr="00554D19">
        <w:rPr>
          <w:rFonts w:ascii="Segoe UI" w:hAnsi="Segoe UI" w:cs="Segoe UI"/>
          <w:sz w:val="22"/>
          <w:szCs w:val="22"/>
        </w:rPr>
        <w:t xml:space="preserve"> povinen na žádost </w:t>
      </w:r>
      <w:r w:rsidR="00BE2007" w:rsidRPr="00554D19">
        <w:rPr>
          <w:rFonts w:ascii="Segoe UI" w:hAnsi="Segoe UI" w:cs="Segoe UI"/>
          <w:sz w:val="22"/>
          <w:szCs w:val="22"/>
        </w:rPr>
        <w:t>Objednatel</w:t>
      </w:r>
      <w:r w:rsidRPr="00554D19">
        <w:rPr>
          <w:rFonts w:ascii="Segoe UI" w:hAnsi="Segoe UI" w:cs="Segoe UI"/>
          <w:sz w:val="22"/>
          <w:szCs w:val="22"/>
        </w:rPr>
        <w:t>e ve formě zápisu</w:t>
      </w:r>
      <w:r w:rsidR="002E58B6" w:rsidRPr="00554D19">
        <w:rPr>
          <w:rFonts w:ascii="Segoe UI" w:hAnsi="Segoe UI" w:cs="Segoe UI"/>
          <w:sz w:val="22"/>
          <w:szCs w:val="22"/>
        </w:rPr>
        <w:t xml:space="preserve"> do </w:t>
      </w:r>
      <w:r w:rsidR="00EB6224" w:rsidRPr="00554D19">
        <w:rPr>
          <w:rFonts w:ascii="Segoe UI" w:hAnsi="Segoe UI" w:cs="Segoe UI"/>
          <w:sz w:val="22"/>
          <w:szCs w:val="22"/>
        </w:rPr>
        <w:t>stavební</w:t>
      </w:r>
      <w:r w:rsidR="002E58B6" w:rsidRPr="00554D19">
        <w:rPr>
          <w:rFonts w:ascii="Segoe UI" w:hAnsi="Segoe UI" w:cs="Segoe UI"/>
          <w:sz w:val="22"/>
          <w:szCs w:val="22"/>
        </w:rPr>
        <w:t>ho deníku</w:t>
      </w:r>
      <w:r w:rsidRPr="00554D19">
        <w:rPr>
          <w:rFonts w:ascii="Segoe UI" w:hAnsi="Segoe UI" w:cs="Segoe UI"/>
          <w:sz w:val="22"/>
          <w:szCs w:val="22"/>
        </w:rPr>
        <w:t xml:space="preserve"> odstranit</w:t>
      </w:r>
      <w:r w:rsidR="00E00123" w:rsidRPr="00554D19">
        <w:rPr>
          <w:rFonts w:ascii="Segoe UI" w:hAnsi="Segoe UI" w:cs="Segoe UI"/>
          <w:color w:val="0070C0"/>
          <w:sz w:val="22"/>
          <w:szCs w:val="22"/>
        </w:rPr>
        <w:t xml:space="preserve"> </w:t>
      </w:r>
      <w:r w:rsidR="00E00123" w:rsidRPr="00554D19">
        <w:rPr>
          <w:rFonts w:ascii="Segoe UI" w:hAnsi="Segoe UI" w:cs="Segoe UI"/>
          <w:sz w:val="22"/>
          <w:szCs w:val="22"/>
        </w:rPr>
        <w:t>ve lhůtě stanovené Objednatelem, která bude odpovídat časové náročnosti uvedení díla do souladu s Projektovou dokumentací či pokyny Objednatele</w:t>
      </w:r>
      <w:r w:rsidRPr="00554D19">
        <w:rPr>
          <w:rFonts w:ascii="Segoe UI" w:hAnsi="Segoe UI" w:cs="Segoe UI"/>
          <w:sz w:val="22"/>
          <w:szCs w:val="22"/>
        </w:rPr>
        <w:t xml:space="preserve">. V případě, že tak </w:t>
      </w:r>
      <w:r w:rsidR="00BE2007" w:rsidRPr="00554D19">
        <w:rPr>
          <w:rFonts w:ascii="Segoe UI" w:hAnsi="Segoe UI" w:cs="Segoe UI"/>
          <w:sz w:val="22"/>
          <w:szCs w:val="22"/>
        </w:rPr>
        <w:t>Zhotovitel</w:t>
      </w:r>
      <w:r w:rsidRPr="00554D19">
        <w:rPr>
          <w:rFonts w:ascii="Segoe UI" w:hAnsi="Segoe UI" w:cs="Segoe UI"/>
          <w:sz w:val="22"/>
          <w:szCs w:val="22"/>
        </w:rPr>
        <w:t xml:space="preserve"> neučiní, je </w:t>
      </w:r>
      <w:r w:rsidR="00BE2007" w:rsidRPr="00554D19">
        <w:rPr>
          <w:rFonts w:ascii="Segoe UI" w:hAnsi="Segoe UI" w:cs="Segoe UI"/>
          <w:sz w:val="22"/>
          <w:szCs w:val="22"/>
        </w:rPr>
        <w:t>Objednatel</w:t>
      </w:r>
      <w:r w:rsidRPr="00554D19">
        <w:rPr>
          <w:rFonts w:ascii="Segoe UI" w:hAnsi="Segoe UI" w:cs="Segoe UI"/>
          <w:sz w:val="22"/>
          <w:szCs w:val="22"/>
        </w:rPr>
        <w:t xml:space="preserve"> oprávněn odstranit uvedené nedostatky třetí osobou na</w:t>
      </w:r>
      <w:r w:rsidR="00CE0125" w:rsidRPr="00554D19">
        <w:rPr>
          <w:rFonts w:ascii="Segoe UI" w:hAnsi="Segoe UI" w:cs="Segoe UI"/>
          <w:sz w:val="22"/>
          <w:szCs w:val="22"/>
        </w:rPr>
        <w:t> </w:t>
      </w:r>
      <w:r w:rsidRPr="00554D19">
        <w:rPr>
          <w:rFonts w:ascii="Segoe UI" w:hAnsi="Segoe UI" w:cs="Segoe UI"/>
          <w:sz w:val="22"/>
          <w:szCs w:val="22"/>
        </w:rPr>
        <w:t xml:space="preserve">náklady </w:t>
      </w:r>
      <w:r w:rsidR="00BE2007" w:rsidRPr="00554D19">
        <w:rPr>
          <w:rFonts w:ascii="Segoe UI" w:hAnsi="Segoe UI" w:cs="Segoe UI"/>
          <w:sz w:val="22"/>
          <w:szCs w:val="22"/>
        </w:rPr>
        <w:t>Zhotovitel</w:t>
      </w:r>
      <w:r w:rsidRPr="00554D19">
        <w:rPr>
          <w:rFonts w:ascii="Segoe UI" w:hAnsi="Segoe UI" w:cs="Segoe UI"/>
          <w:sz w:val="22"/>
          <w:szCs w:val="22"/>
        </w:rPr>
        <w:t>e.</w:t>
      </w:r>
      <w:bookmarkEnd w:id="35"/>
    </w:p>
    <w:p w:rsidR="00F235C1" w:rsidRPr="00554D19" w:rsidRDefault="00F235C1"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r w:rsidRPr="00554D19">
        <w:rPr>
          <w:rFonts w:ascii="Segoe UI" w:hAnsi="Segoe UI" w:cs="Segoe UI"/>
          <w:sz w:val="22"/>
          <w:szCs w:val="22"/>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r w:rsidR="00744C2E">
        <w:rPr>
          <w:rFonts w:ascii="Segoe UI" w:hAnsi="Segoe UI" w:cs="Segoe UI"/>
          <w:sz w:val="22"/>
          <w:szCs w:val="22"/>
        </w:rPr>
        <w:t xml:space="preserve">Zhotovitel se dále zavazuje, že </w:t>
      </w:r>
      <w:proofErr w:type="gramStart"/>
      <w:r w:rsidR="0018653D">
        <w:rPr>
          <w:rFonts w:ascii="Segoe UI" w:hAnsi="Segoe UI" w:cs="Segoe UI"/>
          <w:sz w:val="22"/>
          <w:szCs w:val="22"/>
        </w:rPr>
        <w:t>ko</w:t>
      </w:r>
      <w:r w:rsidR="006A77E3">
        <w:rPr>
          <w:rFonts w:ascii="Segoe UI" w:hAnsi="Segoe UI" w:cs="Segoe UI"/>
          <w:sz w:val="22"/>
          <w:szCs w:val="22"/>
        </w:rPr>
        <w:t xml:space="preserve">ncertní </w:t>
      </w:r>
      <w:r w:rsidR="0018653D">
        <w:rPr>
          <w:rFonts w:ascii="Segoe UI" w:hAnsi="Segoe UI" w:cs="Segoe UI"/>
          <w:sz w:val="22"/>
          <w:szCs w:val="22"/>
        </w:rPr>
        <w:t xml:space="preserve"> </w:t>
      </w:r>
      <w:r w:rsidR="00744C2E">
        <w:rPr>
          <w:rFonts w:ascii="Segoe UI" w:hAnsi="Segoe UI" w:cs="Segoe UI"/>
          <w:sz w:val="22"/>
          <w:szCs w:val="22"/>
        </w:rPr>
        <w:t>sál</w:t>
      </w:r>
      <w:proofErr w:type="gramEnd"/>
      <w:r w:rsidR="007439C8">
        <w:rPr>
          <w:rFonts w:ascii="Segoe UI" w:hAnsi="Segoe UI" w:cs="Segoe UI"/>
          <w:sz w:val="22"/>
          <w:szCs w:val="22"/>
        </w:rPr>
        <w:t xml:space="preserve">, </w:t>
      </w:r>
      <w:r w:rsidR="006A77E3">
        <w:rPr>
          <w:rFonts w:ascii="Segoe UI" w:hAnsi="Segoe UI" w:cs="Segoe UI"/>
          <w:sz w:val="22"/>
          <w:szCs w:val="22"/>
        </w:rPr>
        <w:t xml:space="preserve">hudební </w:t>
      </w:r>
      <w:r w:rsidR="007439C8">
        <w:rPr>
          <w:rFonts w:ascii="Segoe UI" w:hAnsi="Segoe UI" w:cs="Segoe UI"/>
          <w:sz w:val="22"/>
          <w:szCs w:val="22"/>
        </w:rPr>
        <w:t>sál</w:t>
      </w:r>
      <w:r w:rsidR="008A6B48">
        <w:rPr>
          <w:rFonts w:ascii="Segoe UI" w:hAnsi="Segoe UI" w:cs="Segoe UI"/>
          <w:sz w:val="22"/>
          <w:szCs w:val="22"/>
        </w:rPr>
        <w:t xml:space="preserve"> a </w:t>
      </w:r>
      <w:r w:rsidR="00894920">
        <w:rPr>
          <w:rFonts w:ascii="Segoe UI" w:hAnsi="Segoe UI" w:cs="Segoe UI"/>
          <w:sz w:val="22"/>
          <w:szCs w:val="22"/>
        </w:rPr>
        <w:t xml:space="preserve">cvičebny </w:t>
      </w:r>
      <w:r w:rsidR="00744C2E">
        <w:rPr>
          <w:rFonts w:ascii="Segoe UI" w:hAnsi="Segoe UI" w:cs="Segoe UI"/>
          <w:sz w:val="22"/>
          <w:szCs w:val="22"/>
        </w:rPr>
        <w:t xml:space="preserve"> uvnitř budovy fakulty umění bud</w:t>
      </w:r>
      <w:r w:rsidR="008A6B48">
        <w:rPr>
          <w:rFonts w:ascii="Segoe UI" w:hAnsi="Segoe UI" w:cs="Segoe UI"/>
          <w:sz w:val="22"/>
          <w:szCs w:val="22"/>
        </w:rPr>
        <w:t>ou</w:t>
      </w:r>
      <w:r w:rsidR="00744C2E">
        <w:rPr>
          <w:rFonts w:ascii="Segoe UI" w:hAnsi="Segoe UI" w:cs="Segoe UI"/>
          <w:sz w:val="22"/>
          <w:szCs w:val="22"/>
        </w:rPr>
        <w:t xml:space="preserve"> splňovat požadavky kladené zejména na </w:t>
      </w:r>
      <w:r w:rsidR="00DA23AE">
        <w:rPr>
          <w:rFonts w:ascii="Segoe UI" w:hAnsi="Segoe UI" w:cs="Segoe UI"/>
          <w:sz w:val="22"/>
          <w:szCs w:val="22"/>
        </w:rPr>
        <w:t>nepr</w:t>
      </w:r>
      <w:r w:rsidR="008671E9">
        <w:rPr>
          <w:rFonts w:ascii="Segoe UI" w:hAnsi="Segoe UI" w:cs="Segoe UI"/>
          <w:sz w:val="22"/>
          <w:szCs w:val="22"/>
        </w:rPr>
        <w:t>ů</w:t>
      </w:r>
      <w:r w:rsidR="00DA23AE">
        <w:rPr>
          <w:rFonts w:ascii="Segoe UI" w:hAnsi="Segoe UI" w:cs="Segoe UI"/>
          <w:sz w:val="22"/>
          <w:szCs w:val="22"/>
        </w:rPr>
        <w:t>zv</w:t>
      </w:r>
      <w:r w:rsidR="008671E9">
        <w:rPr>
          <w:rFonts w:ascii="Segoe UI" w:hAnsi="Segoe UI" w:cs="Segoe UI"/>
          <w:sz w:val="22"/>
          <w:szCs w:val="22"/>
        </w:rPr>
        <w:t>u</w:t>
      </w:r>
      <w:r w:rsidR="00DA23AE">
        <w:rPr>
          <w:rFonts w:ascii="Segoe UI" w:hAnsi="Segoe UI" w:cs="Segoe UI"/>
          <w:sz w:val="22"/>
          <w:szCs w:val="22"/>
        </w:rPr>
        <w:t xml:space="preserve">čnost </w:t>
      </w:r>
      <w:r w:rsidR="00744C2E">
        <w:rPr>
          <w:rFonts w:ascii="Segoe UI" w:hAnsi="Segoe UI" w:cs="Segoe UI"/>
          <w:sz w:val="22"/>
          <w:szCs w:val="22"/>
        </w:rPr>
        <w:t xml:space="preserve">ve smyslu odst. </w:t>
      </w:r>
      <w:r w:rsidR="00744C2E">
        <w:rPr>
          <w:rFonts w:ascii="Segoe UI" w:hAnsi="Segoe UI" w:cs="Segoe UI"/>
          <w:sz w:val="22"/>
          <w:szCs w:val="22"/>
        </w:rPr>
        <w:fldChar w:fldCharType="begin"/>
      </w:r>
      <w:r w:rsidR="00744C2E">
        <w:rPr>
          <w:rFonts w:ascii="Segoe UI" w:hAnsi="Segoe UI" w:cs="Segoe UI"/>
          <w:sz w:val="22"/>
          <w:szCs w:val="22"/>
        </w:rPr>
        <w:instrText xml:space="preserve"> REF _Ref3296502 \r \h </w:instrText>
      </w:r>
      <w:r w:rsidR="00744C2E">
        <w:rPr>
          <w:rFonts w:ascii="Segoe UI" w:hAnsi="Segoe UI" w:cs="Segoe UI"/>
          <w:sz w:val="22"/>
          <w:szCs w:val="22"/>
        </w:rPr>
      </w:r>
      <w:r w:rsidR="00744C2E">
        <w:rPr>
          <w:rFonts w:ascii="Segoe UI" w:hAnsi="Segoe UI" w:cs="Segoe UI"/>
          <w:sz w:val="22"/>
          <w:szCs w:val="22"/>
        </w:rPr>
        <w:fldChar w:fldCharType="separate"/>
      </w:r>
      <w:r w:rsidR="00744C2E">
        <w:rPr>
          <w:rFonts w:ascii="Segoe UI" w:hAnsi="Segoe UI" w:cs="Segoe UI"/>
          <w:sz w:val="22"/>
          <w:szCs w:val="22"/>
        </w:rPr>
        <w:t>II.3</w:t>
      </w:r>
      <w:r w:rsidR="00744C2E">
        <w:rPr>
          <w:rFonts w:ascii="Segoe UI" w:hAnsi="Segoe UI" w:cs="Segoe UI"/>
          <w:sz w:val="22"/>
          <w:szCs w:val="22"/>
        </w:rPr>
        <w:fldChar w:fldCharType="end"/>
      </w:r>
      <w:r w:rsidR="00744C2E">
        <w:rPr>
          <w:rFonts w:ascii="Segoe UI" w:hAnsi="Segoe UI" w:cs="Segoe UI"/>
          <w:sz w:val="22"/>
          <w:szCs w:val="22"/>
        </w:rPr>
        <w:t xml:space="preserve"> písm. </w:t>
      </w:r>
      <w:r w:rsidR="00D12B1D">
        <w:rPr>
          <w:rFonts w:ascii="Segoe UI" w:hAnsi="Segoe UI" w:cs="Segoe UI"/>
          <w:sz w:val="22"/>
          <w:szCs w:val="22"/>
        </w:rPr>
        <w:t>n)</w:t>
      </w:r>
      <w:r w:rsidR="004A3E0B">
        <w:rPr>
          <w:rFonts w:ascii="Segoe UI" w:hAnsi="Segoe UI" w:cs="Segoe UI"/>
          <w:sz w:val="22"/>
          <w:szCs w:val="22"/>
        </w:rPr>
        <w:t xml:space="preserve"> </w:t>
      </w:r>
      <w:r w:rsidR="00744C2E">
        <w:rPr>
          <w:rFonts w:ascii="Segoe UI" w:hAnsi="Segoe UI" w:cs="Segoe UI"/>
          <w:sz w:val="22"/>
          <w:szCs w:val="22"/>
        </w:rPr>
        <w:t xml:space="preserve">této smlouvy. Nesplnění </w:t>
      </w:r>
      <w:r w:rsidR="007024A4">
        <w:rPr>
          <w:rFonts w:ascii="Segoe UI" w:hAnsi="Segoe UI" w:cs="Segoe UI"/>
          <w:sz w:val="22"/>
          <w:szCs w:val="22"/>
        </w:rPr>
        <w:t xml:space="preserve">požadavků u </w:t>
      </w:r>
      <w:r w:rsidR="00894920">
        <w:rPr>
          <w:rFonts w:ascii="Segoe UI" w:hAnsi="Segoe UI" w:cs="Segoe UI"/>
          <w:sz w:val="22"/>
          <w:szCs w:val="22"/>
        </w:rPr>
        <w:t xml:space="preserve">koncertního </w:t>
      </w:r>
      <w:r w:rsidR="007024A4">
        <w:rPr>
          <w:rFonts w:ascii="Segoe UI" w:hAnsi="Segoe UI" w:cs="Segoe UI"/>
          <w:sz w:val="22"/>
          <w:szCs w:val="22"/>
        </w:rPr>
        <w:t>sálu</w:t>
      </w:r>
      <w:r w:rsidR="007439C8">
        <w:rPr>
          <w:rFonts w:ascii="Segoe UI" w:hAnsi="Segoe UI" w:cs="Segoe UI"/>
          <w:sz w:val="22"/>
          <w:szCs w:val="22"/>
        </w:rPr>
        <w:t xml:space="preserve">, </w:t>
      </w:r>
      <w:r w:rsidR="00894920">
        <w:rPr>
          <w:rFonts w:ascii="Segoe UI" w:hAnsi="Segoe UI" w:cs="Segoe UI"/>
          <w:sz w:val="22"/>
          <w:szCs w:val="22"/>
        </w:rPr>
        <w:t>hudebního</w:t>
      </w:r>
      <w:r w:rsidR="007439C8">
        <w:rPr>
          <w:rFonts w:ascii="Segoe UI" w:hAnsi="Segoe UI" w:cs="Segoe UI"/>
          <w:sz w:val="22"/>
          <w:szCs w:val="22"/>
        </w:rPr>
        <w:t xml:space="preserve"> sálu</w:t>
      </w:r>
      <w:r w:rsidR="00FB0911">
        <w:rPr>
          <w:rFonts w:ascii="Segoe UI" w:hAnsi="Segoe UI" w:cs="Segoe UI"/>
          <w:sz w:val="22"/>
          <w:szCs w:val="22"/>
        </w:rPr>
        <w:t xml:space="preserve"> a </w:t>
      </w:r>
      <w:proofErr w:type="gramStart"/>
      <w:r w:rsidR="00894920">
        <w:rPr>
          <w:rFonts w:ascii="Segoe UI" w:hAnsi="Segoe UI" w:cs="Segoe UI"/>
          <w:sz w:val="22"/>
          <w:szCs w:val="22"/>
        </w:rPr>
        <w:t xml:space="preserve">cvičebny </w:t>
      </w:r>
      <w:r w:rsidR="007024A4">
        <w:rPr>
          <w:rFonts w:ascii="Segoe UI" w:hAnsi="Segoe UI" w:cs="Segoe UI"/>
          <w:sz w:val="22"/>
          <w:szCs w:val="22"/>
        </w:rPr>
        <w:t xml:space="preserve"> se</w:t>
      </w:r>
      <w:proofErr w:type="gramEnd"/>
      <w:r w:rsidR="007024A4">
        <w:rPr>
          <w:rFonts w:ascii="Segoe UI" w:hAnsi="Segoe UI" w:cs="Segoe UI"/>
          <w:sz w:val="22"/>
          <w:szCs w:val="22"/>
        </w:rPr>
        <w:t xml:space="preserve"> považuje za </w:t>
      </w:r>
      <w:r w:rsidR="00087519">
        <w:rPr>
          <w:rFonts w:ascii="Segoe UI" w:hAnsi="Segoe UI" w:cs="Segoe UI"/>
          <w:sz w:val="22"/>
          <w:szCs w:val="22"/>
        </w:rPr>
        <w:t>vadu nikoliv drobnou</w:t>
      </w:r>
      <w:r w:rsidR="007024A4">
        <w:rPr>
          <w:rFonts w:ascii="Segoe UI" w:hAnsi="Segoe UI" w:cs="Segoe UI"/>
          <w:sz w:val="22"/>
          <w:szCs w:val="22"/>
        </w:rPr>
        <w:t>.</w:t>
      </w:r>
    </w:p>
    <w:p w:rsidR="00F235C1" w:rsidRPr="00554D19" w:rsidRDefault="00F235C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se dohodly, že bude-li v rámci díla dodáváno zboží, toto bude dodáno v I. jakosti</w:t>
      </w:r>
      <w:r w:rsidR="002C34CB" w:rsidRPr="00554D19">
        <w:rPr>
          <w:rFonts w:ascii="Segoe UI" w:hAnsi="Segoe UI" w:cs="Segoe UI"/>
          <w:sz w:val="22"/>
          <w:szCs w:val="22"/>
        </w:rPr>
        <w:t>, není-li v Projektové dokumentaci výslovně uvedeno jinak</w:t>
      </w:r>
      <w:r w:rsidRPr="00554D19">
        <w:rPr>
          <w:rFonts w:ascii="Segoe UI" w:hAnsi="Segoe UI" w:cs="Segoe UI"/>
          <w:sz w:val="22"/>
          <w:szCs w:val="22"/>
        </w:rPr>
        <w:t>.</w:t>
      </w:r>
      <w:r w:rsidR="00C7426D" w:rsidRPr="00554D19">
        <w:rPr>
          <w:rFonts w:ascii="Segoe UI" w:hAnsi="Segoe UI" w:cs="Segoe UI"/>
          <w:sz w:val="22"/>
          <w:szCs w:val="22"/>
        </w:rPr>
        <w:t xml:space="preserve"> </w:t>
      </w:r>
      <w:r w:rsidRPr="00554D19">
        <w:rPr>
          <w:rFonts w:ascii="Segoe UI" w:hAnsi="Segoe UI" w:cs="Segoe UI"/>
          <w:sz w:val="22"/>
          <w:szCs w:val="22"/>
        </w:rPr>
        <w:t xml:space="preserve">Jakost dodávaných materiálů a konstrukcí bude dokladována předepsaným způsobem při kontrolních </w:t>
      </w:r>
      <w:r w:rsidRPr="00554D19">
        <w:rPr>
          <w:rFonts w:ascii="Segoe UI" w:hAnsi="Segoe UI" w:cs="Segoe UI"/>
          <w:sz w:val="22"/>
          <w:szCs w:val="22"/>
        </w:rPr>
        <w:lastRenderedPageBreak/>
        <w:t>prohlídkách a při předání a převzetí díla.</w:t>
      </w:r>
      <w:r w:rsidR="000951B9">
        <w:rPr>
          <w:rFonts w:ascii="Segoe UI" w:hAnsi="Segoe UI" w:cs="Segoe UI"/>
          <w:sz w:val="22"/>
          <w:szCs w:val="22"/>
        </w:rPr>
        <w:t xml:space="preserve"> Zhotovitel se dále zavazuje na žádost Objednatele </w:t>
      </w:r>
      <w:r w:rsidR="00E63733">
        <w:rPr>
          <w:rFonts w:ascii="Segoe UI" w:hAnsi="Segoe UI" w:cs="Segoe UI"/>
          <w:sz w:val="22"/>
          <w:szCs w:val="22"/>
        </w:rPr>
        <w:t>nebo AD</w:t>
      </w:r>
      <w:r w:rsidR="000951B9">
        <w:rPr>
          <w:rFonts w:ascii="Segoe UI" w:hAnsi="Segoe UI" w:cs="Segoe UI"/>
          <w:sz w:val="22"/>
          <w:szCs w:val="22"/>
        </w:rPr>
        <w:t xml:space="preserve"> předložit k odsouhlasení vzorky navrhovaných materiálů a výrobků</w:t>
      </w:r>
      <w:r w:rsidR="00967C33">
        <w:rPr>
          <w:rFonts w:ascii="Segoe UI" w:hAnsi="Segoe UI" w:cs="Segoe UI"/>
          <w:sz w:val="22"/>
          <w:szCs w:val="22"/>
        </w:rPr>
        <w:t xml:space="preserve"> včetně osvědčení, bude-li požadováno</w:t>
      </w:r>
      <w:r w:rsidR="000951B9">
        <w:rPr>
          <w:rFonts w:ascii="Segoe UI" w:hAnsi="Segoe UI" w:cs="Segoe UI"/>
          <w:sz w:val="22"/>
          <w:szCs w:val="22"/>
        </w:rPr>
        <w:t>, ze kterých budou zřejmé jejich vlastnosti (barevnost, tvar</w:t>
      </w:r>
      <w:r w:rsidR="00E63733">
        <w:rPr>
          <w:rFonts w:ascii="Segoe UI" w:hAnsi="Segoe UI" w:cs="Segoe UI"/>
          <w:sz w:val="22"/>
          <w:szCs w:val="22"/>
        </w:rPr>
        <w:t>, funkce</w:t>
      </w:r>
      <w:r w:rsidR="000951B9">
        <w:rPr>
          <w:rFonts w:ascii="Segoe UI" w:hAnsi="Segoe UI" w:cs="Segoe UI"/>
          <w:sz w:val="22"/>
          <w:szCs w:val="22"/>
        </w:rPr>
        <w:t xml:space="preserve"> apod.) </w:t>
      </w:r>
      <w:r w:rsidR="00E63733">
        <w:rPr>
          <w:rFonts w:ascii="Segoe UI" w:hAnsi="Segoe UI" w:cs="Segoe UI"/>
          <w:sz w:val="22"/>
          <w:szCs w:val="22"/>
        </w:rPr>
        <w:t>v přiměřené nebo dohodnuté lhůtě před</w:t>
      </w:r>
      <w:r w:rsidR="000951B9">
        <w:rPr>
          <w:rFonts w:ascii="Segoe UI" w:hAnsi="Segoe UI" w:cs="Segoe UI"/>
          <w:sz w:val="22"/>
          <w:szCs w:val="22"/>
        </w:rPr>
        <w:t xml:space="preserve"> jejich </w:t>
      </w:r>
      <w:r w:rsidR="00240E5E">
        <w:rPr>
          <w:rFonts w:ascii="Segoe UI" w:hAnsi="Segoe UI" w:cs="Segoe UI"/>
          <w:sz w:val="22"/>
          <w:szCs w:val="22"/>
        </w:rPr>
        <w:t>použitím</w:t>
      </w:r>
      <w:r w:rsidR="000951B9">
        <w:rPr>
          <w:rFonts w:ascii="Segoe UI" w:hAnsi="Segoe UI" w:cs="Segoe UI"/>
          <w:sz w:val="22"/>
          <w:szCs w:val="22"/>
        </w:rPr>
        <w:t xml:space="preserve">, přičemž Objednatel nebo </w:t>
      </w:r>
      <w:r w:rsidR="00E63733">
        <w:rPr>
          <w:rFonts w:ascii="Segoe UI" w:hAnsi="Segoe UI" w:cs="Segoe UI"/>
          <w:sz w:val="22"/>
          <w:szCs w:val="22"/>
        </w:rPr>
        <w:t>AD</w:t>
      </w:r>
      <w:r w:rsidR="000951B9">
        <w:rPr>
          <w:rFonts w:ascii="Segoe UI" w:hAnsi="Segoe UI" w:cs="Segoe UI"/>
          <w:sz w:val="22"/>
          <w:szCs w:val="22"/>
        </w:rPr>
        <w:t xml:space="preserve"> souhlas s užitím materiálu nebo výrobku neudělí, pokud nebudou splňovat požadavky stanovené zadávací dokumentací včetně všech jejich příloh nebo nebudou v souladu s nabídkou Zhotovitele. Tím není dotčena povinnost</w:t>
      </w:r>
      <w:r w:rsidR="00967C33">
        <w:rPr>
          <w:rFonts w:ascii="Segoe UI" w:hAnsi="Segoe UI" w:cs="Segoe UI"/>
          <w:sz w:val="22"/>
          <w:szCs w:val="22"/>
        </w:rPr>
        <w:t xml:space="preserve"> Zhotovitele</w:t>
      </w:r>
      <w:r w:rsidR="000951B9">
        <w:rPr>
          <w:rFonts w:ascii="Segoe UI" w:hAnsi="Segoe UI" w:cs="Segoe UI"/>
          <w:sz w:val="22"/>
          <w:szCs w:val="22"/>
        </w:rPr>
        <w:t xml:space="preserve"> projednat Výrobní dokumentaci s Objednatelem a AD ve smyslu čl. II.3 písm. b) této smlouvy.</w:t>
      </w:r>
      <w:r w:rsidR="00E63733">
        <w:rPr>
          <w:rFonts w:ascii="Segoe UI" w:hAnsi="Segoe UI" w:cs="Segoe UI"/>
          <w:sz w:val="22"/>
          <w:szCs w:val="22"/>
        </w:rPr>
        <w:t xml:space="preserve"> Náklady na obstarání vzorků nese Zhotovitel.</w:t>
      </w:r>
      <w:r w:rsidR="00967C33">
        <w:rPr>
          <w:rFonts w:ascii="Segoe UI" w:hAnsi="Segoe UI" w:cs="Segoe UI"/>
          <w:sz w:val="22"/>
          <w:szCs w:val="22"/>
        </w:rPr>
        <w:t xml:space="preserve"> Použije-li Zhotovitel </w:t>
      </w:r>
      <w:r w:rsidR="00B61710">
        <w:rPr>
          <w:rFonts w:ascii="Segoe UI" w:hAnsi="Segoe UI" w:cs="Segoe UI"/>
          <w:sz w:val="22"/>
          <w:szCs w:val="22"/>
        </w:rPr>
        <w:t>při provádění</w:t>
      </w:r>
      <w:r w:rsidR="00967C33">
        <w:rPr>
          <w:rFonts w:ascii="Segoe UI" w:hAnsi="Segoe UI" w:cs="Segoe UI"/>
          <w:sz w:val="22"/>
          <w:szCs w:val="22"/>
        </w:rPr>
        <w:t xml:space="preserve"> </w:t>
      </w:r>
      <w:r w:rsidR="00240E5E">
        <w:rPr>
          <w:rFonts w:ascii="Segoe UI" w:hAnsi="Segoe UI" w:cs="Segoe UI"/>
          <w:sz w:val="22"/>
          <w:szCs w:val="22"/>
        </w:rPr>
        <w:t>díla</w:t>
      </w:r>
      <w:r w:rsidR="00967C33">
        <w:rPr>
          <w:rFonts w:ascii="Segoe UI" w:hAnsi="Segoe UI" w:cs="Segoe UI"/>
          <w:sz w:val="22"/>
          <w:szCs w:val="22"/>
        </w:rPr>
        <w:t xml:space="preserve"> materiál nebo výrobek </w:t>
      </w:r>
      <w:r w:rsidR="00B61710">
        <w:rPr>
          <w:rFonts w:ascii="Segoe UI" w:hAnsi="Segoe UI" w:cs="Segoe UI"/>
          <w:sz w:val="22"/>
          <w:szCs w:val="22"/>
        </w:rPr>
        <w:t>v rozporu s touto smlouvou, resp. zadávací dokumentací včetně všech příloh</w:t>
      </w:r>
      <w:r w:rsidR="00240E5E">
        <w:rPr>
          <w:rFonts w:ascii="Segoe UI" w:hAnsi="Segoe UI" w:cs="Segoe UI"/>
          <w:sz w:val="22"/>
          <w:szCs w:val="22"/>
        </w:rPr>
        <w:t>, nebo v rozporu s nabídkou Zhotovitele</w:t>
      </w:r>
      <w:r w:rsidR="00967C33">
        <w:rPr>
          <w:rFonts w:ascii="Segoe UI" w:hAnsi="Segoe UI" w:cs="Segoe UI"/>
          <w:sz w:val="22"/>
          <w:szCs w:val="22"/>
        </w:rPr>
        <w:t>, je Zhotovitel povinen takový</w:t>
      </w:r>
      <w:r w:rsidR="00240E5E">
        <w:rPr>
          <w:rFonts w:ascii="Segoe UI" w:hAnsi="Segoe UI" w:cs="Segoe UI"/>
          <w:sz w:val="22"/>
          <w:szCs w:val="22"/>
        </w:rPr>
        <w:t xml:space="preserve"> nevyhovující</w:t>
      </w:r>
      <w:r w:rsidR="00967C33">
        <w:rPr>
          <w:rFonts w:ascii="Segoe UI" w:hAnsi="Segoe UI" w:cs="Segoe UI"/>
          <w:sz w:val="22"/>
          <w:szCs w:val="22"/>
        </w:rPr>
        <w:t xml:space="preserve"> materiál nebo výrobek nahradit</w:t>
      </w:r>
      <w:r w:rsidR="00F92F6F">
        <w:rPr>
          <w:rFonts w:ascii="Segoe UI" w:hAnsi="Segoe UI" w:cs="Segoe UI"/>
          <w:sz w:val="22"/>
          <w:szCs w:val="22"/>
        </w:rPr>
        <w:t xml:space="preserve"> vyhovujícím</w:t>
      </w:r>
      <w:r w:rsidR="004B6417">
        <w:rPr>
          <w:rFonts w:ascii="Segoe UI" w:hAnsi="Segoe UI" w:cs="Segoe UI"/>
          <w:sz w:val="22"/>
          <w:szCs w:val="22"/>
        </w:rPr>
        <w:t>, neurčí-li Objednatel jinak</w:t>
      </w:r>
      <w:r w:rsidR="00967C33">
        <w:rPr>
          <w:rFonts w:ascii="Segoe UI" w:hAnsi="Segoe UI" w:cs="Segoe UI"/>
          <w:sz w:val="22"/>
          <w:szCs w:val="22"/>
        </w:rPr>
        <w:t xml:space="preserve">. V případě, že Zhotovitel tento nevyhovující materiál nebo výrobek </w:t>
      </w:r>
      <w:r w:rsidR="00B61710">
        <w:rPr>
          <w:rFonts w:ascii="Segoe UI" w:hAnsi="Segoe UI" w:cs="Segoe UI"/>
          <w:sz w:val="22"/>
          <w:szCs w:val="22"/>
        </w:rPr>
        <w:t>ze</w:t>
      </w:r>
      <w:r w:rsidR="00967C33">
        <w:rPr>
          <w:rFonts w:ascii="Segoe UI" w:hAnsi="Segoe UI" w:cs="Segoe UI"/>
          <w:sz w:val="22"/>
          <w:szCs w:val="22"/>
        </w:rPr>
        <w:t xml:space="preserve"> Stavby neodstraní / nenahradí</w:t>
      </w:r>
      <w:r w:rsidR="00F92F6F">
        <w:rPr>
          <w:rFonts w:ascii="Segoe UI" w:hAnsi="Segoe UI" w:cs="Segoe UI"/>
          <w:sz w:val="22"/>
          <w:szCs w:val="22"/>
        </w:rPr>
        <w:t xml:space="preserve"> ani přes výzvu Objednatele</w:t>
      </w:r>
      <w:r w:rsidR="00967C33">
        <w:rPr>
          <w:rFonts w:ascii="Segoe UI" w:hAnsi="Segoe UI" w:cs="Segoe UI"/>
          <w:sz w:val="22"/>
          <w:szCs w:val="22"/>
        </w:rPr>
        <w:t>,</w:t>
      </w:r>
      <w:r w:rsidR="00F92F6F">
        <w:rPr>
          <w:rFonts w:ascii="Segoe UI" w:hAnsi="Segoe UI" w:cs="Segoe UI"/>
          <w:sz w:val="22"/>
          <w:szCs w:val="22"/>
        </w:rPr>
        <w:t xml:space="preserve"> který Zhotoviteli ve výzvě stanoví přiměřenou lhůtu,</w:t>
      </w:r>
      <w:r w:rsidR="00967C33">
        <w:rPr>
          <w:rFonts w:ascii="Segoe UI" w:hAnsi="Segoe UI" w:cs="Segoe UI"/>
          <w:sz w:val="22"/>
          <w:szCs w:val="22"/>
        </w:rPr>
        <w:t xml:space="preserve"> je Objednatel oprávněn takový</w:t>
      </w:r>
      <w:r w:rsidR="00B61710">
        <w:rPr>
          <w:rFonts w:ascii="Segoe UI" w:hAnsi="Segoe UI" w:cs="Segoe UI"/>
          <w:sz w:val="22"/>
          <w:szCs w:val="22"/>
        </w:rPr>
        <w:t xml:space="preserve"> nevyhovující</w:t>
      </w:r>
      <w:r w:rsidR="00967C33">
        <w:rPr>
          <w:rFonts w:ascii="Segoe UI" w:hAnsi="Segoe UI" w:cs="Segoe UI"/>
          <w:sz w:val="22"/>
          <w:szCs w:val="22"/>
        </w:rPr>
        <w:t xml:space="preserve"> materiál nebo výrobek odstranit</w:t>
      </w:r>
      <w:r w:rsidR="00F92F6F">
        <w:rPr>
          <w:rFonts w:ascii="Segoe UI" w:hAnsi="Segoe UI" w:cs="Segoe UI"/>
          <w:sz w:val="22"/>
          <w:szCs w:val="22"/>
        </w:rPr>
        <w:t xml:space="preserve"> na náklady Zhotovitele.</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je povinen na svůj náklad udržovat pořádek a čistotu na </w:t>
      </w:r>
      <w:r w:rsidR="00EC31DA" w:rsidRPr="00554D19">
        <w:rPr>
          <w:rFonts w:ascii="Segoe UI" w:hAnsi="Segoe UI" w:cs="Segoe UI"/>
          <w:sz w:val="22"/>
          <w:szCs w:val="22"/>
        </w:rPr>
        <w:t>S</w:t>
      </w:r>
      <w:r w:rsidR="007575D2" w:rsidRPr="00554D19">
        <w:rPr>
          <w:rFonts w:ascii="Segoe UI" w:hAnsi="Segoe UI" w:cs="Segoe UI"/>
          <w:sz w:val="22"/>
          <w:szCs w:val="22"/>
        </w:rPr>
        <w:t xml:space="preserve">taveništi, a to tak, že bude provádět úklid. Zároveň bude </w:t>
      </w:r>
      <w:r w:rsidRPr="00554D19">
        <w:rPr>
          <w:rFonts w:ascii="Segoe UI" w:hAnsi="Segoe UI" w:cs="Segoe UI"/>
          <w:sz w:val="22"/>
          <w:szCs w:val="22"/>
        </w:rPr>
        <w:t>Zhotovitel</w:t>
      </w:r>
      <w:r w:rsidR="007575D2" w:rsidRPr="00554D19">
        <w:rPr>
          <w:rFonts w:ascii="Segoe UI" w:hAnsi="Segoe UI" w:cs="Segoe UI"/>
          <w:sz w:val="22"/>
          <w:szCs w:val="22"/>
        </w:rPr>
        <w:t xml:space="preserve"> průběžně, v souladu s právním</w:t>
      </w:r>
      <w:r w:rsidR="00B46FD7" w:rsidRPr="00554D19">
        <w:rPr>
          <w:rFonts w:ascii="Segoe UI" w:hAnsi="Segoe UI" w:cs="Segoe UI"/>
          <w:sz w:val="22"/>
          <w:szCs w:val="22"/>
        </w:rPr>
        <w:t>i</w:t>
      </w:r>
      <w:r w:rsidR="007575D2" w:rsidRPr="00554D19">
        <w:rPr>
          <w:rFonts w:ascii="Segoe UI" w:hAnsi="Segoe UI" w:cs="Segoe UI"/>
          <w:sz w:val="22"/>
          <w:szCs w:val="22"/>
        </w:rPr>
        <w:t xml:space="preserve"> předpisy o nakládání s odpady zajišťovat likvidaci odpadů vzniklých v souvislosti se zhotovováním díla (stavební suť, použité obaly apod.).</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odpovídá za bezpečnost a ochranu zdraví při práci všech osob v prostoru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a zabezpečí, aby osoby podílející se na zhotovení díla a pohybující se po </w:t>
      </w:r>
      <w:r w:rsidR="009C758B" w:rsidRPr="00554D19">
        <w:rPr>
          <w:rFonts w:ascii="Segoe UI" w:hAnsi="Segoe UI" w:cs="Segoe UI"/>
          <w:sz w:val="22"/>
          <w:szCs w:val="22"/>
        </w:rPr>
        <w:t>S</w:t>
      </w:r>
      <w:r w:rsidR="007575D2" w:rsidRPr="00554D19">
        <w:rPr>
          <w:rFonts w:ascii="Segoe UI" w:hAnsi="Segoe UI" w:cs="Segoe UI"/>
          <w:sz w:val="22"/>
          <w:szCs w:val="22"/>
        </w:rPr>
        <w:t xml:space="preserve">taveništi byly vybaveny ochrannými pracovními pomůckami a řádně proškoleny v oblasti bezpečnosti a ochrany zdraví při práci. </w:t>
      </w:r>
      <w:r w:rsidRPr="00554D19">
        <w:rPr>
          <w:rFonts w:ascii="Segoe UI" w:hAnsi="Segoe UI" w:cs="Segoe UI"/>
          <w:sz w:val="22"/>
          <w:szCs w:val="22"/>
        </w:rPr>
        <w:t>Zhotovitel</w:t>
      </w:r>
      <w:r w:rsidR="007575D2" w:rsidRPr="00554D19">
        <w:rPr>
          <w:rFonts w:ascii="Segoe UI" w:hAnsi="Segoe UI" w:cs="Segoe UI"/>
          <w:sz w:val="22"/>
          <w:szCs w:val="22"/>
        </w:rPr>
        <w:t xml:space="preserve"> nesmí umožnit bez souhlasu </w:t>
      </w:r>
      <w:r w:rsidRPr="00554D19">
        <w:rPr>
          <w:rFonts w:ascii="Segoe UI" w:hAnsi="Segoe UI" w:cs="Segoe UI"/>
          <w:sz w:val="22"/>
          <w:szCs w:val="22"/>
        </w:rPr>
        <w:t>Objednatel</w:t>
      </w:r>
      <w:r w:rsidR="007575D2" w:rsidRPr="00554D19">
        <w:rPr>
          <w:rFonts w:ascii="Segoe UI" w:hAnsi="Segoe UI" w:cs="Segoe UI"/>
          <w:sz w:val="22"/>
          <w:szCs w:val="22"/>
        </w:rPr>
        <w:t>e přístup na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osobám, které se bezprostředně nepodílejí na</w:t>
      </w:r>
      <w:r w:rsidR="001B424B" w:rsidRPr="00554D19">
        <w:rPr>
          <w:rFonts w:ascii="Segoe UI" w:hAnsi="Segoe UI" w:cs="Segoe UI"/>
          <w:sz w:val="22"/>
          <w:szCs w:val="22"/>
        </w:rPr>
        <w:t> </w:t>
      </w:r>
      <w:r w:rsidR="007575D2" w:rsidRPr="00554D19">
        <w:rPr>
          <w:rFonts w:ascii="Segoe UI" w:hAnsi="Segoe UI" w:cs="Segoe UI"/>
          <w:sz w:val="22"/>
          <w:szCs w:val="22"/>
        </w:rPr>
        <w:t>provádění díla</w:t>
      </w:r>
      <w:r w:rsidR="001B424B" w:rsidRPr="00554D19">
        <w:rPr>
          <w:rFonts w:ascii="Segoe UI" w:hAnsi="Segoe UI" w:cs="Segoe UI"/>
          <w:sz w:val="22"/>
          <w:szCs w:val="22"/>
        </w:rPr>
        <w:t xml:space="preserve"> nebo jeho kontrole</w:t>
      </w:r>
      <w:r w:rsidR="007575D2" w:rsidRPr="00554D19">
        <w:rPr>
          <w:rFonts w:ascii="Segoe UI" w:hAnsi="Segoe UI" w:cs="Segoe UI"/>
          <w:sz w:val="22"/>
          <w:szCs w:val="22"/>
        </w:rPr>
        <w:t xml:space="preserve">. </w:t>
      </w:r>
      <w:r w:rsidRPr="00554D19">
        <w:rPr>
          <w:rFonts w:ascii="Segoe UI" w:hAnsi="Segoe UI" w:cs="Segoe UI"/>
          <w:sz w:val="22"/>
          <w:szCs w:val="22"/>
        </w:rPr>
        <w:t>Zhotovitel</w:t>
      </w:r>
      <w:r w:rsidR="007575D2" w:rsidRPr="00554D19">
        <w:rPr>
          <w:rFonts w:ascii="Segoe UI" w:hAnsi="Segoe UI" w:cs="Segoe UI"/>
          <w:sz w:val="22"/>
          <w:szCs w:val="22"/>
        </w:rPr>
        <w:t xml:space="preserve"> je povinen při provádění díla dle této smlouvy dostát svým povinnostem podle zákona č. 309/2006 Sb., kterým se upravují další požadavky bezpečnosti a ochrany zdraví při práci v pracovněprávních vztazích a</w:t>
      </w:r>
      <w:r w:rsidR="002C34CB" w:rsidRPr="00554D19">
        <w:rPr>
          <w:rFonts w:ascii="Segoe UI" w:hAnsi="Segoe UI" w:cs="Segoe UI"/>
          <w:sz w:val="22"/>
          <w:szCs w:val="22"/>
        </w:rPr>
        <w:t> </w:t>
      </w:r>
      <w:r w:rsidR="007575D2" w:rsidRPr="00554D19">
        <w:rPr>
          <w:rFonts w:ascii="Segoe UI" w:hAnsi="Segoe UI" w:cs="Segoe UI"/>
          <w:sz w:val="22"/>
          <w:szCs w:val="22"/>
        </w:rPr>
        <w:t>o</w:t>
      </w:r>
      <w:r w:rsidR="001B424B" w:rsidRPr="00554D19">
        <w:rPr>
          <w:rFonts w:ascii="Segoe UI" w:hAnsi="Segoe UI" w:cs="Segoe UI"/>
          <w:sz w:val="22"/>
          <w:szCs w:val="22"/>
        </w:rPr>
        <w:t> </w:t>
      </w:r>
      <w:r w:rsidR="007575D2" w:rsidRPr="00554D19">
        <w:rPr>
          <w:rFonts w:ascii="Segoe UI" w:hAnsi="Segoe UI" w:cs="Segoe UI"/>
          <w:sz w:val="22"/>
          <w:szCs w:val="22"/>
        </w:rPr>
        <w:t xml:space="preserve">zajištění bezpečnosti a ochrany zdraví při činnosti nebo poskytování služeb mimo pracovněprávní vztahy (zákon o zajištění dalších podmínek bezpečnosti a ochrany zdraví při práci), </w:t>
      </w:r>
      <w:r w:rsidR="00B04CE9" w:rsidRPr="00554D19">
        <w:rPr>
          <w:rFonts w:ascii="Segoe UI" w:hAnsi="Segoe UI" w:cs="Segoe UI"/>
          <w:sz w:val="22"/>
          <w:szCs w:val="22"/>
        </w:rPr>
        <w:t xml:space="preserve">ve znění pozdějších předpisů </w:t>
      </w:r>
      <w:r w:rsidR="007575D2" w:rsidRPr="00554D19">
        <w:rPr>
          <w:rFonts w:ascii="Segoe UI" w:hAnsi="Segoe UI" w:cs="Segoe UI"/>
          <w:sz w:val="22"/>
          <w:szCs w:val="22"/>
        </w:rPr>
        <w:t>a dle prováděcích předpisů k tomuto zákonu, zejména nařízení vlády č. 591/2006 Sb., o</w:t>
      </w:r>
      <w:r w:rsidR="00994653" w:rsidRPr="00554D19">
        <w:rPr>
          <w:rFonts w:ascii="Segoe UI" w:hAnsi="Segoe UI" w:cs="Segoe UI"/>
          <w:sz w:val="22"/>
          <w:szCs w:val="22"/>
        </w:rPr>
        <w:t> </w:t>
      </w:r>
      <w:r w:rsidR="007575D2" w:rsidRPr="00554D19">
        <w:rPr>
          <w:rFonts w:ascii="Segoe UI" w:hAnsi="Segoe UI" w:cs="Segoe UI"/>
          <w:sz w:val="22"/>
          <w:szCs w:val="22"/>
        </w:rPr>
        <w:t>bližších minimálních požadavcích na bezpečnost a ochranu zdraví při práci na</w:t>
      </w:r>
      <w:r w:rsidR="00994653" w:rsidRPr="00554D19">
        <w:rPr>
          <w:rFonts w:ascii="Segoe UI" w:hAnsi="Segoe UI" w:cs="Segoe UI"/>
          <w:sz w:val="22"/>
          <w:szCs w:val="22"/>
        </w:rPr>
        <w:t> </w:t>
      </w:r>
      <w:r w:rsidR="007575D2" w:rsidRPr="00554D19">
        <w:rPr>
          <w:rFonts w:ascii="Segoe UI" w:hAnsi="Segoe UI" w:cs="Segoe UI"/>
          <w:sz w:val="22"/>
          <w:szCs w:val="22"/>
        </w:rPr>
        <w:t>staveništích</w:t>
      </w:r>
      <w:r w:rsidR="006D7E12" w:rsidRPr="00554D19">
        <w:rPr>
          <w:rFonts w:ascii="Segoe UI" w:hAnsi="Segoe UI" w:cs="Segoe UI"/>
          <w:sz w:val="22"/>
          <w:szCs w:val="22"/>
        </w:rPr>
        <w:t>.</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se zavazuje k poskytnutí nezbytné součinnosti </w:t>
      </w:r>
      <w:r w:rsidR="00792D2A" w:rsidRPr="00554D19">
        <w:rPr>
          <w:rFonts w:ascii="Segoe UI" w:hAnsi="Segoe UI" w:cs="Segoe UI"/>
          <w:sz w:val="22"/>
          <w:szCs w:val="22"/>
        </w:rPr>
        <w:t xml:space="preserve">Objednateli a jím pověřeným osobám, </w:t>
      </w:r>
      <w:r w:rsidR="00B06287" w:rsidRPr="00554D19">
        <w:rPr>
          <w:rFonts w:ascii="Segoe UI" w:hAnsi="Segoe UI" w:cs="Segoe UI"/>
          <w:sz w:val="22"/>
          <w:szCs w:val="22"/>
        </w:rPr>
        <w:t>K</w:t>
      </w:r>
      <w:r w:rsidR="007575D2" w:rsidRPr="00554D19">
        <w:rPr>
          <w:rFonts w:ascii="Segoe UI" w:hAnsi="Segoe UI" w:cs="Segoe UI"/>
          <w:sz w:val="22"/>
          <w:szCs w:val="22"/>
        </w:rPr>
        <w:t xml:space="preserve">oordinátorovi </w:t>
      </w:r>
      <w:r w:rsidR="000848F7" w:rsidRPr="00554D19">
        <w:rPr>
          <w:rFonts w:ascii="Segoe UI" w:hAnsi="Segoe UI" w:cs="Segoe UI"/>
          <w:sz w:val="22"/>
          <w:szCs w:val="22"/>
        </w:rPr>
        <w:t>BOZP</w:t>
      </w:r>
      <w:r w:rsidR="00792D2A" w:rsidRPr="00554D19">
        <w:rPr>
          <w:rFonts w:ascii="Segoe UI" w:hAnsi="Segoe UI" w:cs="Segoe UI"/>
          <w:sz w:val="22"/>
          <w:szCs w:val="22"/>
        </w:rPr>
        <w:t>, AD i orgánům státní správy oprávněným ke kontrole na základě zvláštních předpisů</w:t>
      </w:r>
      <w:r w:rsidR="005B441F" w:rsidRPr="00554D19">
        <w:rPr>
          <w:rFonts w:ascii="Segoe UI" w:hAnsi="Segoe UI" w:cs="Segoe UI"/>
          <w:sz w:val="22"/>
          <w:szCs w:val="22"/>
        </w:rPr>
        <w:t>, a to zejména ke kontrole provádění díla</w:t>
      </w:r>
      <w:r w:rsidR="00524BC6" w:rsidRPr="00554D19">
        <w:rPr>
          <w:rFonts w:ascii="Segoe UI" w:hAnsi="Segoe UI" w:cs="Segoe UI"/>
          <w:sz w:val="22"/>
          <w:szCs w:val="22"/>
        </w:rPr>
        <w:t>. Zhotovitel zejména v rámci Staveniště zajistí podmínky pro výkon funkce výše jmenovaných osob, a to v přiměřeném rozsahu</w:t>
      </w:r>
      <w:r w:rsidR="00254D2C" w:rsidRPr="00554D19">
        <w:rPr>
          <w:rFonts w:ascii="Segoe UI" w:hAnsi="Segoe UI" w:cs="Segoe UI"/>
          <w:sz w:val="22"/>
          <w:szCs w:val="22"/>
        </w:rPr>
        <w:t>.</w:t>
      </w:r>
      <w:r w:rsidR="007575D2" w:rsidRPr="00554D19">
        <w:rPr>
          <w:rFonts w:ascii="Segoe UI" w:hAnsi="Segoe UI" w:cs="Segoe UI"/>
          <w:sz w:val="22"/>
          <w:szCs w:val="22"/>
        </w:rPr>
        <w:t xml:space="preserve"> </w:t>
      </w:r>
      <w:r w:rsidR="00DD45DE">
        <w:rPr>
          <w:rFonts w:ascii="Segoe UI" w:hAnsi="Segoe UI" w:cs="Segoe UI"/>
          <w:sz w:val="22"/>
          <w:szCs w:val="22"/>
        </w:rPr>
        <w:t xml:space="preserve">Koordinátor BOZP bude Zhotoviteli </w:t>
      </w:r>
      <w:r w:rsidR="00DF062B">
        <w:rPr>
          <w:rFonts w:ascii="Segoe UI" w:hAnsi="Segoe UI" w:cs="Segoe UI"/>
          <w:sz w:val="22"/>
          <w:szCs w:val="22"/>
        </w:rPr>
        <w:t xml:space="preserve">průběžně </w:t>
      </w:r>
      <w:r w:rsidR="00DD45DE">
        <w:rPr>
          <w:rFonts w:ascii="Segoe UI" w:hAnsi="Segoe UI" w:cs="Segoe UI"/>
          <w:sz w:val="22"/>
          <w:szCs w:val="22"/>
        </w:rPr>
        <w:t xml:space="preserve">zasílat </w:t>
      </w:r>
      <w:r w:rsidR="00DF062B">
        <w:rPr>
          <w:rFonts w:ascii="Segoe UI" w:hAnsi="Segoe UI" w:cs="Segoe UI"/>
          <w:sz w:val="22"/>
          <w:szCs w:val="22"/>
        </w:rPr>
        <w:t>svá zjištění</w:t>
      </w:r>
      <w:r w:rsidR="00DD45DE">
        <w:rPr>
          <w:rFonts w:ascii="Segoe UI" w:hAnsi="Segoe UI" w:cs="Segoe UI"/>
          <w:sz w:val="22"/>
          <w:szCs w:val="22"/>
        </w:rPr>
        <w:t xml:space="preserve"> </w:t>
      </w:r>
      <w:r w:rsidR="008172D1">
        <w:rPr>
          <w:rFonts w:ascii="Segoe UI" w:hAnsi="Segoe UI" w:cs="Segoe UI"/>
          <w:sz w:val="22"/>
          <w:szCs w:val="22"/>
        </w:rPr>
        <w:t xml:space="preserve">o závadách </w:t>
      </w:r>
      <w:r w:rsidR="00DD45DE">
        <w:rPr>
          <w:rFonts w:ascii="Segoe UI" w:hAnsi="Segoe UI" w:cs="Segoe UI"/>
          <w:sz w:val="22"/>
          <w:szCs w:val="22"/>
        </w:rPr>
        <w:t xml:space="preserve">v elektronické podobě, nebudou-li </w:t>
      </w:r>
      <w:r w:rsidR="008172D1">
        <w:rPr>
          <w:rFonts w:ascii="Segoe UI" w:hAnsi="Segoe UI" w:cs="Segoe UI"/>
          <w:sz w:val="22"/>
          <w:szCs w:val="22"/>
        </w:rPr>
        <w:t>tato zjištění</w:t>
      </w:r>
      <w:r w:rsidR="00DD45DE">
        <w:rPr>
          <w:rFonts w:ascii="Segoe UI" w:hAnsi="Segoe UI" w:cs="Segoe UI"/>
          <w:sz w:val="22"/>
          <w:szCs w:val="22"/>
        </w:rPr>
        <w:t xml:space="preserve"> zaslán</w:t>
      </w:r>
      <w:r w:rsidR="008172D1">
        <w:rPr>
          <w:rFonts w:ascii="Segoe UI" w:hAnsi="Segoe UI" w:cs="Segoe UI"/>
          <w:sz w:val="22"/>
          <w:szCs w:val="22"/>
        </w:rPr>
        <w:t>a</w:t>
      </w:r>
      <w:r w:rsidR="00DD45DE">
        <w:rPr>
          <w:rFonts w:ascii="Segoe UI" w:hAnsi="Segoe UI" w:cs="Segoe UI"/>
          <w:sz w:val="22"/>
          <w:szCs w:val="22"/>
        </w:rPr>
        <w:t xml:space="preserve"> v rámci zápisu z kontrolních dnů ve smyslu čl. VIII.14 písm. f)</w:t>
      </w:r>
      <w:r w:rsidR="000951B9">
        <w:rPr>
          <w:rFonts w:ascii="Segoe UI" w:hAnsi="Segoe UI" w:cs="Segoe UI"/>
          <w:sz w:val="22"/>
          <w:szCs w:val="22"/>
        </w:rPr>
        <w:t xml:space="preserve"> této smlouvy</w:t>
      </w:r>
      <w:r w:rsidR="00DD45DE">
        <w:rPr>
          <w:rFonts w:ascii="Segoe UI" w:hAnsi="Segoe UI" w:cs="Segoe UI"/>
          <w:sz w:val="22"/>
          <w:szCs w:val="22"/>
        </w:rPr>
        <w:t xml:space="preserve">. Koordinátor BOZP </w:t>
      </w:r>
      <w:r w:rsidR="00DF062B">
        <w:rPr>
          <w:rFonts w:ascii="Segoe UI" w:hAnsi="Segoe UI" w:cs="Segoe UI"/>
          <w:sz w:val="22"/>
          <w:szCs w:val="22"/>
        </w:rPr>
        <w:t xml:space="preserve">bude pořizovat fotodokumentaci zjištěných závad, kterou připojí ke svým </w:t>
      </w:r>
      <w:r w:rsidR="008172D1">
        <w:rPr>
          <w:rFonts w:ascii="Segoe UI" w:hAnsi="Segoe UI" w:cs="Segoe UI"/>
          <w:sz w:val="22"/>
          <w:szCs w:val="22"/>
        </w:rPr>
        <w:t>zjištěním</w:t>
      </w:r>
      <w:r w:rsidR="00DF062B">
        <w:rPr>
          <w:rFonts w:ascii="Segoe UI" w:hAnsi="Segoe UI" w:cs="Segoe UI"/>
          <w:sz w:val="22"/>
          <w:szCs w:val="22"/>
        </w:rPr>
        <w:t xml:space="preserve">. </w:t>
      </w:r>
    </w:p>
    <w:p w:rsidR="004105A3" w:rsidRPr="00554D19" w:rsidRDefault="004105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Kontrola prováděných prací bude realizována zejména v rámci kontrolních dnů, s tím, že:</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lastRenderedPageBreak/>
        <w:t xml:space="preserve">kontrolní dny se budou konat dle potřeby, zpravidla jednou </w:t>
      </w:r>
      <w:r w:rsidR="007E0887" w:rsidRPr="00554D19">
        <w:rPr>
          <w:rFonts w:ascii="Segoe UI" w:hAnsi="Segoe UI" w:cs="Segoe UI"/>
          <w:sz w:val="22"/>
          <w:szCs w:val="22"/>
        </w:rPr>
        <w:t>za 14 dnů</w:t>
      </w:r>
      <w:r w:rsidR="00A96383">
        <w:rPr>
          <w:rFonts w:ascii="Segoe UI" w:hAnsi="Segoe UI" w:cs="Segoe UI"/>
          <w:sz w:val="22"/>
          <w:szCs w:val="22"/>
        </w:rPr>
        <w:t>, přičemž souhrnná kontrola prováděných prací bude provedena před podáním žádosti o vydání kolaudačního souhlasu, resp. rozhodnutí</w:t>
      </w:r>
      <w:r w:rsidRPr="00554D19">
        <w:rPr>
          <w:rFonts w:ascii="Segoe UI" w:hAnsi="Segoe UI" w:cs="Segoe UI"/>
          <w:sz w:val="22"/>
          <w:szCs w:val="22"/>
        </w:rPr>
        <w:t>,</w:t>
      </w:r>
    </w:p>
    <w:p w:rsidR="00061F8C" w:rsidRPr="00554D19" w:rsidRDefault="00061F8C"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Zhotovitel je povinen </w:t>
      </w:r>
      <w:r w:rsidR="00ED57F8" w:rsidRPr="00554D19">
        <w:rPr>
          <w:rFonts w:ascii="Segoe UI" w:hAnsi="Segoe UI" w:cs="Segoe UI"/>
          <w:sz w:val="22"/>
          <w:szCs w:val="22"/>
        </w:rPr>
        <w:t xml:space="preserve">písemně </w:t>
      </w:r>
      <w:r w:rsidRPr="00554D19">
        <w:rPr>
          <w:rFonts w:ascii="Segoe UI" w:hAnsi="Segoe UI" w:cs="Segoe UI"/>
          <w:sz w:val="22"/>
          <w:szCs w:val="22"/>
        </w:rPr>
        <w:t xml:space="preserve">vyzvat Objednatele ke kontrole prací, které budou v dalším postupu prací zakryty nebo se stanou nepřístupnými. Výzva ke kontrole musí být písemná </w:t>
      </w:r>
      <w:r w:rsidR="00ED57F8" w:rsidRPr="00554D19">
        <w:rPr>
          <w:rFonts w:ascii="Segoe UI" w:hAnsi="Segoe UI" w:cs="Segoe UI"/>
          <w:sz w:val="22"/>
          <w:szCs w:val="22"/>
        </w:rPr>
        <w:t xml:space="preserve">a doručená </w:t>
      </w:r>
      <w:r w:rsidR="00ED57F8" w:rsidRPr="002B0661">
        <w:rPr>
          <w:rFonts w:ascii="Segoe UI" w:hAnsi="Segoe UI" w:cs="Segoe UI"/>
          <w:sz w:val="22"/>
          <w:szCs w:val="22"/>
        </w:rPr>
        <w:t>Objednateli</w:t>
      </w:r>
      <w:r w:rsidR="00ED57F8" w:rsidRPr="00554D19">
        <w:rPr>
          <w:rFonts w:ascii="Segoe UI" w:hAnsi="Segoe UI" w:cs="Segoe UI"/>
          <w:sz w:val="22"/>
          <w:szCs w:val="22"/>
        </w:rPr>
        <w:t xml:space="preserve"> nejméně 3 pracovní dny předem a současně zapsaná </w:t>
      </w:r>
      <w:r w:rsidRPr="00554D19">
        <w:rPr>
          <w:rFonts w:ascii="Segoe UI" w:hAnsi="Segoe UI" w:cs="Segoe UI"/>
          <w:sz w:val="22"/>
          <w:szCs w:val="22"/>
        </w:rPr>
        <w:t>ve stavebním deníku. V případě, že Zhotovitel tento závaz</w:t>
      </w:r>
      <w:r w:rsidR="00AA3BA9" w:rsidRPr="00554D19">
        <w:rPr>
          <w:rFonts w:ascii="Segoe UI" w:hAnsi="Segoe UI" w:cs="Segoe UI"/>
          <w:sz w:val="22"/>
          <w:szCs w:val="22"/>
        </w:rPr>
        <w:t>ek nesplní, je povinen umožnit O</w:t>
      </w:r>
      <w:r w:rsidRPr="00554D19">
        <w:rPr>
          <w:rFonts w:ascii="Segoe UI" w:hAnsi="Segoe UI" w:cs="Segoe UI"/>
          <w:sz w:val="22"/>
          <w:szCs w:val="22"/>
        </w:rPr>
        <w:t>bjednateli provedení dodatečné kontroly a nese náklady s tím spojené,</w:t>
      </w:r>
    </w:p>
    <w:p w:rsidR="00061F8C" w:rsidRPr="00554D19" w:rsidRDefault="00D447B9"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Zhotovitel oznámí O</w:t>
      </w:r>
      <w:r w:rsidR="00061F8C" w:rsidRPr="00554D19">
        <w:rPr>
          <w:rFonts w:ascii="Segoe UI" w:hAnsi="Segoe UI" w:cs="Segoe UI"/>
          <w:sz w:val="22"/>
          <w:szCs w:val="22"/>
        </w:rPr>
        <w:t>bjednateli 3 pracovní dny předem term</w:t>
      </w:r>
      <w:r w:rsidR="00AA3BA9" w:rsidRPr="00554D19">
        <w:rPr>
          <w:rFonts w:ascii="Segoe UI" w:hAnsi="Segoe UI" w:cs="Segoe UI"/>
          <w:sz w:val="22"/>
          <w:szCs w:val="22"/>
        </w:rPr>
        <w:t>ín provádění zkoušek a seznámí O</w:t>
      </w:r>
      <w:r w:rsidR="00061F8C" w:rsidRPr="00554D19">
        <w:rPr>
          <w:rFonts w:ascii="Segoe UI" w:hAnsi="Segoe UI" w:cs="Segoe UI"/>
          <w:sz w:val="22"/>
          <w:szCs w:val="22"/>
        </w:rPr>
        <w:t xml:space="preserve">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w:t>
      </w:r>
      <w:r w:rsidR="00AA3BA9" w:rsidRPr="00554D19">
        <w:rPr>
          <w:rFonts w:ascii="Segoe UI" w:hAnsi="Segoe UI" w:cs="Segoe UI"/>
          <w:sz w:val="22"/>
          <w:szCs w:val="22"/>
        </w:rPr>
        <w:t>Z</w:t>
      </w:r>
      <w:r w:rsidR="00061F8C" w:rsidRPr="00554D19">
        <w:rPr>
          <w:rFonts w:ascii="Segoe UI" w:hAnsi="Segoe UI" w:cs="Segoe UI"/>
          <w:sz w:val="22"/>
          <w:szCs w:val="22"/>
        </w:rPr>
        <w:t>hotovitele v případě, že jejic</w:t>
      </w:r>
      <w:r w:rsidR="00AA3BA9" w:rsidRPr="00554D19">
        <w:rPr>
          <w:rFonts w:ascii="Segoe UI" w:hAnsi="Segoe UI" w:cs="Segoe UI"/>
          <w:sz w:val="22"/>
          <w:szCs w:val="22"/>
        </w:rPr>
        <w:t>h výsledky prokáží pochybnosti O</w:t>
      </w:r>
      <w:r w:rsidR="00061F8C" w:rsidRPr="00554D19">
        <w:rPr>
          <w:rFonts w:ascii="Segoe UI" w:hAnsi="Segoe UI" w:cs="Segoe UI"/>
          <w:sz w:val="22"/>
          <w:szCs w:val="22"/>
        </w:rPr>
        <w:t xml:space="preserve">bjednatele, v opačném případě hradí náklady na opakované zkoušky </w:t>
      </w:r>
      <w:r w:rsidR="00AA3BA9" w:rsidRPr="00554D19">
        <w:rPr>
          <w:rFonts w:ascii="Segoe UI" w:hAnsi="Segoe UI" w:cs="Segoe UI"/>
          <w:sz w:val="22"/>
          <w:szCs w:val="22"/>
        </w:rPr>
        <w:t>O</w:t>
      </w:r>
      <w:r w:rsidR="00061F8C" w:rsidRPr="00554D19">
        <w:rPr>
          <w:rFonts w:ascii="Segoe UI" w:hAnsi="Segoe UI" w:cs="Segoe UI"/>
          <w:sz w:val="22"/>
          <w:szCs w:val="22"/>
        </w:rPr>
        <w:t>bjednatel,</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termíny konání kontrolních dnů budou stanoveny v zápisu o předání </w:t>
      </w:r>
      <w:r w:rsidR="00A51482" w:rsidRPr="00554D19">
        <w:rPr>
          <w:rFonts w:ascii="Segoe UI" w:hAnsi="Segoe UI" w:cs="Segoe UI"/>
          <w:sz w:val="22"/>
          <w:szCs w:val="22"/>
        </w:rPr>
        <w:t>Staveniště</w:t>
      </w:r>
      <w:r w:rsidRPr="00554D19">
        <w:rPr>
          <w:rFonts w:ascii="Segoe UI" w:hAnsi="Segoe UI" w:cs="Segoe UI"/>
          <w:sz w:val="22"/>
          <w:szCs w:val="22"/>
        </w:rPr>
        <w:t xml:space="preserve">; v případě potřeby budou kontrolní dny konány také mimo předem stanovený termín, a to buď na základě dohody stran uvedené v zápisu z kontrolního dne, nebo na základě výzvy </w:t>
      </w:r>
      <w:r w:rsidR="001E3F41">
        <w:rPr>
          <w:rFonts w:ascii="Segoe UI" w:hAnsi="Segoe UI" w:cs="Segoe UI"/>
          <w:sz w:val="22"/>
          <w:szCs w:val="22"/>
        </w:rPr>
        <w:t>Objednatele</w:t>
      </w:r>
      <w:r w:rsidR="00BA1BB4" w:rsidRPr="00554D19">
        <w:rPr>
          <w:rFonts w:ascii="Segoe UI" w:hAnsi="Segoe UI" w:cs="Segoe UI"/>
          <w:sz w:val="22"/>
          <w:szCs w:val="22"/>
        </w:rPr>
        <w:t xml:space="preserve"> nebo AD</w:t>
      </w:r>
      <w:r w:rsidRPr="00554D19">
        <w:rPr>
          <w:rFonts w:ascii="Segoe UI" w:hAnsi="Segoe UI" w:cs="Segoe UI"/>
          <w:sz w:val="22"/>
          <w:szCs w:val="22"/>
        </w:rPr>
        <w:t>,</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kontrolní dny budou řízeny </w:t>
      </w:r>
      <w:r w:rsidR="001E3F41">
        <w:rPr>
          <w:rFonts w:ascii="Segoe UI" w:hAnsi="Segoe UI" w:cs="Segoe UI"/>
          <w:sz w:val="22"/>
          <w:szCs w:val="22"/>
        </w:rPr>
        <w:t>Objednatelem</w:t>
      </w:r>
      <w:r w:rsidRPr="00554D19">
        <w:rPr>
          <w:rFonts w:ascii="Segoe UI" w:hAnsi="Segoe UI" w:cs="Segoe UI"/>
          <w:sz w:val="22"/>
          <w:szCs w:val="22"/>
        </w:rPr>
        <w:t>,</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z kontrolních dnů budou </w:t>
      </w:r>
      <w:r w:rsidR="001E3F41">
        <w:rPr>
          <w:rFonts w:ascii="Segoe UI" w:hAnsi="Segoe UI" w:cs="Segoe UI"/>
          <w:sz w:val="22"/>
          <w:szCs w:val="22"/>
        </w:rPr>
        <w:t>Objednatelem</w:t>
      </w:r>
      <w:r w:rsidR="001E3F41" w:rsidRPr="00554D19">
        <w:rPr>
          <w:rFonts w:ascii="Segoe UI" w:hAnsi="Segoe UI" w:cs="Segoe UI"/>
          <w:sz w:val="22"/>
          <w:szCs w:val="22"/>
        </w:rPr>
        <w:t xml:space="preserve"> </w:t>
      </w:r>
      <w:r w:rsidRPr="00554D19">
        <w:rPr>
          <w:rFonts w:ascii="Segoe UI" w:hAnsi="Segoe UI" w:cs="Segoe UI"/>
          <w:sz w:val="22"/>
          <w:szCs w:val="22"/>
        </w:rPr>
        <w:t xml:space="preserve">pořizovány zápisy, které budou </w:t>
      </w:r>
      <w:r w:rsidR="00BE2007" w:rsidRPr="00554D19">
        <w:rPr>
          <w:rFonts w:ascii="Segoe UI" w:hAnsi="Segoe UI" w:cs="Segoe UI"/>
          <w:sz w:val="22"/>
          <w:szCs w:val="22"/>
        </w:rPr>
        <w:t>Zhotovitel</w:t>
      </w:r>
      <w:r w:rsidRPr="00554D19">
        <w:rPr>
          <w:rFonts w:ascii="Segoe UI" w:hAnsi="Segoe UI" w:cs="Segoe UI"/>
          <w:sz w:val="22"/>
          <w:szCs w:val="22"/>
        </w:rPr>
        <w:t>i zasílány v elektronické podobě</w:t>
      </w:r>
      <w:r w:rsidR="00A96383">
        <w:rPr>
          <w:rFonts w:ascii="Segoe UI" w:hAnsi="Segoe UI" w:cs="Segoe UI"/>
          <w:sz w:val="22"/>
          <w:szCs w:val="22"/>
        </w:rPr>
        <w:t>, přičemž ze souhrnné ko</w:t>
      </w:r>
      <w:r w:rsidR="00930AB8">
        <w:rPr>
          <w:rFonts w:ascii="Segoe UI" w:hAnsi="Segoe UI" w:cs="Segoe UI"/>
          <w:sz w:val="22"/>
          <w:szCs w:val="22"/>
        </w:rPr>
        <w:t>ntroly</w:t>
      </w:r>
      <w:r w:rsidR="00A96383">
        <w:rPr>
          <w:rFonts w:ascii="Segoe UI" w:hAnsi="Segoe UI" w:cs="Segoe UI"/>
          <w:sz w:val="22"/>
          <w:szCs w:val="22"/>
        </w:rPr>
        <w:t xml:space="preserve"> před podáním žádosti o vydání kolaudačního souhlasu, resp. rozhodnutí bude Objednatelem vyhotoven protokol ve dvou vyhotoveních v listinné podobě a v jednom vyhotovení v digitální podobě</w:t>
      </w:r>
      <w:r w:rsidRPr="00554D19">
        <w:rPr>
          <w:rFonts w:ascii="Segoe UI" w:hAnsi="Segoe UI" w:cs="Segoe UI"/>
          <w:sz w:val="22"/>
          <w:szCs w:val="22"/>
        </w:rPr>
        <w:t xml:space="preserve">. </w:t>
      </w:r>
    </w:p>
    <w:p w:rsidR="00B46FD7" w:rsidRPr="003051DB" w:rsidRDefault="00BE2007" w:rsidP="001E612A">
      <w:pPr>
        <w:widowControl w:val="0"/>
        <w:numPr>
          <w:ilvl w:val="1"/>
          <w:numId w:val="11"/>
        </w:numPr>
        <w:tabs>
          <w:tab w:val="left" w:pos="426"/>
        </w:tabs>
        <w:spacing w:after="120" w:line="264" w:lineRule="auto"/>
        <w:ind w:left="426" w:hanging="426"/>
        <w:jc w:val="both"/>
        <w:rPr>
          <w:bCs/>
        </w:rPr>
      </w:pPr>
      <w:r w:rsidRPr="00554D19">
        <w:rPr>
          <w:rFonts w:ascii="Segoe UI" w:hAnsi="Segoe UI" w:cs="Segoe UI"/>
          <w:sz w:val="22"/>
          <w:szCs w:val="22"/>
        </w:rPr>
        <w:t>Zhotovitel</w:t>
      </w:r>
      <w:r w:rsidR="0060202F" w:rsidRPr="00554D19">
        <w:rPr>
          <w:rFonts w:ascii="Segoe UI" w:hAnsi="Segoe UI" w:cs="Segoe UI"/>
          <w:sz w:val="22"/>
          <w:szCs w:val="22"/>
        </w:rPr>
        <w:t xml:space="preserve"> bere na vědomí, že </w:t>
      </w:r>
      <w:r w:rsidR="00A2157E" w:rsidRPr="00554D19">
        <w:rPr>
          <w:rFonts w:ascii="Segoe UI" w:hAnsi="Segoe UI" w:cs="Segoe UI"/>
          <w:sz w:val="22"/>
          <w:szCs w:val="22"/>
        </w:rPr>
        <w:t>je povinen odpovídajícím způsobem zajistit zabezpečení staveniště</w:t>
      </w:r>
      <w:r w:rsidR="00956C9E" w:rsidRPr="00554D19">
        <w:rPr>
          <w:rFonts w:ascii="Segoe UI" w:hAnsi="Segoe UI" w:cs="Segoe UI"/>
          <w:sz w:val="22"/>
          <w:szCs w:val="22"/>
        </w:rPr>
        <w:t>.</w:t>
      </w:r>
      <w:r w:rsidR="00BA270A" w:rsidRPr="00554D19">
        <w:rPr>
          <w:rFonts w:ascii="Segoe UI" w:hAnsi="Segoe UI" w:cs="Segoe UI"/>
          <w:sz w:val="22"/>
          <w:szCs w:val="22"/>
        </w:rPr>
        <w:t xml:space="preserve"> Zhotovitel je především povinen staveniště oplocením zabezpečit proti vstupu nepovolaných osob.</w:t>
      </w:r>
    </w:p>
    <w:p w:rsidR="00E7459A" w:rsidRPr="00554D19" w:rsidRDefault="00E7459A" w:rsidP="001E612A">
      <w:pPr>
        <w:widowControl w:val="0"/>
        <w:numPr>
          <w:ilvl w:val="1"/>
          <w:numId w:val="11"/>
        </w:numPr>
        <w:tabs>
          <w:tab w:val="left" w:pos="426"/>
        </w:tabs>
        <w:spacing w:after="120" w:line="264" w:lineRule="auto"/>
        <w:ind w:left="426" w:hanging="426"/>
        <w:jc w:val="both"/>
        <w:rPr>
          <w:bCs/>
        </w:rPr>
      </w:pPr>
      <w:r>
        <w:rPr>
          <w:rFonts w:ascii="Segoe UI" w:hAnsi="Segoe UI" w:cs="Segoe UI"/>
          <w:sz w:val="22"/>
          <w:szCs w:val="22"/>
        </w:rPr>
        <w:t xml:space="preserve">Zhotovitel bere na vědomí, že v rámci realizace Stavby, konkrétně v rámci realizace </w:t>
      </w:r>
      <w:r w:rsidR="00DA23AE">
        <w:rPr>
          <w:rFonts w:ascii="Segoe UI" w:hAnsi="Segoe UI" w:cs="Segoe UI"/>
          <w:sz w:val="22"/>
          <w:szCs w:val="22"/>
        </w:rPr>
        <w:t>N</w:t>
      </w:r>
      <w:r>
        <w:rPr>
          <w:rFonts w:ascii="Segoe UI" w:hAnsi="Segoe UI" w:cs="Segoe UI"/>
          <w:sz w:val="22"/>
          <w:szCs w:val="22"/>
        </w:rPr>
        <w:t>ové budovy fakulty umění, budou souběžně probíhat</w:t>
      </w:r>
      <w:r w:rsidR="00097E89">
        <w:rPr>
          <w:rFonts w:ascii="Segoe UI" w:hAnsi="Segoe UI" w:cs="Segoe UI"/>
          <w:sz w:val="22"/>
          <w:szCs w:val="22"/>
        </w:rPr>
        <w:t xml:space="preserve"> navazující</w:t>
      </w:r>
      <w:r>
        <w:rPr>
          <w:rFonts w:ascii="Segoe UI" w:hAnsi="Segoe UI" w:cs="Segoe UI"/>
          <w:sz w:val="22"/>
          <w:szCs w:val="22"/>
        </w:rPr>
        <w:t xml:space="preserve"> práce v koncertním sále a souvisejících místnostech, které </w:t>
      </w:r>
      <w:r w:rsidR="00DA23AE">
        <w:rPr>
          <w:rFonts w:ascii="Segoe UI" w:hAnsi="Segoe UI" w:cs="Segoe UI"/>
          <w:sz w:val="22"/>
          <w:szCs w:val="22"/>
        </w:rPr>
        <w:t>budou předmětem samostatné</w:t>
      </w:r>
      <w:r>
        <w:rPr>
          <w:rFonts w:ascii="Segoe UI" w:hAnsi="Segoe UI" w:cs="Segoe UI"/>
          <w:sz w:val="22"/>
          <w:szCs w:val="22"/>
        </w:rPr>
        <w:t xml:space="preserve"> veřejné zakázky, přičemž se Zhotovitel dále zavazuje k součinnosti co do koordinace s dodavatelem prací v koncertním sále a souvisejících místnostech.</w:t>
      </w:r>
    </w:p>
    <w:p w:rsidR="007575D2" w:rsidRPr="00554D19" w:rsidRDefault="007575D2" w:rsidP="002F39B7">
      <w:pPr>
        <w:keepNext/>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Vedení </w:t>
      </w:r>
      <w:r w:rsidR="00EB6224" w:rsidRPr="00554D19">
        <w:rPr>
          <w:rFonts w:ascii="Segoe UI" w:hAnsi="Segoe UI" w:cs="Segoe UI"/>
          <w:b/>
          <w:sz w:val="22"/>
          <w:szCs w:val="22"/>
        </w:rPr>
        <w:t>stavební</w:t>
      </w:r>
      <w:r w:rsidR="0059045D" w:rsidRPr="00554D19">
        <w:rPr>
          <w:rFonts w:ascii="Segoe UI" w:hAnsi="Segoe UI" w:cs="Segoe UI"/>
          <w:b/>
          <w:sz w:val="22"/>
          <w:szCs w:val="22"/>
        </w:rPr>
        <w:t>ho deníku</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EB6224" w:rsidRPr="00554D19">
        <w:rPr>
          <w:rFonts w:ascii="Segoe UI" w:hAnsi="Segoe UI" w:cs="Segoe UI"/>
          <w:sz w:val="22"/>
          <w:szCs w:val="22"/>
        </w:rPr>
        <w:t xml:space="preserve"> povede</w:t>
      </w:r>
      <w:r w:rsidR="007575D2" w:rsidRPr="00554D19">
        <w:rPr>
          <w:rFonts w:ascii="Segoe UI" w:hAnsi="Segoe UI" w:cs="Segoe UI"/>
          <w:sz w:val="22"/>
          <w:szCs w:val="22"/>
        </w:rPr>
        <w:t xml:space="preserve"> od převzetí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w:t>
      </w:r>
      <w:r w:rsidR="00EB6224" w:rsidRPr="00554D19">
        <w:rPr>
          <w:rFonts w:ascii="Segoe UI" w:hAnsi="Segoe UI" w:cs="Segoe UI"/>
          <w:sz w:val="22"/>
          <w:szCs w:val="22"/>
        </w:rPr>
        <w:t>stavební</w:t>
      </w:r>
      <w:r w:rsidR="002D1DDF" w:rsidRPr="00554D19">
        <w:rPr>
          <w:rFonts w:ascii="Segoe UI" w:hAnsi="Segoe UI" w:cs="Segoe UI"/>
          <w:sz w:val="22"/>
          <w:szCs w:val="22"/>
        </w:rPr>
        <w:t xml:space="preserve"> deník, </w:t>
      </w:r>
      <w:r w:rsidR="00713FF0" w:rsidRPr="00554D19">
        <w:rPr>
          <w:rFonts w:ascii="Segoe UI" w:hAnsi="Segoe UI" w:cs="Segoe UI"/>
          <w:sz w:val="22"/>
          <w:szCs w:val="22"/>
        </w:rPr>
        <w:t>který bude veden podle obecně závazných právních předpisů, zejména zákona 183/2006 Sb.</w:t>
      </w:r>
      <w:r w:rsidR="00DB54AC" w:rsidRPr="00554D19">
        <w:rPr>
          <w:rFonts w:ascii="Segoe UI" w:hAnsi="Segoe UI" w:cs="Segoe UI"/>
          <w:sz w:val="22"/>
          <w:szCs w:val="22"/>
        </w:rPr>
        <w:t>,</w:t>
      </w:r>
      <w:r w:rsidR="0055083C" w:rsidRPr="00554D19">
        <w:rPr>
          <w:rFonts w:ascii="Segoe UI" w:hAnsi="Segoe UI" w:cs="Segoe UI"/>
          <w:sz w:val="22"/>
          <w:szCs w:val="22"/>
        </w:rPr>
        <w:t xml:space="preserve"> </w:t>
      </w:r>
      <w:r w:rsidR="00713FF0" w:rsidRPr="00554D19">
        <w:rPr>
          <w:rFonts w:ascii="Segoe UI" w:hAnsi="Segoe UI" w:cs="Segoe UI"/>
          <w:sz w:val="22"/>
          <w:szCs w:val="22"/>
        </w:rPr>
        <w:t>o územním plánování a stavebním řádu</w:t>
      </w:r>
      <w:r w:rsidR="00DB54AC" w:rsidRPr="00554D19">
        <w:rPr>
          <w:rFonts w:ascii="Segoe UI" w:hAnsi="Segoe UI" w:cs="Segoe UI"/>
          <w:sz w:val="22"/>
          <w:szCs w:val="22"/>
        </w:rPr>
        <w:t xml:space="preserve"> </w:t>
      </w:r>
      <w:r w:rsidR="00713FF0" w:rsidRPr="00554D19">
        <w:rPr>
          <w:rFonts w:ascii="Segoe UI" w:hAnsi="Segoe UI" w:cs="Segoe UI"/>
          <w:sz w:val="22"/>
          <w:szCs w:val="22"/>
        </w:rPr>
        <w:t>(stavební zákon)</w:t>
      </w:r>
      <w:r w:rsidR="00DB54AC" w:rsidRPr="00554D19">
        <w:rPr>
          <w:rFonts w:ascii="Segoe UI" w:hAnsi="Segoe UI" w:cs="Segoe UI"/>
          <w:sz w:val="22"/>
          <w:szCs w:val="22"/>
        </w:rPr>
        <w:t xml:space="preserve">, ve znění pozdějších předpisů a </w:t>
      </w:r>
      <w:r w:rsidR="00713FF0" w:rsidRPr="00554D19">
        <w:rPr>
          <w:rFonts w:ascii="Segoe UI" w:hAnsi="Segoe UI" w:cs="Segoe UI"/>
          <w:sz w:val="22"/>
          <w:szCs w:val="22"/>
        </w:rPr>
        <w:t>vyhlášky č. 499/2006 Sb., o dokumentaci staveb, ve znění pozdějších předpisů</w:t>
      </w:r>
      <w:r w:rsidR="002D1DDF" w:rsidRPr="00554D19">
        <w:rPr>
          <w:rFonts w:ascii="Segoe UI" w:hAnsi="Segoe UI" w:cs="Segoe UI"/>
          <w:sz w:val="22"/>
          <w:szCs w:val="22"/>
        </w:rPr>
        <w:t xml:space="preserve">. </w:t>
      </w:r>
    </w:p>
    <w:p w:rsidR="007575D2" w:rsidRPr="008F5658"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se zavazuje, že </w:t>
      </w:r>
      <w:r w:rsidR="00EB6224" w:rsidRPr="00554D19">
        <w:rPr>
          <w:rFonts w:ascii="Segoe UI" w:hAnsi="Segoe UI" w:cs="Segoe UI"/>
          <w:sz w:val="22"/>
          <w:szCs w:val="22"/>
        </w:rPr>
        <w:t>stavební</w:t>
      </w:r>
      <w:r w:rsidR="002D1DDF" w:rsidRPr="00554D19">
        <w:rPr>
          <w:rFonts w:ascii="Segoe UI" w:hAnsi="Segoe UI" w:cs="Segoe UI"/>
          <w:sz w:val="22"/>
          <w:szCs w:val="22"/>
        </w:rPr>
        <w:t xml:space="preserve"> deník</w:t>
      </w:r>
      <w:r w:rsidR="007575D2" w:rsidRPr="00554D19">
        <w:rPr>
          <w:rFonts w:ascii="Segoe UI" w:hAnsi="Segoe UI" w:cs="Segoe UI"/>
          <w:sz w:val="22"/>
          <w:szCs w:val="22"/>
        </w:rPr>
        <w:t xml:space="preserve"> bude trvale po celou dobu provádění díla dle této smlouvy uložen na </w:t>
      </w:r>
      <w:r w:rsidR="006106FC" w:rsidRPr="00554D19">
        <w:rPr>
          <w:rFonts w:ascii="Segoe UI" w:hAnsi="Segoe UI" w:cs="Segoe UI"/>
          <w:sz w:val="22"/>
          <w:szCs w:val="22"/>
        </w:rPr>
        <w:t>S</w:t>
      </w:r>
      <w:r w:rsidR="007575D2" w:rsidRPr="00554D19">
        <w:rPr>
          <w:rFonts w:ascii="Segoe UI" w:hAnsi="Segoe UI" w:cs="Segoe UI"/>
          <w:sz w:val="22"/>
          <w:szCs w:val="22"/>
        </w:rPr>
        <w:t xml:space="preserve">taveništi. Po odstranění veškerých vad </w:t>
      </w:r>
      <w:r w:rsidR="007575D2" w:rsidRPr="008F5658">
        <w:rPr>
          <w:rFonts w:ascii="Segoe UI" w:hAnsi="Segoe UI" w:cs="Segoe UI"/>
          <w:sz w:val="22"/>
          <w:szCs w:val="22"/>
        </w:rPr>
        <w:t xml:space="preserve">a nedodělků díla dle této smlouvy a po převzetí díla </w:t>
      </w:r>
      <w:r w:rsidRPr="008F5658">
        <w:rPr>
          <w:rFonts w:ascii="Segoe UI" w:hAnsi="Segoe UI" w:cs="Segoe UI"/>
          <w:sz w:val="22"/>
          <w:szCs w:val="22"/>
        </w:rPr>
        <w:t>Objednatel</w:t>
      </w:r>
      <w:r w:rsidR="007575D2" w:rsidRPr="00F27968">
        <w:rPr>
          <w:rFonts w:ascii="Segoe UI" w:hAnsi="Segoe UI" w:cs="Segoe UI"/>
          <w:sz w:val="22"/>
          <w:szCs w:val="22"/>
        </w:rPr>
        <w:t xml:space="preserve">em předá </w:t>
      </w:r>
      <w:r w:rsidRPr="00F27968">
        <w:rPr>
          <w:rFonts w:ascii="Segoe UI" w:hAnsi="Segoe UI" w:cs="Segoe UI"/>
          <w:sz w:val="22"/>
          <w:szCs w:val="22"/>
        </w:rPr>
        <w:t>Zhotovitel</w:t>
      </w:r>
      <w:r w:rsidR="007575D2" w:rsidRPr="00F27968">
        <w:rPr>
          <w:rFonts w:ascii="Segoe UI" w:hAnsi="Segoe UI" w:cs="Segoe UI"/>
          <w:sz w:val="22"/>
          <w:szCs w:val="22"/>
        </w:rPr>
        <w:t xml:space="preserve"> </w:t>
      </w:r>
      <w:r w:rsidRPr="00EF65A0">
        <w:rPr>
          <w:rFonts w:ascii="Segoe UI" w:hAnsi="Segoe UI" w:cs="Segoe UI"/>
          <w:sz w:val="22"/>
          <w:szCs w:val="22"/>
        </w:rPr>
        <w:t>Objednatel</w:t>
      </w:r>
      <w:r w:rsidR="007575D2" w:rsidRPr="00EF65A0">
        <w:rPr>
          <w:rFonts w:ascii="Segoe UI" w:hAnsi="Segoe UI" w:cs="Segoe UI"/>
          <w:sz w:val="22"/>
          <w:szCs w:val="22"/>
        </w:rPr>
        <w:t>i</w:t>
      </w:r>
      <w:r w:rsidR="00087519" w:rsidRPr="00EF65A0">
        <w:rPr>
          <w:rFonts w:ascii="Segoe UI" w:hAnsi="Segoe UI" w:cs="Segoe UI"/>
          <w:sz w:val="22"/>
          <w:szCs w:val="22"/>
        </w:rPr>
        <w:t xml:space="preserve"> </w:t>
      </w:r>
      <w:r w:rsidR="007575D2" w:rsidRPr="008F5658">
        <w:rPr>
          <w:rFonts w:ascii="Segoe UI" w:hAnsi="Segoe UI" w:cs="Segoe UI"/>
          <w:sz w:val="22"/>
          <w:szCs w:val="22"/>
        </w:rPr>
        <w:t xml:space="preserve">originál </w:t>
      </w:r>
      <w:r w:rsidR="00EB6224" w:rsidRPr="008F5658">
        <w:rPr>
          <w:rFonts w:ascii="Segoe UI" w:hAnsi="Segoe UI" w:cs="Segoe UI"/>
          <w:sz w:val="22"/>
          <w:szCs w:val="22"/>
        </w:rPr>
        <w:t>stavební</w:t>
      </w:r>
      <w:r w:rsidR="00254D2C" w:rsidRPr="008F5658">
        <w:rPr>
          <w:rFonts w:ascii="Segoe UI" w:hAnsi="Segoe UI" w:cs="Segoe UI"/>
          <w:sz w:val="22"/>
          <w:szCs w:val="22"/>
        </w:rPr>
        <w:t xml:space="preserve">ho </w:t>
      </w:r>
      <w:r w:rsidR="00254D2C" w:rsidRPr="008F5658">
        <w:rPr>
          <w:rFonts w:ascii="Segoe UI" w:hAnsi="Segoe UI" w:cs="Segoe UI"/>
          <w:sz w:val="22"/>
          <w:szCs w:val="22"/>
        </w:rPr>
        <w:lastRenderedPageBreak/>
        <w:t>deníku</w:t>
      </w:r>
      <w:r w:rsidR="007575D2" w:rsidRPr="008F5658">
        <w:rPr>
          <w:rFonts w:ascii="Segoe UI" w:hAnsi="Segoe UI" w:cs="Segoe UI"/>
          <w:sz w:val="22"/>
          <w:szCs w:val="22"/>
        </w:rPr>
        <w:t>.</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8F5658">
        <w:rPr>
          <w:rFonts w:ascii="Segoe UI" w:hAnsi="Segoe UI" w:cs="Segoe UI"/>
          <w:sz w:val="22"/>
          <w:szCs w:val="22"/>
        </w:rPr>
        <w:t>Objednatel</w:t>
      </w:r>
      <w:r w:rsidR="00C46ECC">
        <w:rPr>
          <w:rFonts w:ascii="Segoe UI" w:hAnsi="Segoe UI" w:cs="Segoe UI"/>
          <w:sz w:val="22"/>
          <w:szCs w:val="22"/>
        </w:rPr>
        <w:t xml:space="preserve"> </w:t>
      </w:r>
      <w:r w:rsidR="00B46FD7" w:rsidRPr="008F5658">
        <w:rPr>
          <w:rFonts w:ascii="Segoe UI" w:hAnsi="Segoe UI" w:cs="Segoe UI"/>
          <w:sz w:val="22"/>
          <w:szCs w:val="22"/>
        </w:rPr>
        <w:t xml:space="preserve">a </w:t>
      </w:r>
      <w:r w:rsidR="00B06287" w:rsidRPr="008F5658">
        <w:rPr>
          <w:rFonts w:ascii="Segoe UI" w:hAnsi="Segoe UI" w:cs="Segoe UI"/>
          <w:sz w:val="22"/>
          <w:szCs w:val="22"/>
        </w:rPr>
        <w:t>K</w:t>
      </w:r>
      <w:r w:rsidR="00B46FD7" w:rsidRPr="008F5658">
        <w:rPr>
          <w:rFonts w:ascii="Segoe UI" w:hAnsi="Segoe UI" w:cs="Segoe UI"/>
          <w:sz w:val="22"/>
          <w:szCs w:val="22"/>
        </w:rPr>
        <w:t xml:space="preserve">oordinátor BOZP </w:t>
      </w:r>
      <w:r w:rsidR="007575D2" w:rsidRPr="008F5658">
        <w:rPr>
          <w:rFonts w:ascii="Segoe UI" w:hAnsi="Segoe UI" w:cs="Segoe UI"/>
          <w:sz w:val="22"/>
          <w:szCs w:val="22"/>
        </w:rPr>
        <w:t>má právo nahlížet do</w:t>
      </w:r>
      <w:r w:rsidR="002D1DDF" w:rsidRPr="008F5658">
        <w:rPr>
          <w:rFonts w:ascii="Segoe UI" w:hAnsi="Segoe UI" w:cs="Segoe UI"/>
          <w:sz w:val="22"/>
          <w:szCs w:val="22"/>
        </w:rPr>
        <w:t> </w:t>
      </w:r>
      <w:r w:rsidR="00EB6224" w:rsidRPr="008F5658">
        <w:rPr>
          <w:rFonts w:ascii="Segoe UI" w:hAnsi="Segoe UI" w:cs="Segoe UI"/>
          <w:sz w:val="22"/>
          <w:szCs w:val="22"/>
        </w:rPr>
        <w:t>stavební</w:t>
      </w:r>
      <w:r w:rsidR="002E58B6" w:rsidRPr="008F5658">
        <w:rPr>
          <w:rFonts w:ascii="Segoe UI" w:hAnsi="Segoe UI" w:cs="Segoe UI"/>
          <w:sz w:val="22"/>
          <w:szCs w:val="22"/>
        </w:rPr>
        <w:t>ho</w:t>
      </w:r>
      <w:r w:rsidR="002D1DDF" w:rsidRPr="00554D19">
        <w:rPr>
          <w:rFonts w:ascii="Segoe UI" w:hAnsi="Segoe UI" w:cs="Segoe UI"/>
          <w:sz w:val="22"/>
          <w:szCs w:val="22"/>
        </w:rPr>
        <w:t xml:space="preserve"> deníku</w:t>
      </w:r>
      <w:r w:rsidR="00AC3552" w:rsidRPr="00554D19">
        <w:rPr>
          <w:rFonts w:ascii="Segoe UI" w:hAnsi="Segoe UI" w:cs="Segoe UI"/>
          <w:sz w:val="22"/>
          <w:szCs w:val="22"/>
        </w:rPr>
        <w:t xml:space="preserve">, </w:t>
      </w:r>
      <w:bookmarkStart w:id="36" w:name="_Hlk504555015"/>
      <w:r w:rsidR="008A41ED" w:rsidRPr="00554D19">
        <w:rPr>
          <w:rFonts w:ascii="Segoe UI" w:hAnsi="Segoe UI" w:cs="Segoe UI"/>
          <w:sz w:val="22"/>
          <w:szCs w:val="22"/>
        </w:rPr>
        <w:t>činit zápisy</w:t>
      </w:r>
      <w:r w:rsidR="002D1DDF" w:rsidRPr="00554D19">
        <w:rPr>
          <w:rFonts w:ascii="Segoe UI" w:hAnsi="Segoe UI" w:cs="Segoe UI"/>
          <w:sz w:val="22"/>
          <w:szCs w:val="22"/>
        </w:rPr>
        <w:t xml:space="preserve"> </w:t>
      </w:r>
      <w:bookmarkEnd w:id="36"/>
      <w:r w:rsidR="007575D2" w:rsidRPr="00554D19">
        <w:rPr>
          <w:rFonts w:ascii="Segoe UI" w:hAnsi="Segoe UI" w:cs="Segoe UI"/>
          <w:sz w:val="22"/>
          <w:szCs w:val="22"/>
        </w:rPr>
        <w:t>a k záznamům v něm uvedeným připojovat svá stanoviska.</w:t>
      </w:r>
      <w:r w:rsidR="00D447B9" w:rsidRPr="00554D19">
        <w:rPr>
          <w:rFonts w:ascii="Segoe UI" w:hAnsi="Segoe UI" w:cs="Segoe UI"/>
          <w:sz w:val="22"/>
          <w:szCs w:val="22"/>
        </w:rPr>
        <w:t xml:space="preserve"> </w:t>
      </w:r>
      <w:bookmarkStart w:id="37" w:name="_Hlk504555054"/>
      <w:r w:rsidR="00C621E8" w:rsidRPr="00554D19">
        <w:rPr>
          <w:rFonts w:ascii="Segoe UI" w:hAnsi="Segoe UI" w:cs="Segoe UI"/>
          <w:sz w:val="22"/>
          <w:szCs w:val="22"/>
        </w:rPr>
        <w:t xml:space="preserve">Koordinátor </w:t>
      </w:r>
      <w:bookmarkEnd w:id="37"/>
      <w:r w:rsidR="00D447B9" w:rsidRPr="00554D19">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 případě, kdy oprávněná osoba </w:t>
      </w:r>
      <w:r w:rsidR="00BE2007" w:rsidRPr="00554D19">
        <w:rPr>
          <w:rFonts w:ascii="Segoe UI" w:hAnsi="Segoe UI" w:cs="Segoe UI"/>
          <w:sz w:val="22"/>
          <w:szCs w:val="22"/>
        </w:rPr>
        <w:t>Zhotovitel</w:t>
      </w:r>
      <w:r w:rsidRPr="00554D19">
        <w:rPr>
          <w:rFonts w:ascii="Segoe UI" w:hAnsi="Segoe UI" w:cs="Segoe UI"/>
          <w:sz w:val="22"/>
          <w:szCs w:val="22"/>
        </w:rPr>
        <w:t xml:space="preserve">e nesouhlasí s provedeným záznamem </w:t>
      </w:r>
      <w:r w:rsidR="00BE2007" w:rsidRPr="00554D19">
        <w:rPr>
          <w:rFonts w:ascii="Segoe UI" w:hAnsi="Segoe UI" w:cs="Segoe UI"/>
          <w:sz w:val="22"/>
          <w:szCs w:val="22"/>
        </w:rPr>
        <w:t>Objednatel</w:t>
      </w:r>
      <w:r w:rsidRPr="00554D19">
        <w:rPr>
          <w:rFonts w:ascii="Segoe UI" w:hAnsi="Segoe UI" w:cs="Segoe UI"/>
          <w:sz w:val="22"/>
          <w:szCs w:val="22"/>
        </w:rPr>
        <w:t>e</w:t>
      </w:r>
      <w:r w:rsidR="00306916" w:rsidRPr="00554D19">
        <w:rPr>
          <w:rFonts w:ascii="Segoe UI" w:hAnsi="Segoe UI" w:cs="Segoe UI"/>
          <w:sz w:val="22"/>
          <w:szCs w:val="22"/>
        </w:rPr>
        <w:t xml:space="preserve"> nebo </w:t>
      </w:r>
      <w:r w:rsidR="00B06287" w:rsidRPr="00554D19">
        <w:rPr>
          <w:rFonts w:ascii="Segoe UI" w:hAnsi="Segoe UI" w:cs="Segoe UI"/>
          <w:sz w:val="22"/>
          <w:szCs w:val="22"/>
        </w:rPr>
        <w:t>K</w:t>
      </w:r>
      <w:r w:rsidR="00306916" w:rsidRPr="00554D19">
        <w:rPr>
          <w:rFonts w:ascii="Segoe UI" w:hAnsi="Segoe UI" w:cs="Segoe UI"/>
          <w:sz w:val="22"/>
          <w:szCs w:val="22"/>
        </w:rPr>
        <w:t xml:space="preserve">oordinátora BOZP, </w:t>
      </w:r>
      <w:r w:rsidRPr="00554D19">
        <w:rPr>
          <w:rFonts w:ascii="Segoe UI" w:hAnsi="Segoe UI" w:cs="Segoe UI"/>
          <w:sz w:val="22"/>
          <w:szCs w:val="22"/>
        </w:rPr>
        <w:t xml:space="preserve">je povinna připojit k záznamu do tří pracovních dnů své vyjádření. V opačném případě se má za to, že </w:t>
      </w:r>
      <w:r w:rsidR="00BE2007" w:rsidRPr="00554D19">
        <w:rPr>
          <w:rFonts w:ascii="Segoe UI" w:hAnsi="Segoe UI" w:cs="Segoe UI"/>
          <w:sz w:val="22"/>
          <w:szCs w:val="22"/>
        </w:rPr>
        <w:t>Zhotovitel</w:t>
      </w:r>
      <w:r w:rsidR="00D10155" w:rsidRPr="00554D19">
        <w:rPr>
          <w:rFonts w:ascii="Segoe UI" w:hAnsi="Segoe UI" w:cs="Segoe UI"/>
          <w:sz w:val="22"/>
          <w:szCs w:val="22"/>
        </w:rPr>
        <w:t xml:space="preserve"> </w:t>
      </w:r>
      <w:r w:rsidRPr="00554D19">
        <w:rPr>
          <w:rFonts w:ascii="Segoe UI" w:hAnsi="Segoe UI" w:cs="Segoe UI"/>
          <w:sz w:val="22"/>
          <w:szCs w:val="22"/>
        </w:rPr>
        <w:t xml:space="preserve">s obsahem záznamu souhlasí. </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Jakýkoliv záznam v</w:t>
      </w:r>
      <w:r w:rsidR="00F26A8B" w:rsidRPr="00554D19">
        <w:rPr>
          <w:rFonts w:ascii="Segoe UI" w:hAnsi="Segoe UI" w:cs="Segoe UI"/>
          <w:sz w:val="22"/>
          <w:szCs w:val="22"/>
        </w:rPr>
        <w:t>e</w:t>
      </w:r>
      <w:r w:rsidRPr="00554D19">
        <w:rPr>
          <w:rFonts w:ascii="Segoe UI" w:hAnsi="Segoe UI" w:cs="Segoe UI"/>
          <w:sz w:val="22"/>
          <w:szCs w:val="22"/>
        </w:rPr>
        <w:t> </w:t>
      </w:r>
      <w:r w:rsidR="00EB6224" w:rsidRPr="00554D19">
        <w:rPr>
          <w:rFonts w:ascii="Segoe UI" w:hAnsi="Segoe UI" w:cs="Segoe UI"/>
          <w:sz w:val="22"/>
          <w:szCs w:val="22"/>
        </w:rPr>
        <w:t>stavební</w:t>
      </w:r>
      <w:r w:rsidR="002D1DDF" w:rsidRPr="00554D19">
        <w:rPr>
          <w:rFonts w:ascii="Segoe UI" w:hAnsi="Segoe UI" w:cs="Segoe UI"/>
          <w:sz w:val="22"/>
          <w:szCs w:val="22"/>
        </w:rPr>
        <w:t>m deníku</w:t>
      </w:r>
      <w:r w:rsidRPr="00554D19">
        <w:rPr>
          <w:rFonts w:ascii="Segoe UI" w:hAnsi="Segoe UI" w:cs="Segoe UI"/>
          <w:sz w:val="22"/>
          <w:szCs w:val="22"/>
        </w:rPr>
        <w:t xml:space="preserve"> nelze považovat za změnu této smlouvy.</w:t>
      </w:r>
    </w:p>
    <w:p w:rsidR="007575D2" w:rsidRPr="00554D19" w:rsidRDefault="007575D2" w:rsidP="002F39B7">
      <w:pPr>
        <w:widowControl w:val="0"/>
        <w:tabs>
          <w:tab w:val="num" w:pos="426"/>
        </w:tabs>
        <w:spacing w:after="120" w:line="264" w:lineRule="auto"/>
        <w:jc w:val="both"/>
        <w:rPr>
          <w:rFonts w:ascii="Segoe UI" w:hAnsi="Segoe UI" w:cs="Segoe UI"/>
          <w:b/>
          <w:snapToGrid w:val="0"/>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Předávání a přejímání </w:t>
      </w:r>
      <w:r w:rsidR="005A12BB" w:rsidRPr="00554D19">
        <w:rPr>
          <w:rFonts w:ascii="Segoe UI" w:hAnsi="Segoe UI" w:cs="Segoe UI"/>
          <w:b/>
          <w:sz w:val="22"/>
          <w:szCs w:val="22"/>
        </w:rPr>
        <w:t>plnění</w:t>
      </w:r>
    </w:p>
    <w:p w:rsidR="00022016" w:rsidRPr="009019AE" w:rsidRDefault="002B68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E86A81">
        <w:rPr>
          <w:rFonts w:ascii="Segoe UI" w:hAnsi="Segoe UI" w:cs="Segoe UI"/>
          <w:sz w:val="22"/>
          <w:szCs w:val="22"/>
        </w:rPr>
        <w:t>Po dokončení díla</w:t>
      </w:r>
      <w:r w:rsidR="00E0747F">
        <w:rPr>
          <w:rFonts w:ascii="Segoe UI" w:hAnsi="Segoe UI" w:cs="Segoe UI"/>
          <w:sz w:val="22"/>
          <w:szCs w:val="22"/>
        </w:rPr>
        <w:t xml:space="preserve"> a zajištění </w:t>
      </w:r>
      <w:r w:rsidR="00E0747F" w:rsidRPr="00D27CE1">
        <w:rPr>
          <w:rFonts w:ascii="Segoe UI" w:hAnsi="Segoe UI" w:cs="Segoe UI"/>
          <w:sz w:val="22"/>
          <w:szCs w:val="22"/>
        </w:rPr>
        <w:t>pro Objednatele pravomocného rozhodnutí o užívání stavby (kolaudaci) pro toto dílo</w:t>
      </w:r>
      <w:r w:rsidRPr="00E86A81">
        <w:rPr>
          <w:rFonts w:ascii="Segoe UI" w:hAnsi="Segoe UI" w:cs="Segoe UI"/>
          <w:sz w:val="22"/>
          <w:szCs w:val="22"/>
        </w:rPr>
        <w:t xml:space="preserve"> se </w:t>
      </w:r>
      <w:r w:rsidR="00E0747F">
        <w:rPr>
          <w:rFonts w:ascii="Segoe UI" w:hAnsi="Segoe UI" w:cs="Segoe UI"/>
          <w:sz w:val="22"/>
          <w:szCs w:val="22"/>
        </w:rPr>
        <w:t>Z</w:t>
      </w:r>
      <w:r w:rsidRPr="00E86A81">
        <w:rPr>
          <w:rFonts w:ascii="Segoe UI" w:hAnsi="Segoe UI" w:cs="Segoe UI"/>
          <w:sz w:val="22"/>
          <w:szCs w:val="22"/>
        </w:rPr>
        <w:t>hotovitel zavazuje dílo předat Objednateli.</w:t>
      </w:r>
      <w:r w:rsidR="007D2076" w:rsidRPr="00E86A81">
        <w:rPr>
          <w:rFonts w:ascii="Segoe UI" w:hAnsi="Segoe UI" w:cs="Segoe UI"/>
          <w:sz w:val="22"/>
          <w:szCs w:val="22"/>
        </w:rPr>
        <w:t xml:space="preserve"> Před předáním díla Zhotovitel zajistí provedení příslušných revizí</w:t>
      </w:r>
      <w:r w:rsidR="00A57F3B">
        <w:rPr>
          <w:rFonts w:ascii="Segoe UI" w:hAnsi="Segoe UI" w:cs="Segoe UI"/>
          <w:sz w:val="22"/>
          <w:szCs w:val="22"/>
        </w:rPr>
        <w:t xml:space="preserve"> a</w:t>
      </w:r>
      <w:r w:rsidR="007D2076" w:rsidRPr="00E86A81">
        <w:rPr>
          <w:rFonts w:ascii="Segoe UI" w:hAnsi="Segoe UI" w:cs="Segoe UI"/>
          <w:sz w:val="22"/>
          <w:szCs w:val="22"/>
        </w:rPr>
        <w:t xml:space="preserve"> zkoušek</w:t>
      </w:r>
      <w:r w:rsidR="0026601B">
        <w:rPr>
          <w:rFonts w:ascii="Segoe UI" w:hAnsi="Segoe UI" w:cs="Segoe UI"/>
          <w:sz w:val="22"/>
          <w:szCs w:val="22"/>
        </w:rPr>
        <w:t xml:space="preserve">, přičemž </w:t>
      </w:r>
      <w:r w:rsidR="00A57F3B" w:rsidRPr="0033233D">
        <w:rPr>
          <w:rFonts w:ascii="Segoe UI" w:hAnsi="Segoe UI" w:cs="Segoe UI"/>
          <w:sz w:val="22"/>
          <w:szCs w:val="22"/>
        </w:rPr>
        <w:t>zkouš</w:t>
      </w:r>
      <w:r w:rsidR="007439C8">
        <w:rPr>
          <w:rFonts w:ascii="Segoe UI" w:hAnsi="Segoe UI" w:cs="Segoe UI"/>
          <w:sz w:val="22"/>
          <w:szCs w:val="22"/>
        </w:rPr>
        <w:t>k</w:t>
      </w:r>
      <w:r w:rsidR="0026601B">
        <w:rPr>
          <w:rFonts w:ascii="Segoe UI" w:hAnsi="Segoe UI" w:cs="Segoe UI"/>
          <w:sz w:val="22"/>
          <w:szCs w:val="22"/>
        </w:rPr>
        <w:t>y</w:t>
      </w:r>
      <w:r w:rsidR="00A57F3B">
        <w:rPr>
          <w:rFonts w:ascii="Segoe UI" w:hAnsi="Segoe UI" w:cs="Segoe UI"/>
          <w:sz w:val="22"/>
          <w:szCs w:val="22"/>
        </w:rPr>
        <w:t xml:space="preserve"> </w:t>
      </w:r>
      <w:r w:rsidR="00894920">
        <w:rPr>
          <w:rFonts w:ascii="Segoe UI" w:hAnsi="Segoe UI" w:cs="Segoe UI"/>
          <w:sz w:val="22"/>
          <w:szCs w:val="22"/>
        </w:rPr>
        <w:t xml:space="preserve">koncertního </w:t>
      </w:r>
      <w:r w:rsidR="00A57F3B">
        <w:rPr>
          <w:rFonts w:ascii="Segoe UI" w:hAnsi="Segoe UI" w:cs="Segoe UI"/>
          <w:sz w:val="22"/>
          <w:szCs w:val="22"/>
        </w:rPr>
        <w:t>sálu</w:t>
      </w:r>
      <w:r w:rsidR="007439C8">
        <w:rPr>
          <w:rFonts w:ascii="Segoe UI" w:hAnsi="Segoe UI" w:cs="Segoe UI"/>
          <w:sz w:val="22"/>
          <w:szCs w:val="22"/>
        </w:rPr>
        <w:t xml:space="preserve">, </w:t>
      </w:r>
      <w:r w:rsidR="00894920">
        <w:rPr>
          <w:rFonts w:ascii="Segoe UI" w:hAnsi="Segoe UI" w:cs="Segoe UI"/>
          <w:sz w:val="22"/>
          <w:szCs w:val="22"/>
        </w:rPr>
        <w:t>hudebního</w:t>
      </w:r>
      <w:r w:rsidR="007439C8">
        <w:rPr>
          <w:rFonts w:ascii="Segoe UI" w:hAnsi="Segoe UI" w:cs="Segoe UI"/>
          <w:sz w:val="22"/>
          <w:szCs w:val="22"/>
        </w:rPr>
        <w:t xml:space="preserve"> sálu</w:t>
      </w:r>
      <w:r w:rsidR="008A6B48">
        <w:rPr>
          <w:rFonts w:ascii="Segoe UI" w:hAnsi="Segoe UI" w:cs="Segoe UI"/>
          <w:sz w:val="22"/>
          <w:szCs w:val="22"/>
        </w:rPr>
        <w:t xml:space="preserve"> a </w:t>
      </w:r>
      <w:r w:rsidR="00894920">
        <w:rPr>
          <w:rFonts w:ascii="Segoe UI" w:hAnsi="Segoe UI" w:cs="Segoe UI"/>
          <w:sz w:val="22"/>
          <w:szCs w:val="22"/>
        </w:rPr>
        <w:t xml:space="preserve">cvičebny </w:t>
      </w:r>
      <w:r w:rsidR="00A57F3B">
        <w:rPr>
          <w:rFonts w:ascii="Segoe UI" w:hAnsi="Segoe UI" w:cs="Segoe UI"/>
          <w:sz w:val="22"/>
          <w:szCs w:val="22"/>
        </w:rPr>
        <w:t xml:space="preserve">ve smyslu odst. </w:t>
      </w:r>
      <w:r w:rsidR="00A57F3B">
        <w:rPr>
          <w:rFonts w:ascii="Segoe UI" w:hAnsi="Segoe UI" w:cs="Segoe UI"/>
          <w:sz w:val="22"/>
          <w:szCs w:val="22"/>
        </w:rPr>
        <w:fldChar w:fldCharType="begin"/>
      </w:r>
      <w:r w:rsidR="00A57F3B">
        <w:rPr>
          <w:rFonts w:ascii="Segoe UI" w:hAnsi="Segoe UI" w:cs="Segoe UI"/>
          <w:sz w:val="22"/>
          <w:szCs w:val="22"/>
        </w:rPr>
        <w:instrText xml:space="preserve"> REF _Ref3296502 \r \h </w:instrText>
      </w:r>
      <w:r w:rsidR="00A57F3B">
        <w:rPr>
          <w:rFonts w:ascii="Segoe UI" w:hAnsi="Segoe UI" w:cs="Segoe UI"/>
          <w:sz w:val="22"/>
          <w:szCs w:val="22"/>
        </w:rPr>
      </w:r>
      <w:r w:rsidR="00A57F3B">
        <w:rPr>
          <w:rFonts w:ascii="Segoe UI" w:hAnsi="Segoe UI" w:cs="Segoe UI"/>
          <w:sz w:val="22"/>
          <w:szCs w:val="22"/>
        </w:rPr>
        <w:fldChar w:fldCharType="separate"/>
      </w:r>
      <w:r w:rsidR="00A57F3B">
        <w:rPr>
          <w:rFonts w:ascii="Segoe UI" w:hAnsi="Segoe UI" w:cs="Segoe UI"/>
          <w:sz w:val="22"/>
          <w:szCs w:val="22"/>
        </w:rPr>
        <w:t>II.3</w:t>
      </w:r>
      <w:r w:rsidR="00A57F3B">
        <w:rPr>
          <w:rFonts w:ascii="Segoe UI" w:hAnsi="Segoe UI" w:cs="Segoe UI"/>
          <w:sz w:val="22"/>
          <w:szCs w:val="22"/>
        </w:rPr>
        <w:fldChar w:fldCharType="end"/>
      </w:r>
      <w:r w:rsidR="00A57F3B">
        <w:rPr>
          <w:rFonts w:ascii="Segoe UI" w:hAnsi="Segoe UI" w:cs="Segoe UI"/>
          <w:sz w:val="22"/>
          <w:szCs w:val="22"/>
        </w:rPr>
        <w:t xml:space="preserve"> písm. n) této smlouvy</w:t>
      </w:r>
      <w:r w:rsidR="0026601B">
        <w:rPr>
          <w:rFonts w:ascii="Segoe UI" w:hAnsi="Segoe UI" w:cs="Segoe UI"/>
          <w:sz w:val="22"/>
          <w:szCs w:val="22"/>
        </w:rPr>
        <w:t xml:space="preserve"> Zhotovitel zajistí v průběhu realizace Stavby</w:t>
      </w:r>
      <w:r w:rsidR="00097E89">
        <w:rPr>
          <w:rFonts w:ascii="Segoe UI" w:hAnsi="Segoe UI" w:cs="Segoe UI"/>
          <w:sz w:val="22"/>
          <w:szCs w:val="22"/>
        </w:rPr>
        <w:t xml:space="preserve"> </w:t>
      </w:r>
      <w:r w:rsidR="00D62D3D">
        <w:rPr>
          <w:rFonts w:ascii="Segoe UI" w:hAnsi="Segoe UI" w:cs="Segoe UI"/>
          <w:sz w:val="22"/>
          <w:szCs w:val="22"/>
        </w:rPr>
        <w:t>v souladu s</w:t>
      </w:r>
      <w:r w:rsidR="00097E89">
        <w:rPr>
          <w:rFonts w:ascii="Segoe UI" w:hAnsi="Segoe UI" w:cs="Segoe UI"/>
          <w:sz w:val="22"/>
          <w:szCs w:val="22"/>
        </w:rPr>
        <w:t xml:space="preserve"> odst. </w:t>
      </w:r>
      <w:r w:rsidR="00097E89">
        <w:rPr>
          <w:rFonts w:ascii="Segoe UI" w:hAnsi="Segoe UI" w:cs="Segoe UI"/>
          <w:sz w:val="22"/>
          <w:szCs w:val="22"/>
        </w:rPr>
        <w:fldChar w:fldCharType="begin"/>
      </w:r>
      <w:r w:rsidR="00097E89">
        <w:rPr>
          <w:rFonts w:ascii="Segoe UI" w:hAnsi="Segoe UI" w:cs="Segoe UI"/>
          <w:sz w:val="22"/>
          <w:szCs w:val="22"/>
        </w:rPr>
        <w:instrText xml:space="preserve"> REF _Ref3296502 \r \h </w:instrText>
      </w:r>
      <w:r w:rsidR="00097E89">
        <w:rPr>
          <w:rFonts w:ascii="Segoe UI" w:hAnsi="Segoe UI" w:cs="Segoe UI"/>
          <w:sz w:val="22"/>
          <w:szCs w:val="22"/>
        </w:rPr>
      </w:r>
      <w:r w:rsidR="00097E89">
        <w:rPr>
          <w:rFonts w:ascii="Segoe UI" w:hAnsi="Segoe UI" w:cs="Segoe UI"/>
          <w:sz w:val="22"/>
          <w:szCs w:val="22"/>
        </w:rPr>
        <w:fldChar w:fldCharType="separate"/>
      </w:r>
      <w:r w:rsidR="00097E89">
        <w:rPr>
          <w:rFonts w:ascii="Segoe UI" w:hAnsi="Segoe UI" w:cs="Segoe UI"/>
          <w:sz w:val="22"/>
          <w:szCs w:val="22"/>
        </w:rPr>
        <w:t>II.3</w:t>
      </w:r>
      <w:r w:rsidR="00097E89">
        <w:rPr>
          <w:rFonts w:ascii="Segoe UI" w:hAnsi="Segoe UI" w:cs="Segoe UI"/>
          <w:sz w:val="22"/>
          <w:szCs w:val="22"/>
        </w:rPr>
        <w:fldChar w:fldCharType="end"/>
      </w:r>
      <w:r w:rsidR="00097E89">
        <w:rPr>
          <w:rFonts w:ascii="Segoe UI" w:hAnsi="Segoe UI" w:cs="Segoe UI"/>
          <w:sz w:val="22"/>
          <w:szCs w:val="22"/>
        </w:rPr>
        <w:t xml:space="preserve"> písm. n) této smlouvy</w:t>
      </w:r>
      <w:r w:rsidR="006B278C">
        <w:rPr>
          <w:rFonts w:ascii="Segoe UI" w:hAnsi="Segoe UI" w:cs="Segoe UI"/>
          <w:sz w:val="22"/>
          <w:szCs w:val="22"/>
        </w:rPr>
        <w:t xml:space="preserve"> a Harmonogram</w:t>
      </w:r>
      <w:r w:rsidR="00D62D3D">
        <w:rPr>
          <w:rFonts w:ascii="Segoe UI" w:hAnsi="Segoe UI" w:cs="Segoe UI"/>
          <w:sz w:val="22"/>
          <w:szCs w:val="22"/>
        </w:rPr>
        <w:t>em</w:t>
      </w:r>
      <w:r w:rsidR="007D2076" w:rsidRPr="00E86A81">
        <w:rPr>
          <w:rFonts w:ascii="Segoe UI" w:hAnsi="Segoe UI" w:cs="Segoe UI"/>
          <w:sz w:val="22"/>
          <w:szCs w:val="22"/>
        </w:rPr>
        <w:t>.</w:t>
      </w:r>
      <w:r w:rsidR="007D2076" w:rsidRPr="00614BCC">
        <w:rPr>
          <w:rFonts w:ascii="Segoe UI" w:hAnsi="Segoe UI" w:cs="Segoe UI"/>
          <w:sz w:val="22"/>
          <w:szCs w:val="22"/>
        </w:rPr>
        <w:t xml:space="preserve"> </w:t>
      </w:r>
      <w:r w:rsidR="00DF0DE9" w:rsidRPr="004333DE">
        <w:rPr>
          <w:rFonts w:ascii="Segoe UI" w:hAnsi="Segoe UI" w:cs="Segoe UI"/>
          <w:sz w:val="22"/>
          <w:szCs w:val="22"/>
        </w:rPr>
        <w:t>Zhotovitel se výslovně zavazuje, že částka za případné opakované revize/</w:t>
      </w:r>
      <w:r w:rsidR="00DF0DE9" w:rsidRPr="00614BCC">
        <w:rPr>
          <w:rFonts w:ascii="Segoe UI" w:hAnsi="Segoe UI" w:cs="Segoe UI"/>
          <w:sz w:val="22"/>
          <w:szCs w:val="22"/>
        </w:rPr>
        <w:t>zkoušky nepřekročí celkovou</w:t>
      </w:r>
      <w:r w:rsidR="00DF0DE9">
        <w:rPr>
          <w:rFonts w:ascii="Segoe UI" w:hAnsi="Segoe UI" w:cs="Segoe UI"/>
          <w:sz w:val="22"/>
          <w:szCs w:val="22"/>
        </w:rPr>
        <w:t xml:space="preserve"> částku za tuto položku v příloze č. 1, tj. i kdyby byl třeba větší počet revizí/zkoušek, bude uhrazena platba v celkové výši maximálně dle přílohy č. 1 za tuto položku. </w:t>
      </w:r>
      <w:r w:rsidR="00A57F3B">
        <w:rPr>
          <w:rFonts w:ascii="Segoe UI" w:hAnsi="Segoe UI" w:cs="Segoe UI"/>
          <w:sz w:val="22"/>
          <w:szCs w:val="22"/>
        </w:rPr>
        <w:t>N</w:t>
      </w:r>
      <w:r w:rsidR="00072A15" w:rsidRPr="00554D19">
        <w:rPr>
          <w:rFonts w:ascii="Segoe UI" w:hAnsi="Segoe UI" w:cs="Segoe UI"/>
          <w:sz w:val="22"/>
          <w:szCs w:val="22"/>
        </w:rPr>
        <w:t xml:space="preserve">ejpozději </w:t>
      </w:r>
      <w:r w:rsidR="009019AE">
        <w:rPr>
          <w:rFonts w:ascii="Segoe UI" w:hAnsi="Segoe UI" w:cs="Segoe UI"/>
          <w:sz w:val="22"/>
          <w:szCs w:val="22"/>
        </w:rPr>
        <w:t>15</w:t>
      </w:r>
      <w:r w:rsidR="00664BAD" w:rsidRPr="00554D19">
        <w:rPr>
          <w:rFonts w:ascii="Segoe UI" w:hAnsi="Segoe UI" w:cs="Segoe UI"/>
          <w:sz w:val="22"/>
          <w:szCs w:val="22"/>
        </w:rPr>
        <w:t xml:space="preserve"> </w:t>
      </w:r>
      <w:r w:rsidR="00072A15" w:rsidRPr="00554D19">
        <w:rPr>
          <w:rFonts w:ascii="Segoe UI" w:hAnsi="Segoe UI" w:cs="Segoe UI"/>
          <w:sz w:val="22"/>
          <w:szCs w:val="22"/>
        </w:rPr>
        <w:t>dnů před</w:t>
      </w:r>
      <w:r w:rsidR="00A57F3B">
        <w:rPr>
          <w:rFonts w:ascii="Segoe UI" w:hAnsi="Segoe UI" w:cs="Segoe UI"/>
          <w:sz w:val="22"/>
          <w:szCs w:val="22"/>
        </w:rPr>
        <w:t xml:space="preserve"> předáním díla Zhotovitel</w:t>
      </w:r>
      <w:r w:rsidR="00072A15" w:rsidRPr="00554D19">
        <w:rPr>
          <w:rFonts w:ascii="Segoe UI" w:hAnsi="Segoe UI" w:cs="Segoe UI"/>
          <w:sz w:val="22"/>
          <w:szCs w:val="22"/>
        </w:rPr>
        <w:t xml:space="preserve"> oznámí písemně Objednateli, že dílo</w:t>
      </w:r>
      <w:r w:rsidR="00664BAD" w:rsidRPr="00554D19">
        <w:rPr>
          <w:rFonts w:ascii="Segoe UI" w:hAnsi="Segoe UI" w:cs="Segoe UI"/>
          <w:sz w:val="22"/>
          <w:szCs w:val="22"/>
        </w:rPr>
        <w:t xml:space="preserve"> </w:t>
      </w:r>
      <w:r w:rsidR="00072A15" w:rsidRPr="00554D19">
        <w:rPr>
          <w:rFonts w:ascii="Segoe UI" w:hAnsi="Segoe UI" w:cs="Segoe UI"/>
          <w:sz w:val="22"/>
          <w:szCs w:val="22"/>
        </w:rPr>
        <w:t>je připraveno k převzetí. Na základě tohoto oznámení Objednatel svolá</w:t>
      </w:r>
      <w:r w:rsidR="00B329B4">
        <w:rPr>
          <w:rFonts w:ascii="Segoe UI" w:hAnsi="Segoe UI" w:cs="Segoe UI"/>
          <w:sz w:val="22"/>
          <w:szCs w:val="22"/>
        </w:rPr>
        <w:t xml:space="preserve"> bez zbytečného odkladu</w:t>
      </w:r>
      <w:r w:rsidR="00072A15" w:rsidRPr="00554D19">
        <w:rPr>
          <w:rFonts w:ascii="Segoe UI" w:hAnsi="Segoe UI" w:cs="Segoe UI"/>
          <w:sz w:val="22"/>
          <w:szCs w:val="22"/>
        </w:rPr>
        <w:t xml:space="preserve"> předávací a přejímací řízení</w:t>
      </w:r>
      <w:r w:rsidR="00664BAD" w:rsidRPr="00554D19">
        <w:rPr>
          <w:rFonts w:ascii="Segoe UI" w:hAnsi="Segoe UI" w:cs="Segoe UI"/>
          <w:sz w:val="22"/>
          <w:szCs w:val="22"/>
        </w:rPr>
        <w:t xml:space="preserve"> k převzetí díla</w:t>
      </w:r>
      <w:r w:rsidR="00072A15" w:rsidRPr="00554D19">
        <w:rPr>
          <w:rFonts w:ascii="Segoe UI" w:hAnsi="Segoe UI" w:cs="Segoe UI"/>
          <w:sz w:val="22"/>
          <w:szCs w:val="22"/>
        </w:rPr>
        <w:t>. Zhotovitel dílo</w:t>
      </w:r>
      <w:r w:rsidR="00664BAD" w:rsidRPr="00554D19">
        <w:rPr>
          <w:rFonts w:ascii="Segoe UI" w:hAnsi="Segoe UI" w:cs="Segoe UI"/>
          <w:sz w:val="22"/>
          <w:szCs w:val="22"/>
        </w:rPr>
        <w:t xml:space="preserve"> </w:t>
      </w:r>
      <w:r w:rsidR="00072A15" w:rsidRPr="00554D19">
        <w:rPr>
          <w:rFonts w:ascii="Segoe UI" w:hAnsi="Segoe UI" w:cs="Segoe UI"/>
          <w:sz w:val="22"/>
          <w:szCs w:val="22"/>
        </w:rPr>
        <w:t xml:space="preserve">předá a </w:t>
      </w:r>
      <w:r w:rsidR="00072A15" w:rsidRPr="00E95235">
        <w:rPr>
          <w:rFonts w:ascii="Segoe UI" w:hAnsi="Segoe UI" w:cs="Segoe UI"/>
          <w:sz w:val="22"/>
          <w:szCs w:val="22"/>
        </w:rPr>
        <w:t>Objednatel</w:t>
      </w:r>
      <w:r w:rsidR="00072A15" w:rsidRPr="00554D19">
        <w:rPr>
          <w:rFonts w:ascii="Segoe UI" w:hAnsi="Segoe UI" w:cs="Segoe UI"/>
          <w:sz w:val="22"/>
          <w:szCs w:val="22"/>
        </w:rPr>
        <w:t xml:space="preserve"> převezme formou zápisu o předání a převzetí díla</w:t>
      </w:r>
      <w:r w:rsidR="00664BAD" w:rsidRPr="00554D19">
        <w:rPr>
          <w:rFonts w:ascii="Segoe UI" w:hAnsi="Segoe UI" w:cs="Segoe UI"/>
          <w:sz w:val="22"/>
          <w:szCs w:val="22"/>
        </w:rPr>
        <w:t xml:space="preserve"> </w:t>
      </w:r>
      <w:r w:rsidR="008C1601" w:rsidRPr="00554D19">
        <w:rPr>
          <w:rFonts w:ascii="Segoe UI" w:hAnsi="Segoe UI" w:cs="Segoe UI"/>
          <w:sz w:val="22"/>
          <w:szCs w:val="22"/>
        </w:rPr>
        <w:t>připraveného Objednatelem</w:t>
      </w:r>
      <w:r w:rsidR="00072A15" w:rsidRPr="00554D19">
        <w:rPr>
          <w:rFonts w:ascii="Segoe UI" w:hAnsi="Segoe UI" w:cs="Segoe UI"/>
          <w:sz w:val="22"/>
          <w:szCs w:val="22"/>
        </w:rPr>
        <w:t>, který bude podepsán oběma smluvními stranami. K předání a převzetí díla</w:t>
      </w:r>
      <w:r w:rsidR="00664BAD" w:rsidRPr="00554D19">
        <w:rPr>
          <w:rFonts w:ascii="Segoe UI" w:hAnsi="Segoe UI" w:cs="Segoe UI"/>
          <w:sz w:val="22"/>
          <w:szCs w:val="22"/>
        </w:rPr>
        <w:t xml:space="preserve"> </w:t>
      </w:r>
      <w:r w:rsidR="00072A15" w:rsidRPr="00554D19">
        <w:rPr>
          <w:rFonts w:ascii="Segoe UI" w:hAnsi="Segoe UI" w:cs="Segoe UI"/>
          <w:sz w:val="22"/>
          <w:szCs w:val="22"/>
        </w:rPr>
        <w:t>dojde rovněž v případě, že toto</w:t>
      </w:r>
      <w:r w:rsidR="00072A15" w:rsidRPr="00554D19" w:rsidDel="00072A15">
        <w:rPr>
          <w:rFonts w:ascii="Segoe UI" w:hAnsi="Segoe UI" w:cs="Segoe UI"/>
          <w:sz w:val="22"/>
          <w:szCs w:val="22"/>
        </w:rPr>
        <w:t xml:space="preserve"> </w:t>
      </w:r>
      <w:r w:rsidR="00EE3EA3" w:rsidRPr="00554D19">
        <w:rPr>
          <w:rFonts w:ascii="Segoe UI" w:hAnsi="Segoe UI" w:cs="Segoe UI"/>
          <w:sz w:val="22"/>
          <w:szCs w:val="22"/>
        </w:rPr>
        <w:t xml:space="preserve">bude vykazovat </w:t>
      </w:r>
      <w:r w:rsidR="006526DB" w:rsidRPr="00554D19">
        <w:rPr>
          <w:rFonts w:ascii="Segoe UI" w:hAnsi="Segoe UI" w:cs="Segoe UI"/>
          <w:sz w:val="22"/>
          <w:szCs w:val="22"/>
        </w:rPr>
        <w:t>Drobné vady</w:t>
      </w:r>
      <w:r w:rsidR="006526DB" w:rsidRPr="009019AE">
        <w:rPr>
          <w:rFonts w:ascii="Segoe UI" w:hAnsi="Segoe UI" w:cs="Segoe UI"/>
          <w:sz w:val="22"/>
          <w:szCs w:val="22"/>
        </w:rPr>
        <w:t>.</w:t>
      </w:r>
    </w:p>
    <w:p w:rsidR="00031A0A" w:rsidRPr="009019AE" w:rsidRDefault="00031A0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019AE">
        <w:rPr>
          <w:rFonts w:ascii="Segoe UI" w:hAnsi="Segoe UI" w:cs="Segoe UI"/>
          <w:sz w:val="22"/>
          <w:szCs w:val="22"/>
        </w:rPr>
        <w:t>Převzetí díla s </w:t>
      </w:r>
      <w:r w:rsidR="00D10155" w:rsidRPr="009019AE">
        <w:rPr>
          <w:rFonts w:ascii="Segoe UI" w:hAnsi="Segoe UI" w:cs="Segoe UI"/>
          <w:sz w:val="22"/>
          <w:szCs w:val="22"/>
        </w:rPr>
        <w:t>D</w:t>
      </w:r>
      <w:r w:rsidRPr="009019AE">
        <w:rPr>
          <w:rFonts w:ascii="Segoe UI" w:hAnsi="Segoe UI" w:cs="Segoe UI"/>
          <w:sz w:val="22"/>
          <w:szCs w:val="22"/>
        </w:rPr>
        <w:t>robnými vadami</w:t>
      </w:r>
      <w:r w:rsidR="00461AD3" w:rsidRPr="009019AE">
        <w:rPr>
          <w:rFonts w:ascii="Segoe UI" w:hAnsi="Segoe UI" w:cs="Segoe UI"/>
          <w:sz w:val="22"/>
          <w:szCs w:val="22"/>
        </w:rPr>
        <w:t xml:space="preserve"> </w:t>
      </w:r>
      <w:r w:rsidRPr="009019AE">
        <w:rPr>
          <w:rFonts w:ascii="Segoe UI" w:hAnsi="Segoe UI" w:cs="Segoe UI"/>
          <w:sz w:val="22"/>
          <w:szCs w:val="22"/>
        </w:rPr>
        <w:t xml:space="preserve">nemá vliv na povinnost </w:t>
      </w:r>
      <w:r w:rsidR="00BE2007" w:rsidRPr="009019AE">
        <w:rPr>
          <w:rFonts w:ascii="Segoe UI" w:hAnsi="Segoe UI" w:cs="Segoe UI"/>
          <w:sz w:val="22"/>
          <w:szCs w:val="22"/>
        </w:rPr>
        <w:t>Zhotovitel</w:t>
      </w:r>
      <w:r w:rsidRPr="009019AE">
        <w:rPr>
          <w:rFonts w:ascii="Segoe UI" w:hAnsi="Segoe UI" w:cs="Segoe UI"/>
          <w:sz w:val="22"/>
          <w:szCs w:val="22"/>
        </w:rPr>
        <w:t xml:space="preserve">e </w:t>
      </w:r>
      <w:r w:rsidR="00F371D0" w:rsidRPr="009019AE">
        <w:rPr>
          <w:rFonts w:ascii="Segoe UI" w:hAnsi="Segoe UI" w:cs="Segoe UI"/>
          <w:sz w:val="22"/>
          <w:szCs w:val="22"/>
        </w:rPr>
        <w:t xml:space="preserve">odstranit </w:t>
      </w:r>
      <w:r w:rsidR="00314D2E" w:rsidRPr="009019AE">
        <w:rPr>
          <w:rFonts w:ascii="Segoe UI" w:hAnsi="Segoe UI" w:cs="Segoe UI"/>
          <w:sz w:val="22"/>
          <w:szCs w:val="22"/>
        </w:rPr>
        <w:t>D</w:t>
      </w:r>
      <w:r w:rsidRPr="009019AE">
        <w:rPr>
          <w:rFonts w:ascii="Segoe UI" w:hAnsi="Segoe UI" w:cs="Segoe UI"/>
          <w:sz w:val="22"/>
          <w:szCs w:val="22"/>
        </w:rPr>
        <w:t>robné vady</w:t>
      </w:r>
      <w:r w:rsidR="00461AD3" w:rsidRPr="009019AE">
        <w:rPr>
          <w:rFonts w:ascii="Segoe UI" w:hAnsi="Segoe UI" w:cs="Segoe UI"/>
          <w:sz w:val="22"/>
          <w:szCs w:val="22"/>
        </w:rPr>
        <w:t xml:space="preserve"> </w:t>
      </w:r>
      <w:r w:rsidRPr="009019AE">
        <w:rPr>
          <w:rFonts w:ascii="Segoe UI" w:hAnsi="Segoe UI" w:cs="Segoe UI"/>
          <w:sz w:val="22"/>
          <w:szCs w:val="22"/>
        </w:rPr>
        <w:t xml:space="preserve">bezodkladně, </w:t>
      </w:r>
      <w:r w:rsidR="00D10155" w:rsidRPr="009019AE">
        <w:rPr>
          <w:rFonts w:ascii="Segoe UI" w:hAnsi="Segoe UI" w:cs="Segoe UI"/>
          <w:sz w:val="22"/>
          <w:szCs w:val="22"/>
        </w:rPr>
        <w:t>nejpozději v</w:t>
      </w:r>
      <w:r w:rsidR="00FD40B2" w:rsidRPr="009019AE">
        <w:rPr>
          <w:rFonts w:ascii="Segoe UI" w:hAnsi="Segoe UI" w:cs="Segoe UI"/>
          <w:sz w:val="22"/>
          <w:szCs w:val="22"/>
        </w:rPr>
        <w:t>e</w:t>
      </w:r>
      <w:r w:rsidR="00D10155" w:rsidRPr="009019AE">
        <w:rPr>
          <w:rFonts w:ascii="Segoe UI" w:hAnsi="Segoe UI" w:cs="Segoe UI"/>
          <w:sz w:val="22"/>
          <w:szCs w:val="22"/>
        </w:rPr>
        <w:t xml:space="preserve"> lhůtě </w:t>
      </w:r>
      <w:r w:rsidR="00F371D0" w:rsidRPr="009019AE">
        <w:rPr>
          <w:rFonts w:ascii="Segoe UI" w:hAnsi="Segoe UI" w:cs="Segoe UI"/>
          <w:sz w:val="22"/>
          <w:szCs w:val="22"/>
        </w:rPr>
        <w:t xml:space="preserve">dle odst. </w:t>
      </w:r>
      <w:r w:rsidR="003434C4" w:rsidRPr="009019AE">
        <w:rPr>
          <w:rFonts w:ascii="Segoe UI" w:hAnsi="Segoe UI" w:cs="Segoe UI"/>
          <w:sz w:val="22"/>
          <w:szCs w:val="22"/>
        </w:rPr>
        <w:fldChar w:fldCharType="begin"/>
      </w:r>
      <w:r w:rsidR="003434C4" w:rsidRPr="009019AE">
        <w:rPr>
          <w:rFonts w:ascii="Segoe UI" w:hAnsi="Segoe UI" w:cs="Segoe UI"/>
          <w:sz w:val="22"/>
          <w:szCs w:val="22"/>
        </w:rPr>
        <w:instrText xml:space="preserve"> REF _Ref435356705 \r \h  \* MERGEFORMAT </w:instrText>
      </w:r>
      <w:r w:rsidR="003434C4" w:rsidRPr="009019AE">
        <w:rPr>
          <w:rFonts w:ascii="Segoe UI" w:hAnsi="Segoe UI" w:cs="Segoe UI"/>
          <w:sz w:val="22"/>
          <w:szCs w:val="22"/>
        </w:rPr>
      </w:r>
      <w:r w:rsidR="003434C4" w:rsidRPr="009019AE">
        <w:rPr>
          <w:rFonts w:ascii="Segoe UI" w:hAnsi="Segoe UI" w:cs="Segoe UI"/>
          <w:sz w:val="22"/>
          <w:szCs w:val="22"/>
        </w:rPr>
        <w:fldChar w:fldCharType="separate"/>
      </w:r>
      <w:r w:rsidR="00DE429C" w:rsidRPr="009019AE">
        <w:rPr>
          <w:rFonts w:ascii="Segoe UI" w:hAnsi="Segoe UI" w:cs="Segoe UI"/>
          <w:sz w:val="22"/>
          <w:szCs w:val="22"/>
        </w:rPr>
        <w:t>III.</w:t>
      </w:r>
      <w:r w:rsidR="00585E44" w:rsidRPr="009019AE">
        <w:rPr>
          <w:rFonts w:ascii="Segoe UI" w:hAnsi="Segoe UI" w:cs="Segoe UI"/>
          <w:sz w:val="22"/>
          <w:szCs w:val="22"/>
        </w:rPr>
        <w:t xml:space="preserve"> </w:t>
      </w:r>
      <w:r w:rsidR="00DE429C" w:rsidRPr="009019AE">
        <w:rPr>
          <w:rFonts w:ascii="Segoe UI" w:hAnsi="Segoe UI" w:cs="Segoe UI"/>
          <w:sz w:val="22"/>
          <w:szCs w:val="22"/>
        </w:rPr>
        <w:t>1</w:t>
      </w:r>
      <w:r w:rsidR="003434C4" w:rsidRPr="009019AE">
        <w:rPr>
          <w:rFonts w:ascii="Segoe UI" w:hAnsi="Segoe UI" w:cs="Segoe UI"/>
          <w:sz w:val="22"/>
          <w:szCs w:val="22"/>
        </w:rPr>
        <w:fldChar w:fldCharType="end"/>
      </w:r>
      <w:r w:rsidR="00F371D0" w:rsidRPr="009019AE">
        <w:rPr>
          <w:rFonts w:ascii="Segoe UI" w:hAnsi="Segoe UI" w:cs="Segoe UI"/>
          <w:sz w:val="22"/>
          <w:szCs w:val="22"/>
        </w:rPr>
        <w:t xml:space="preserve"> této smlouvy</w:t>
      </w:r>
      <w:r w:rsidR="00D10155" w:rsidRPr="009019AE">
        <w:rPr>
          <w:rFonts w:ascii="Segoe UI" w:hAnsi="Segoe UI" w:cs="Segoe UI"/>
          <w:sz w:val="22"/>
          <w:szCs w:val="22"/>
        </w:rPr>
        <w:t>.</w:t>
      </w:r>
    </w:p>
    <w:p w:rsidR="00F864D7" w:rsidRPr="009019AE" w:rsidRDefault="00F864D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8" w:name="_Hlk504555107"/>
      <w:r w:rsidRPr="009019AE">
        <w:rPr>
          <w:rFonts w:ascii="Segoe UI" w:hAnsi="Segoe UI" w:cs="Segoe UI"/>
          <w:sz w:val="22"/>
          <w:szCs w:val="22"/>
        </w:rPr>
        <w:t xml:space="preserve">Zhotovitel je nejpozději s oznámením připravenosti díla k převzetí dle odst. X.1 této smlouvy povinen oznámit písemně Objednateli všechny skutečnosti vedoucí k potřebě provedení dodatečných prací dle odst. VI.1 této smlouvy a/nebo skutečnosti vedoucí k potřebě záměny jedné nebo více položek oceněného soupisu prací dle odst. VI.4 této smlouvy a/nebo skutečnosti vedoucí k neprovedení prací </w:t>
      </w:r>
      <w:r w:rsidR="00610BB6">
        <w:rPr>
          <w:rFonts w:ascii="Segoe UI" w:hAnsi="Segoe UI" w:cs="Segoe UI"/>
          <w:sz w:val="22"/>
          <w:szCs w:val="22"/>
        </w:rPr>
        <w:t xml:space="preserve">dle odst. </w:t>
      </w:r>
      <w:r w:rsidRPr="009019AE">
        <w:rPr>
          <w:rFonts w:ascii="Segoe UI" w:hAnsi="Segoe UI" w:cs="Segoe UI"/>
          <w:sz w:val="22"/>
          <w:szCs w:val="22"/>
        </w:rPr>
        <w:t>VI.6 této smlouvy.</w:t>
      </w:r>
    </w:p>
    <w:bookmarkEnd w:id="38"/>
    <w:p w:rsidR="001D2971" w:rsidRPr="009019A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019AE">
        <w:rPr>
          <w:rFonts w:ascii="Segoe UI" w:hAnsi="Segoe UI" w:cs="Segoe UI"/>
          <w:sz w:val="22"/>
          <w:szCs w:val="22"/>
        </w:rPr>
        <w:t>Zhotovitel</w:t>
      </w:r>
      <w:r w:rsidR="007575D2" w:rsidRPr="009019AE">
        <w:rPr>
          <w:rFonts w:ascii="Segoe UI" w:hAnsi="Segoe UI" w:cs="Segoe UI"/>
          <w:sz w:val="22"/>
          <w:szCs w:val="22"/>
        </w:rPr>
        <w:t xml:space="preserve"> se zavazuje </w:t>
      </w:r>
      <w:r w:rsidR="0002437D" w:rsidRPr="009019AE">
        <w:rPr>
          <w:rFonts w:ascii="Segoe UI" w:hAnsi="Segoe UI" w:cs="Segoe UI"/>
          <w:sz w:val="22"/>
          <w:szCs w:val="22"/>
        </w:rPr>
        <w:t xml:space="preserve">ve sjednané lhůtě písemně </w:t>
      </w:r>
      <w:r w:rsidR="007575D2" w:rsidRPr="009019AE">
        <w:rPr>
          <w:rFonts w:ascii="Segoe UI" w:hAnsi="Segoe UI" w:cs="Segoe UI"/>
          <w:sz w:val="22"/>
          <w:szCs w:val="22"/>
        </w:rPr>
        <w:t xml:space="preserve">vyzvat </w:t>
      </w:r>
      <w:r w:rsidRPr="009019AE">
        <w:rPr>
          <w:rFonts w:ascii="Segoe UI" w:hAnsi="Segoe UI" w:cs="Segoe UI"/>
          <w:sz w:val="22"/>
          <w:szCs w:val="22"/>
        </w:rPr>
        <w:t>Objednatel</w:t>
      </w:r>
      <w:r w:rsidR="007575D2" w:rsidRPr="009019AE">
        <w:rPr>
          <w:rFonts w:ascii="Segoe UI" w:hAnsi="Segoe UI" w:cs="Segoe UI"/>
          <w:sz w:val="22"/>
          <w:szCs w:val="22"/>
        </w:rPr>
        <w:t>e k předání a</w:t>
      </w:r>
      <w:r w:rsidR="00DB54AC" w:rsidRPr="009019AE">
        <w:rPr>
          <w:rFonts w:ascii="Segoe UI" w:hAnsi="Segoe UI" w:cs="Segoe UI"/>
          <w:sz w:val="22"/>
          <w:szCs w:val="22"/>
        </w:rPr>
        <w:t> </w:t>
      </w:r>
      <w:r w:rsidR="007575D2" w:rsidRPr="009019AE">
        <w:rPr>
          <w:rFonts w:ascii="Segoe UI" w:hAnsi="Segoe UI" w:cs="Segoe UI"/>
          <w:sz w:val="22"/>
          <w:szCs w:val="22"/>
        </w:rPr>
        <w:t xml:space="preserve">převzetí díla. </w:t>
      </w:r>
      <w:r w:rsidRPr="009019AE">
        <w:rPr>
          <w:rFonts w:ascii="Segoe UI" w:hAnsi="Segoe UI" w:cs="Segoe UI"/>
          <w:sz w:val="22"/>
          <w:szCs w:val="22"/>
        </w:rPr>
        <w:t>Zhotovitel</w:t>
      </w:r>
      <w:r w:rsidR="007575D2" w:rsidRPr="009019AE">
        <w:rPr>
          <w:rFonts w:ascii="Segoe UI" w:hAnsi="Segoe UI" w:cs="Segoe UI"/>
          <w:sz w:val="22"/>
          <w:szCs w:val="22"/>
        </w:rPr>
        <w:t xml:space="preserve"> je povinen zajistit u přejímacího řízení </w:t>
      </w:r>
      <w:r w:rsidR="0002437D" w:rsidRPr="009019AE">
        <w:rPr>
          <w:rFonts w:ascii="Segoe UI" w:hAnsi="Segoe UI" w:cs="Segoe UI"/>
          <w:sz w:val="22"/>
          <w:szCs w:val="22"/>
        </w:rPr>
        <w:t xml:space="preserve">účast </w:t>
      </w:r>
      <w:r w:rsidR="007575D2" w:rsidRPr="009019AE">
        <w:rPr>
          <w:rFonts w:ascii="Segoe UI" w:hAnsi="Segoe UI" w:cs="Segoe UI"/>
          <w:sz w:val="22"/>
          <w:szCs w:val="22"/>
        </w:rPr>
        <w:t xml:space="preserve">svých smluvních partnerů, jejichž účast je k řádnému předání a převzetí </w:t>
      </w:r>
      <w:r w:rsidR="00664BAD" w:rsidRPr="009019AE">
        <w:rPr>
          <w:rFonts w:ascii="Segoe UI" w:hAnsi="Segoe UI" w:cs="Segoe UI"/>
          <w:sz w:val="22"/>
          <w:szCs w:val="22"/>
        </w:rPr>
        <w:t xml:space="preserve">díla </w:t>
      </w:r>
      <w:r w:rsidR="007575D2" w:rsidRPr="009019AE">
        <w:rPr>
          <w:rFonts w:ascii="Segoe UI" w:hAnsi="Segoe UI" w:cs="Segoe UI"/>
          <w:sz w:val="22"/>
          <w:szCs w:val="22"/>
        </w:rPr>
        <w:t>nutná.</w:t>
      </w:r>
      <w:r w:rsidR="008C1601" w:rsidRPr="009019AE">
        <w:rPr>
          <w:rFonts w:ascii="Segoe UI" w:hAnsi="Segoe UI" w:cs="Segoe UI"/>
          <w:sz w:val="22"/>
          <w:szCs w:val="22"/>
        </w:rPr>
        <w:t xml:space="preserve"> Ze strany Objednatele se přejímacího řízení zúčastní zejména TDI a AD.</w:t>
      </w:r>
    </w:p>
    <w:p w:rsidR="00F864D7" w:rsidRPr="009019AE" w:rsidRDefault="00F864D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9" w:name="_Hlk504555713"/>
      <w:r w:rsidRPr="009019AE">
        <w:rPr>
          <w:rFonts w:ascii="Segoe UI" w:hAnsi="Segoe UI" w:cs="Segoe UI"/>
          <w:sz w:val="22"/>
          <w:szCs w:val="22"/>
        </w:rPr>
        <w:t>Nepředá-li Zhotovitel Objednateli všechny změnové listy nezbytné k úpravě smluvních vztahů, nemůže Objednatel dílo</w:t>
      </w:r>
      <w:r w:rsidR="002B68F5" w:rsidRPr="009019AE">
        <w:rPr>
          <w:rFonts w:ascii="Segoe UI" w:hAnsi="Segoe UI" w:cs="Segoe UI"/>
          <w:sz w:val="22"/>
          <w:szCs w:val="22"/>
        </w:rPr>
        <w:t xml:space="preserve"> </w:t>
      </w:r>
      <w:r w:rsidRPr="009019AE">
        <w:rPr>
          <w:rFonts w:ascii="Segoe UI" w:hAnsi="Segoe UI" w:cs="Segoe UI"/>
          <w:sz w:val="22"/>
          <w:szCs w:val="22"/>
        </w:rPr>
        <w:t>převzít, neboť předávané dílo</w:t>
      </w:r>
      <w:r w:rsidR="002B68F5" w:rsidRPr="009019AE">
        <w:rPr>
          <w:rFonts w:ascii="Segoe UI" w:hAnsi="Segoe UI" w:cs="Segoe UI"/>
          <w:sz w:val="22"/>
          <w:szCs w:val="22"/>
        </w:rPr>
        <w:t xml:space="preserve"> </w:t>
      </w:r>
      <w:r w:rsidRPr="009019AE">
        <w:rPr>
          <w:rFonts w:ascii="Segoe UI" w:hAnsi="Segoe UI" w:cs="Segoe UI"/>
          <w:sz w:val="22"/>
          <w:szCs w:val="22"/>
        </w:rPr>
        <w:t>nebude odpovídat sjednanému dílu</w:t>
      </w:r>
      <w:r w:rsidR="002B68F5" w:rsidRPr="009019AE">
        <w:rPr>
          <w:rFonts w:ascii="Segoe UI" w:hAnsi="Segoe UI" w:cs="Segoe UI"/>
          <w:sz w:val="22"/>
          <w:szCs w:val="22"/>
        </w:rPr>
        <w:t xml:space="preserve"> </w:t>
      </w:r>
      <w:r w:rsidRPr="009019AE">
        <w:rPr>
          <w:rFonts w:ascii="Segoe UI" w:hAnsi="Segoe UI" w:cs="Segoe UI"/>
          <w:sz w:val="22"/>
          <w:szCs w:val="22"/>
        </w:rPr>
        <w:t>dle této smlouvy. Do doby, než budou dodatečné práce dle odst. VI.1 této smlouvy a/nebo záměny jedné nebo více položek oceněného soupisu prací dle odst. VI.4 této smlouvy</w:t>
      </w:r>
      <w:r w:rsidR="004E5C5A" w:rsidRPr="009019AE">
        <w:rPr>
          <w:rFonts w:ascii="Segoe UI" w:hAnsi="Segoe UI" w:cs="Segoe UI"/>
          <w:sz w:val="22"/>
          <w:szCs w:val="22"/>
        </w:rPr>
        <w:t xml:space="preserve"> </w:t>
      </w:r>
      <w:r w:rsidRPr="009019AE">
        <w:rPr>
          <w:rFonts w:ascii="Segoe UI" w:hAnsi="Segoe UI" w:cs="Segoe UI"/>
          <w:sz w:val="22"/>
          <w:szCs w:val="22"/>
        </w:rPr>
        <w:t xml:space="preserve">sjednány dodatkem k této smlouvě, se u </w:t>
      </w:r>
      <w:r w:rsidR="004E5C5A" w:rsidRPr="009019AE">
        <w:rPr>
          <w:rFonts w:ascii="Segoe UI" w:hAnsi="Segoe UI" w:cs="Segoe UI"/>
          <w:sz w:val="22"/>
          <w:szCs w:val="22"/>
        </w:rPr>
        <w:t>prací</w:t>
      </w:r>
      <w:r w:rsidRPr="009019AE">
        <w:rPr>
          <w:rFonts w:ascii="Segoe UI" w:hAnsi="Segoe UI" w:cs="Segoe UI"/>
          <w:sz w:val="22"/>
          <w:szCs w:val="22"/>
        </w:rPr>
        <w:t xml:space="preserve"> provedených </w:t>
      </w:r>
      <w:r w:rsidR="004E5C5A" w:rsidRPr="009019AE">
        <w:rPr>
          <w:rFonts w:ascii="Segoe UI" w:hAnsi="Segoe UI" w:cs="Segoe UI"/>
          <w:sz w:val="22"/>
          <w:szCs w:val="22"/>
        </w:rPr>
        <w:t xml:space="preserve">v rozporu </w:t>
      </w:r>
      <w:r w:rsidR="004E5C5A" w:rsidRPr="009019AE">
        <w:rPr>
          <w:rFonts w:ascii="Segoe UI" w:hAnsi="Segoe UI" w:cs="Segoe UI"/>
          <w:sz w:val="22"/>
          <w:szCs w:val="22"/>
        </w:rPr>
        <w:lastRenderedPageBreak/>
        <w:t xml:space="preserve">s čl. VI.2 a/nebo s čl. VI.5 </w:t>
      </w:r>
      <w:r w:rsidRPr="009019AE">
        <w:rPr>
          <w:rFonts w:ascii="Segoe UI" w:hAnsi="Segoe UI" w:cs="Segoe UI"/>
          <w:sz w:val="22"/>
          <w:szCs w:val="22"/>
        </w:rPr>
        <w:t xml:space="preserve">jedná o nesjednané práce. V případě, že z důvodu nedodržení povinností Zhotovitele dle odst. X.3 a/nebo VI.7 této smlouvy nebude možno dílo převzít ve Finální lhůtě, bude Zhotovitel v prodlení se splněním </w:t>
      </w:r>
      <w:r w:rsidRPr="009019AE">
        <w:rPr>
          <w:rFonts w:ascii="Segoe UI" w:hAnsi="Segoe UI" w:cs="Segoe UI"/>
          <w:snapToGrid w:val="0"/>
          <w:sz w:val="22"/>
          <w:szCs w:val="22"/>
        </w:rPr>
        <w:t>závazku Zhotovitele s dokončením Stavby a jejím předání</w:t>
      </w:r>
      <w:r w:rsidR="00F054A3" w:rsidRPr="009019AE">
        <w:rPr>
          <w:rFonts w:ascii="Segoe UI" w:hAnsi="Segoe UI" w:cs="Segoe UI"/>
          <w:snapToGrid w:val="0"/>
          <w:sz w:val="22"/>
          <w:szCs w:val="22"/>
        </w:rPr>
        <w:t>m</w:t>
      </w:r>
      <w:r w:rsidRPr="009019AE">
        <w:rPr>
          <w:rFonts w:ascii="Segoe UI" w:hAnsi="Segoe UI" w:cs="Segoe UI"/>
          <w:snapToGrid w:val="0"/>
          <w:sz w:val="22"/>
          <w:szCs w:val="22"/>
        </w:rPr>
        <w:t xml:space="preserve"> Objednateli ve sjednané lhůtě o dobu, která vznikne v přímé souvislosti s nesplněním povinností Zhotovitele </w:t>
      </w:r>
      <w:r w:rsidRPr="009019AE">
        <w:rPr>
          <w:rFonts w:ascii="Segoe UI" w:hAnsi="Segoe UI" w:cs="Segoe UI"/>
          <w:sz w:val="22"/>
          <w:szCs w:val="22"/>
        </w:rPr>
        <w:t>dle odst. X.3 a/nebo VI.7 této smlouvy</w:t>
      </w:r>
      <w:r w:rsidRPr="009019AE">
        <w:rPr>
          <w:rFonts w:ascii="Segoe UI" w:hAnsi="Segoe UI" w:cs="Segoe UI"/>
          <w:snapToGrid w:val="0"/>
          <w:sz w:val="22"/>
          <w:szCs w:val="22"/>
        </w:rPr>
        <w:t>.</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0" w:name="_Ref7077008"/>
      <w:bookmarkEnd w:id="39"/>
      <w:r w:rsidRPr="00554D19">
        <w:rPr>
          <w:rFonts w:ascii="Segoe UI" w:hAnsi="Segoe UI" w:cs="Segoe UI"/>
          <w:sz w:val="22"/>
          <w:szCs w:val="22"/>
        </w:rPr>
        <w:t>Dílo</w:t>
      </w:r>
      <w:r w:rsidR="00C9003E" w:rsidRPr="00554D19">
        <w:rPr>
          <w:rFonts w:ascii="Segoe UI" w:hAnsi="Segoe UI" w:cs="Segoe UI"/>
          <w:sz w:val="22"/>
          <w:szCs w:val="22"/>
        </w:rPr>
        <w:t xml:space="preserve"> </w:t>
      </w:r>
      <w:r w:rsidRPr="00554D19">
        <w:rPr>
          <w:rFonts w:ascii="Segoe UI" w:hAnsi="Segoe UI" w:cs="Segoe UI"/>
          <w:sz w:val="22"/>
          <w:szCs w:val="22"/>
        </w:rPr>
        <w:t>je převzato zápisem podepsaným oprávněnými zástupci obou smluvních stran. Přejímací zápis obsahuje zejména:</w:t>
      </w:r>
      <w:bookmarkEnd w:id="40"/>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označení předmětu díla,</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označení </w:t>
      </w:r>
      <w:r w:rsidR="00BE2007" w:rsidRPr="00554D19">
        <w:rPr>
          <w:rFonts w:ascii="Segoe UI" w:hAnsi="Segoe UI" w:cs="Segoe UI"/>
          <w:sz w:val="22"/>
          <w:szCs w:val="22"/>
        </w:rPr>
        <w:t>Objednatel</w:t>
      </w:r>
      <w:r w:rsidRPr="00554D19">
        <w:rPr>
          <w:rFonts w:ascii="Segoe UI" w:hAnsi="Segoe UI" w:cs="Segoe UI"/>
          <w:sz w:val="22"/>
          <w:szCs w:val="22"/>
        </w:rPr>
        <w:t xml:space="preserve">e a </w:t>
      </w:r>
      <w:r w:rsidR="00BE2007" w:rsidRPr="00554D19">
        <w:rPr>
          <w:rFonts w:ascii="Segoe UI" w:hAnsi="Segoe UI" w:cs="Segoe UI"/>
          <w:sz w:val="22"/>
          <w:szCs w:val="22"/>
        </w:rPr>
        <w:t>Zhotovitel</w:t>
      </w:r>
      <w:r w:rsidRPr="00554D19">
        <w:rPr>
          <w:rFonts w:ascii="Segoe UI" w:hAnsi="Segoe UI" w:cs="Segoe UI"/>
          <w:sz w:val="22"/>
          <w:szCs w:val="22"/>
        </w:rPr>
        <w:t>e,</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termín zahájení a dokončení prací na zhotovovaném díle,</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zhodnocení jakosti díla,</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seznam převzaté dokumentace,</w:t>
      </w:r>
    </w:p>
    <w:p w:rsidR="007575D2"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prohlášení </w:t>
      </w:r>
      <w:r w:rsidR="00BE2007" w:rsidRPr="00554D19">
        <w:rPr>
          <w:rFonts w:ascii="Segoe UI" w:hAnsi="Segoe UI" w:cs="Segoe UI"/>
          <w:sz w:val="22"/>
          <w:szCs w:val="22"/>
        </w:rPr>
        <w:t>Objednatel</w:t>
      </w:r>
      <w:r w:rsidRPr="00554D19">
        <w:rPr>
          <w:rFonts w:ascii="Segoe UI" w:hAnsi="Segoe UI" w:cs="Segoe UI"/>
          <w:sz w:val="22"/>
          <w:szCs w:val="22"/>
        </w:rPr>
        <w:t>e, že předávané dílo</w:t>
      </w:r>
      <w:r w:rsidR="002B68F5" w:rsidRPr="00554D19">
        <w:rPr>
          <w:rFonts w:ascii="Segoe UI" w:hAnsi="Segoe UI" w:cs="Segoe UI"/>
          <w:sz w:val="22"/>
          <w:szCs w:val="22"/>
        </w:rPr>
        <w:t xml:space="preserve"> </w:t>
      </w:r>
      <w:r w:rsidRPr="00554D19">
        <w:rPr>
          <w:rFonts w:ascii="Segoe UI" w:hAnsi="Segoe UI" w:cs="Segoe UI"/>
          <w:sz w:val="22"/>
          <w:szCs w:val="22"/>
        </w:rPr>
        <w:t>přejímá,</w:t>
      </w:r>
    </w:p>
    <w:p w:rsidR="007575D2"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soupis příloh,</w:t>
      </w:r>
    </w:p>
    <w:p w:rsidR="004105A3"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soupis provedených změn a odchylek od</w:t>
      </w:r>
      <w:r w:rsidR="000476FF" w:rsidRPr="00554D19">
        <w:rPr>
          <w:rFonts w:ascii="Segoe UI" w:hAnsi="Segoe UI" w:cs="Segoe UI"/>
          <w:sz w:val="22"/>
          <w:szCs w:val="22"/>
        </w:rPr>
        <w:t xml:space="preserve"> </w:t>
      </w:r>
      <w:r w:rsidR="002D1DDF" w:rsidRPr="00554D19">
        <w:rPr>
          <w:rFonts w:ascii="Segoe UI" w:hAnsi="Segoe UI" w:cs="Segoe UI"/>
          <w:sz w:val="22"/>
          <w:szCs w:val="22"/>
        </w:rPr>
        <w:t>Projektové dokumentace</w:t>
      </w:r>
      <w:r w:rsidR="004105A3" w:rsidRPr="00554D19">
        <w:rPr>
          <w:rFonts w:ascii="Segoe UI" w:hAnsi="Segoe UI" w:cs="Segoe UI"/>
          <w:sz w:val="22"/>
          <w:szCs w:val="22"/>
        </w:rPr>
        <w:t>,</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datum a místo sepsání protokolu,</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seznam případných </w:t>
      </w:r>
      <w:r w:rsidR="00F371D0" w:rsidRPr="00554D19">
        <w:rPr>
          <w:rFonts w:ascii="Segoe UI" w:hAnsi="Segoe UI" w:cs="Segoe UI"/>
          <w:sz w:val="22"/>
          <w:szCs w:val="22"/>
        </w:rPr>
        <w:t>D</w:t>
      </w:r>
      <w:r w:rsidR="00330AF9" w:rsidRPr="00554D19">
        <w:rPr>
          <w:rFonts w:ascii="Segoe UI" w:hAnsi="Segoe UI" w:cs="Segoe UI"/>
          <w:sz w:val="22"/>
          <w:szCs w:val="22"/>
        </w:rPr>
        <w:t>robných</w:t>
      </w:r>
      <w:r w:rsidR="00474075" w:rsidRPr="00554D19">
        <w:rPr>
          <w:rFonts w:ascii="Segoe UI" w:hAnsi="Segoe UI" w:cs="Segoe UI"/>
          <w:sz w:val="22"/>
          <w:szCs w:val="22"/>
        </w:rPr>
        <w:t xml:space="preserve"> vad</w:t>
      </w:r>
      <w:r w:rsidR="00330AF9" w:rsidRPr="00554D19">
        <w:rPr>
          <w:rFonts w:ascii="Segoe UI" w:hAnsi="Segoe UI" w:cs="Segoe UI"/>
          <w:sz w:val="22"/>
          <w:szCs w:val="22"/>
        </w:rPr>
        <w:t xml:space="preserve">, </w:t>
      </w:r>
      <w:r w:rsidRPr="00554D19">
        <w:rPr>
          <w:rFonts w:ascii="Segoe UI" w:hAnsi="Segoe UI" w:cs="Segoe UI"/>
          <w:sz w:val="22"/>
          <w:szCs w:val="22"/>
        </w:rPr>
        <w:t>s nimiž bylo dílo převzato,</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jména a podpisy zástupců </w:t>
      </w:r>
      <w:r w:rsidR="00BE2007" w:rsidRPr="00554D19">
        <w:rPr>
          <w:rFonts w:ascii="Segoe UI" w:hAnsi="Segoe UI" w:cs="Segoe UI"/>
          <w:sz w:val="22"/>
          <w:szCs w:val="22"/>
        </w:rPr>
        <w:t>Objednatel</w:t>
      </w:r>
      <w:r w:rsidRPr="00554D19">
        <w:rPr>
          <w:rFonts w:ascii="Segoe UI" w:hAnsi="Segoe UI" w:cs="Segoe UI"/>
          <w:sz w:val="22"/>
          <w:szCs w:val="22"/>
        </w:rPr>
        <w:t xml:space="preserve">e, </w:t>
      </w:r>
      <w:r w:rsidR="00BE2007" w:rsidRPr="00554D19">
        <w:rPr>
          <w:rFonts w:ascii="Segoe UI" w:hAnsi="Segoe UI" w:cs="Segoe UI"/>
          <w:sz w:val="22"/>
          <w:szCs w:val="22"/>
        </w:rPr>
        <w:t>Zhotovitel</w:t>
      </w:r>
      <w:r w:rsidRPr="00554D19">
        <w:rPr>
          <w:rFonts w:ascii="Segoe UI" w:hAnsi="Segoe UI" w:cs="Segoe UI"/>
          <w:sz w:val="22"/>
          <w:szCs w:val="22"/>
        </w:rPr>
        <w:t>e</w:t>
      </w:r>
      <w:r w:rsidR="009815FC">
        <w:rPr>
          <w:rFonts w:ascii="Segoe UI" w:hAnsi="Segoe UI" w:cs="Segoe UI"/>
          <w:sz w:val="22"/>
          <w:szCs w:val="22"/>
        </w:rPr>
        <w:t xml:space="preserve"> </w:t>
      </w:r>
      <w:r w:rsidRPr="00554D19">
        <w:rPr>
          <w:rFonts w:ascii="Segoe UI" w:hAnsi="Segoe UI" w:cs="Segoe UI"/>
          <w:sz w:val="22"/>
          <w:szCs w:val="22"/>
        </w:rPr>
        <w:t xml:space="preserve">a osoby vykonávajících technický dozor </w:t>
      </w:r>
      <w:r w:rsidR="00BE2007" w:rsidRPr="00554D19">
        <w:rPr>
          <w:rFonts w:ascii="Segoe UI" w:hAnsi="Segoe UI" w:cs="Segoe UI"/>
          <w:sz w:val="22"/>
          <w:szCs w:val="22"/>
        </w:rPr>
        <w:t>Objednatel</w:t>
      </w:r>
      <w:r w:rsidR="00F501AC" w:rsidRPr="00554D19">
        <w:rPr>
          <w:rFonts w:ascii="Segoe UI" w:hAnsi="Segoe UI" w:cs="Segoe UI"/>
          <w:sz w:val="22"/>
          <w:szCs w:val="22"/>
        </w:rPr>
        <w:t xml:space="preserve">e </w:t>
      </w:r>
      <w:r w:rsidR="00F67401" w:rsidRPr="00554D19">
        <w:rPr>
          <w:rFonts w:ascii="Segoe UI" w:hAnsi="Segoe UI" w:cs="Segoe UI"/>
          <w:sz w:val="22"/>
          <w:szCs w:val="22"/>
        </w:rPr>
        <w:t xml:space="preserve">a </w:t>
      </w:r>
      <w:r w:rsidR="00B06287" w:rsidRPr="00554D19">
        <w:rPr>
          <w:rFonts w:ascii="Segoe UI" w:hAnsi="Segoe UI" w:cs="Segoe UI"/>
          <w:sz w:val="22"/>
          <w:szCs w:val="22"/>
        </w:rPr>
        <w:t>K</w:t>
      </w:r>
      <w:r w:rsidR="00F67401" w:rsidRPr="00554D19">
        <w:rPr>
          <w:rFonts w:ascii="Segoe UI" w:hAnsi="Segoe UI" w:cs="Segoe UI"/>
          <w:sz w:val="22"/>
          <w:szCs w:val="22"/>
        </w:rPr>
        <w:t>oordinátora BOZP</w:t>
      </w:r>
      <w:r w:rsidRPr="00554D19">
        <w:rPr>
          <w:rFonts w:ascii="Segoe UI" w:hAnsi="Segoe UI" w:cs="Segoe UI"/>
          <w:sz w:val="22"/>
          <w:szCs w:val="22"/>
        </w:rPr>
        <w:t>.</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 případě, že </w:t>
      </w:r>
      <w:r w:rsidR="00BE2007" w:rsidRPr="00554D19">
        <w:rPr>
          <w:rFonts w:ascii="Segoe UI" w:hAnsi="Segoe UI" w:cs="Segoe UI"/>
          <w:sz w:val="22"/>
          <w:szCs w:val="22"/>
        </w:rPr>
        <w:t>Objednatel</w:t>
      </w:r>
      <w:r w:rsidRPr="00554D19">
        <w:rPr>
          <w:rFonts w:ascii="Segoe UI" w:hAnsi="Segoe UI" w:cs="Segoe UI"/>
          <w:sz w:val="22"/>
          <w:szCs w:val="22"/>
        </w:rPr>
        <w:t xml:space="preserve"> odmítne dílo převzít, sepíší obě strany zápis, v němž uvedou svá stanoviska a jejich odůvodnění a dohodnou náhradní termín předání a </w:t>
      </w:r>
      <w:r w:rsidRPr="002E5EF2">
        <w:rPr>
          <w:rFonts w:ascii="Segoe UI" w:hAnsi="Segoe UI" w:cs="Segoe UI"/>
          <w:sz w:val="22"/>
          <w:szCs w:val="22"/>
        </w:rPr>
        <w:t>převzetí díla včetně způsobu odstranění zjištěných vad a nedodělků. O předání a převzetí díla v náhradním termínu sepíší strany přejímací zápis s náležitostmi podle ods</w:t>
      </w:r>
      <w:r w:rsidR="00B43BC2" w:rsidRPr="002E5EF2">
        <w:rPr>
          <w:rFonts w:ascii="Segoe UI" w:hAnsi="Segoe UI" w:cs="Segoe UI"/>
          <w:sz w:val="22"/>
          <w:szCs w:val="22"/>
        </w:rPr>
        <w:t>t.</w:t>
      </w:r>
      <w:r w:rsidR="00967F8F" w:rsidRPr="002E5EF2">
        <w:rPr>
          <w:rFonts w:ascii="Segoe UI" w:hAnsi="Segoe UI" w:cs="Segoe UI"/>
          <w:sz w:val="22"/>
          <w:szCs w:val="22"/>
        </w:rPr>
        <w:t xml:space="preserve"> </w:t>
      </w:r>
      <w:r w:rsidR="00335E12" w:rsidRPr="002E5EF2">
        <w:rPr>
          <w:rFonts w:ascii="Segoe UI" w:hAnsi="Segoe UI" w:cs="Segoe UI"/>
          <w:sz w:val="22"/>
          <w:szCs w:val="22"/>
        </w:rPr>
        <w:t>X.</w:t>
      </w:r>
      <w:r w:rsidR="003B7FB1" w:rsidRPr="002E5EF2">
        <w:rPr>
          <w:rFonts w:ascii="Segoe UI" w:hAnsi="Segoe UI" w:cs="Segoe UI"/>
          <w:sz w:val="22"/>
          <w:szCs w:val="22"/>
        </w:rPr>
        <w:t>6</w:t>
      </w:r>
      <w:r w:rsidRPr="002E5EF2">
        <w:rPr>
          <w:rFonts w:ascii="Segoe UI" w:hAnsi="Segoe UI" w:cs="Segoe UI"/>
          <w:sz w:val="22"/>
          <w:szCs w:val="22"/>
        </w:rPr>
        <w:t>.</w:t>
      </w:r>
      <w:r w:rsidRPr="00554D19">
        <w:rPr>
          <w:rFonts w:ascii="Segoe UI" w:hAnsi="Segoe UI" w:cs="Segoe UI"/>
          <w:sz w:val="22"/>
          <w:szCs w:val="22"/>
        </w:rPr>
        <w:t xml:space="preserve"> </w:t>
      </w:r>
    </w:p>
    <w:p w:rsidR="007575D2" w:rsidRPr="00554D19" w:rsidRDefault="007575D2" w:rsidP="002F39B7">
      <w:pPr>
        <w:widowControl w:val="0"/>
        <w:spacing w:after="120" w:line="264" w:lineRule="auto"/>
        <w:rPr>
          <w:rFonts w:ascii="Segoe UI" w:hAnsi="Segoe UI" w:cs="Segoe UI"/>
          <w:sz w:val="22"/>
          <w:szCs w:val="22"/>
        </w:rPr>
      </w:pPr>
    </w:p>
    <w:p w:rsidR="00F67401" w:rsidRPr="00554D19" w:rsidRDefault="00F6740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Práva a povinnosti z vadného plnění, záruka za jakost</w:t>
      </w:r>
    </w:p>
    <w:p w:rsidR="00F67401" w:rsidRPr="00DE3CA7"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67401" w:rsidRPr="00554D19">
        <w:rPr>
          <w:rFonts w:ascii="Segoe UI" w:hAnsi="Segoe UI" w:cs="Segoe UI"/>
          <w:sz w:val="22"/>
          <w:szCs w:val="22"/>
        </w:rPr>
        <w:t xml:space="preserve"> poskytuje </w:t>
      </w:r>
      <w:r w:rsidRPr="00554D19">
        <w:rPr>
          <w:rFonts w:ascii="Segoe UI" w:hAnsi="Segoe UI" w:cs="Segoe UI"/>
          <w:sz w:val="22"/>
          <w:szCs w:val="22"/>
        </w:rPr>
        <w:t>Objednatel</w:t>
      </w:r>
      <w:r w:rsidR="00F67401" w:rsidRPr="00554D19">
        <w:rPr>
          <w:rFonts w:ascii="Segoe UI" w:hAnsi="Segoe UI" w:cs="Segoe UI"/>
          <w:sz w:val="22"/>
          <w:szCs w:val="22"/>
        </w:rPr>
        <w:t>i na provedené dílo záruku za jakost (dále jen „</w:t>
      </w:r>
      <w:r w:rsidR="00677F3A" w:rsidRPr="00554D19">
        <w:rPr>
          <w:rFonts w:ascii="Segoe UI" w:hAnsi="Segoe UI" w:cs="Segoe UI"/>
          <w:b/>
          <w:i/>
          <w:sz w:val="22"/>
          <w:szCs w:val="22"/>
        </w:rPr>
        <w:t>Z</w:t>
      </w:r>
      <w:r w:rsidR="00F67401" w:rsidRPr="00554D19">
        <w:rPr>
          <w:rFonts w:ascii="Segoe UI" w:hAnsi="Segoe UI" w:cs="Segoe UI"/>
          <w:b/>
          <w:i/>
          <w:sz w:val="22"/>
          <w:szCs w:val="22"/>
        </w:rPr>
        <w:t>áruka</w:t>
      </w:r>
      <w:r w:rsidR="00F67401" w:rsidRPr="00554D19">
        <w:rPr>
          <w:rFonts w:ascii="Segoe UI" w:hAnsi="Segoe UI" w:cs="Segoe UI"/>
          <w:sz w:val="22"/>
          <w:szCs w:val="22"/>
        </w:rPr>
        <w:t xml:space="preserve">“) ve </w:t>
      </w:r>
      <w:r w:rsidR="00F67401" w:rsidRPr="00DE3CA7">
        <w:rPr>
          <w:rFonts w:ascii="Segoe UI" w:hAnsi="Segoe UI" w:cs="Segoe UI"/>
          <w:sz w:val="22"/>
          <w:szCs w:val="22"/>
        </w:rPr>
        <w:t xml:space="preserve">smyslu § 2619 a § 2113 a násl. </w:t>
      </w:r>
      <w:r w:rsidR="00CB3A88" w:rsidRPr="00DE3CA7">
        <w:rPr>
          <w:rFonts w:ascii="Segoe UI" w:hAnsi="Segoe UI" w:cs="Segoe UI"/>
          <w:sz w:val="22"/>
          <w:szCs w:val="22"/>
        </w:rPr>
        <w:t>O</w:t>
      </w:r>
      <w:r w:rsidR="00F67401" w:rsidRPr="00DE3CA7">
        <w:rPr>
          <w:rFonts w:ascii="Segoe UI" w:hAnsi="Segoe UI" w:cs="Segoe UI"/>
          <w:sz w:val="22"/>
          <w:szCs w:val="22"/>
        </w:rPr>
        <w:t>bčanského zákoníku</w:t>
      </w:r>
      <w:r w:rsidR="007D2076" w:rsidRPr="00DE3CA7">
        <w:rPr>
          <w:rFonts w:ascii="Segoe UI" w:hAnsi="Segoe UI" w:cs="Segoe UI"/>
          <w:sz w:val="22"/>
          <w:szCs w:val="22"/>
        </w:rPr>
        <w:t xml:space="preserve"> ode dne převzetí díla Objednatelem, přičemž délka poskytnuté záruky činí</w:t>
      </w:r>
      <w:r w:rsidR="00DE3CA7">
        <w:rPr>
          <w:rFonts w:ascii="Segoe UI" w:hAnsi="Segoe UI" w:cs="Segoe UI"/>
          <w:sz w:val="22"/>
          <w:szCs w:val="22"/>
        </w:rPr>
        <w:t xml:space="preserve"> v souladu s pravidly dle odst. XI.2.</w:t>
      </w:r>
      <w:r w:rsidR="00F67401" w:rsidRPr="00DE3CA7">
        <w:rPr>
          <w:rFonts w:ascii="Segoe UI" w:hAnsi="Segoe UI" w:cs="Segoe UI"/>
          <w:sz w:val="22"/>
          <w:szCs w:val="22"/>
        </w:rPr>
        <w:t>:</w:t>
      </w:r>
    </w:p>
    <w:p w:rsidR="00796948" w:rsidRPr="00E86A81" w:rsidRDefault="00AA3BA9" w:rsidP="002F39B7">
      <w:pPr>
        <w:widowControl w:val="0"/>
        <w:numPr>
          <w:ilvl w:val="1"/>
          <w:numId w:val="64"/>
        </w:numPr>
        <w:tabs>
          <w:tab w:val="clear" w:pos="1440"/>
          <w:tab w:val="num" w:pos="1134"/>
        </w:tabs>
        <w:spacing w:after="120" w:line="264" w:lineRule="auto"/>
        <w:ind w:left="1134" w:hanging="708"/>
        <w:jc w:val="both"/>
        <w:rPr>
          <w:rFonts w:ascii="Segoe UI" w:hAnsi="Segoe UI" w:cs="Segoe UI"/>
          <w:i/>
          <w:iCs/>
          <w:strike/>
          <w:sz w:val="22"/>
          <w:szCs w:val="22"/>
        </w:rPr>
      </w:pPr>
      <w:r w:rsidRPr="00E86A81">
        <w:rPr>
          <w:rFonts w:ascii="Segoe UI" w:hAnsi="Segoe UI" w:cs="Segoe UI"/>
          <w:b/>
          <w:sz w:val="22"/>
          <w:szCs w:val="22"/>
        </w:rPr>
        <w:t xml:space="preserve">60 </w:t>
      </w:r>
      <w:r w:rsidR="00F67401" w:rsidRPr="00E86A81">
        <w:rPr>
          <w:rFonts w:ascii="Segoe UI" w:hAnsi="Segoe UI" w:cs="Segoe UI"/>
          <w:b/>
          <w:sz w:val="22"/>
          <w:szCs w:val="22"/>
        </w:rPr>
        <w:t>měsíců</w:t>
      </w:r>
      <w:r w:rsidR="00F67401" w:rsidRPr="00E86A81">
        <w:rPr>
          <w:rFonts w:ascii="Segoe UI" w:hAnsi="Segoe UI" w:cs="Segoe UI"/>
          <w:sz w:val="22"/>
          <w:szCs w:val="22"/>
        </w:rPr>
        <w:t xml:space="preserve"> </w:t>
      </w:r>
      <w:r w:rsidR="001D6C47" w:rsidRPr="00DE3CA7">
        <w:rPr>
          <w:rFonts w:ascii="Segoe UI" w:hAnsi="Segoe UI" w:cs="Segoe UI"/>
          <w:sz w:val="22"/>
          <w:szCs w:val="22"/>
        </w:rPr>
        <w:t xml:space="preserve">ode dne převzetí díla Objednatelem, a to </w:t>
      </w:r>
      <w:r w:rsidR="00F67401" w:rsidRPr="00AB7808">
        <w:rPr>
          <w:rFonts w:ascii="Segoe UI" w:hAnsi="Segoe UI" w:cs="Segoe UI"/>
          <w:sz w:val="22"/>
          <w:szCs w:val="22"/>
        </w:rPr>
        <w:t xml:space="preserve">na provedené práce a dodávky, pokud nejsou uvedeny v písm. </w:t>
      </w:r>
      <w:r w:rsidR="00820CAA" w:rsidRPr="00916108">
        <w:rPr>
          <w:rFonts w:ascii="Segoe UI" w:hAnsi="Segoe UI" w:cs="Segoe UI"/>
          <w:sz w:val="22"/>
          <w:szCs w:val="22"/>
        </w:rPr>
        <w:t>b)</w:t>
      </w:r>
      <w:r w:rsidR="001C6103">
        <w:rPr>
          <w:rFonts w:ascii="Segoe UI" w:hAnsi="Segoe UI" w:cs="Segoe UI"/>
          <w:sz w:val="22"/>
          <w:szCs w:val="22"/>
        </w:rPr>
        <w:t xml:space="preserve"> nebo c)</w:t>
      </w:r>
      <w:r w:rsidR="00820CAA" w:rsidRPr="00916108">
        <w:rPr>
          <w:rFonts w:ascii="Segoe UI" w:hAnsi="Segoe UI" w:cs="Segoe UI"/>
          <w:sz w:val="22"/>
          <w:szCs w:val="22"/>
        </w:rPr>
        <w:t xml:space="preserve"> </w:t>
      </w:r>
      <w:r w:rsidR="00F67401" w:rsidRPr="00EE7096">
        <w:rPr>
          <w:rFonts w:ascii="Segoe UI" w:hAnsi="Segoe UI" w:cs="Segoe UI"/>
          <w:sz w:val="22"/>
          <w:szCs w:val="22"/>
        </w:rPr>
        <w:t>tohoto odstavce</w:t>
      </w:r>
      <w:r w:rsidR="00F157CF" w:rsidRPr="00DF0DE9">
        <w:rPr>
          <w:rFonts w:ascii="Segoe UI" w:hAnsi="Segoe UI" w:cs="Segoe UI"/>
          <w:sz w:val="22"/>
          <w:szCs w:val="22"/>
        </w:rPr>
        <w:t>,</w:t>
      </w:r>
      <w:r w:rsidR="00BA270A" w:rsidRPr="00DF0DE9">
        <w:rPr>
          <w:rFonts w:ascii="Segoe UI" w:hAnsi="Segoe UI" w:cs="Segoe UI"/>
          <w:sz w:val="22"/>
          <w:szCs w:val="22"/>
        </w:rPr>
        <w:t xml:space="preserve"> </w:t>
      </w:r>
    </w:p>
    <w:p w:rsidR="0028209A" w:rsidRDefault="0028209A" w:rsidP="002F39B7">
      <w:pPr>
        <w:widowControl w:val="0"/>
        <w:numPr>
          <w:ilvl w:val="1"/>
          <w:numId w:val="64"/>
        </w:numPr>
        <w:tabs>
          <w:tab w:val="clear" w:pos="1440"/>
          <w:tab w:val="num" w:pos="1134"/>
        </w:tabs>
        <w:spacing w:after="120" w:line="264" w:lineRule="auto"/>
        <w:ind w:left="1134" w:hanging="708"/>
        <w:jc w:val="both"/>
        <w:rPr>
          <w:rFonts w:ascii="Segoe UI" w:hAnsi="Segoe UI" w:cs="Segoe UI"/>
          <w:sz w:val="22"/>
          <w:szCs w:val="22"/>
        </w:rPr>
      </w:pPr>
      <w:r w:rsidRPr="00E86A81">
        <w:rPr>
          <w:rFonts w:ascii="Segoe UI" w:hAnsi="Segoe UI" w:cs="Segoe UI"/>
          <w:sz w:val="22"/>
          <w:szCs w:val="22"/>
        </w:rPr>
        <w:t xml:space="preserve">na dodávky zařízení technologie a předměty postupné spotřeby v délce shodné se zárukou poskytovanou výrobcem, nejméně však </w:t>
      </w:r>
      <w:r w:rsidRPr="00E86A81">
        <w:rPr>
          <w:rFonts w:ascii="Segoe UI" w:hAnsi="Segoe UI" w:cs="Segoe UI"/>
          <w:b/>
          <w:sz w:val="22"/>
          <w:szCs w:val="22"/>
        </w:rPr>
        <w:t>24 měsíců</w:t>
      </w:r>
      <w:r w:rsidRPr="00E86A81">
        <w:rPr>
          <w:rFonts w:ascii="Segoe UI" w:hAnsi="Segoe UI" w:cs="Segoe UI"/>
          <w:sz w:val="22"/>
          <w:szCs w:val="22"/>
        </w:rPr>
        <w:t xml:space="preserve"> ode dne převzetí díla</w:t>
      </w:r>
      <w:r w:rsidR="002F39B7" w:rsidRPr="00E86A81">
        <w:rPr>
          <w:rFonts w:ascii="Segoe UI" w:hAnsi="Segoe UI" w:cs="Segoe UI"/>
          <w:sz w:val="22"/>
          <w:szCs w:val="22"/>
        </w:rPr>
        <w:t xml:space="preserve"> </w:t>
      </w:r>
      <w:r w:rsidRPr="00E86A81">
        <w:rPr>
          <w:rFonts w:ascii="Segoe UI" w:hAnsi="Segoe UI" w:cs="Segoe UI"/>
          <w:sz w:val="22"/>
          <w:szCs w:val="22"/>
        </w:rPr>
        <w:t>Objednatelem,</w:t>
      </w:r>
    </w:p>
    <w:p w:rsidR="001C6103" w:rsidRPr="00E86A81" w:rsidRDefault="001C6103" w:rsidP="002F39B7">
      <w:pPr>
        <w:widowControl w:val="0"/>
        <w:numPr>
          <w:ilvl w:val="1"/>
          <w:numId w:val="64"/>
        </w:numPr>
        <w:tabs>
          <w:tab w:val="clear" w:pos="1440"/>
          <w:tab w:val="num" w:pos="1134"/>
        </w:tabs>
        <w:spacing w:after="120" w:line="264" w:lineRule="auto"/>
        <w:ind w:left="1134" w:hanging="708"/>
        <w:jc w:val="both"/>
        <w:rPr>
          <w:rFonts w:ascii="Segoe UI" w:hAnsi="Segoe UI" w:cs="Segoe UI"/>
          <w:sz w:val="22"/>
          <w:szCs w:val="22"/>
        </w:rPr>
      </w:pPr>
      <w:r w:rsidRPr="00B67979">
        <w:rPr>
          <w:rFonts w:ascii="Segoe UI" w:hAnsi="Segoe UI" w:cs="Segoe UI"/>
          <w:sz w:val="22"/>
          <w:szCs w:val="22"/>
        </w:rPr>
        <w:t>na provedenou výsadbu zeleně</w:t>
      </w:r>
      <w:r>
        <w:rPr>
          <w:rFonts w:ascii="Segoe UI" w:hAnsi="Segoe UI" w:cs="Segoe UI"/>
          <w:sz w:val="22"/>
          <w:szCs w:val="22"/>
        </w:rPr>
        <w:t xml:space="preserve"> </w:t>
      </w:r>
      <w:r w:rsidRPr="00B67979">
        <w:rPr>
          <w:rFonts w:ascii="Segoe UI" w:hAnsi="Segoe UI" w:cs="Segoe UI"/>
          <w:sz w:val="22"/>
          <w:szCs w:val="22"/>
        </w:rPr>
        <w:t>v délce dvou celých vegetačních období</w:t>
      </w:r>
      <w:r>
        <w:rPr>
          <w:rFonts w:ascii="Segoe UI" w:hAnsi="Segoe UI" w:cs="Segoe UI"/>
          <w:sz w:val="22"/>
          <w:szCs w:val="22"/>
        </w:rPr>
        <w:t>,</w:t>
      </w:r>
    </w:p>
    <w:p w:rsidR="008232D4" w:rsidRPr="00554D19" w:rsidRDefault="0028209A" w:rsidP="002F39B7">
      <w:pPr>
        <w:widowControl w:val="0"/>
        <w:spacing w:after="120" w:line="264" w:lineRule="auto"/>
        <w:ind w:left="426"/>
        <w:jc w:val="both"/>
        <w:rPr>
          <w:rFonts w:ascii="Segoe UI" w:hAnsi="Segoe UI" w:cs="Segoe UI"/>
          <w:sz w:val="22"/>
          <w:szCs w:val="22"/>
        </w:rPr>
      </w:pPr>
      <w:r w:rsidRPr="00554D19">
        <w:rPr>
          <w:rFonts w:ascii="Segoe UI" w:hAnsi="Segoe UI" w:cs="Segoe UI"/>
          <w:sz w:val="22"/>
          <w:szCs w:val="22"/>
        </w:rPr>
        <w:t>(dále též „</w:t>
      </w:r>
      <w:r w:rsidRPr="00554D19">
        <w:rPr>
          <w:rFonts w:ascii="Segoe UI" w:hAnsi="Segoe UI" w:cs="Segoe UI"/>
          <w:b/>
          <w:i/>
          <w:sz w:val="22"/>
          <w:szCs w:val="22"/>
        </w:rPr>
        <w:t>Záruční doba</w:t>
      </w:r>
      <w:r w:rsidRPr="00554D19">
        <w:rPr>
          <w:rFonts w:ascii="Segoe UI" w:hAnsi="Segoe UI" w:cs="Segoe UI"/>
          <w:sz w:val="22"/>
          <w:szCs w:val="22"/>
        </w:rPr>
        <w:t>“)</w:t>
      </w:r>
    </w:p>
    <w:p w:rsidR="00F67401" w:rsidRPr="00554D19" w:rsidRDefault="00DE3CA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Z</w:t>
      </w:r>
      <w:r w:rsidR="00F67401" w:rsidRPr="00554D19">
        <w:rPr>
          <w:rFonts w:ascii="Segoe UI" w:hAnsi="Segoe UI" w:cs="Segoe UI"/>
          <w:sz w:val="22"/>
          <w:szCs w:val="22"/>
        </w:rPr>
        <w:t xml:space="preserve">áruční doba začíná běžet dnem </w:t>
      </w:r>
      <w:r w:rsidR="00FA6DA6">
        <w:rPr>
          <w:rFonts w:ascii="Segoe UI" w:hAnsi="Segoe UI" w:cs="Segoe UI"/>
          <w:sz w:val="22"/>
          <w:szCs w:val="22"/>
        </w:rPr>
        <w:t xml:space="preserve">převzetí </w:t>
      </w:r>
      <w:r>
        <w:rPr>
          <w:rFonts w:ascii="Segoe UI" w:hAnsi="Segoe UI" w:cs="Segoe UI"/>
          <w:sz w:val="22"/>
          <w:szCs w:val="22"/>
        </w:rPr>
        <w:t xml:space="preserve">díla </w:t>
      </w:r>
      <w:r w:rsidR="00BE2007" w:rsidRPr="00554D19">
        <w:rPr>
          <w:rFonts w:ascii="Segoe UI" w:hAnsi="Segoe UI" w:cs="Segoe UI"/>
          <w:sz w:val="22"/>
          <w:szCs w:val="22"/>
        </w:rPr>
        <w:t>Objednatel</w:t>
      </w:r>
      <w:r w:rsidR="00F67401" w:rsidRPr="00554D19">
        <w:rPr>
          <w:rFonts w:ascii="Segoe UI" w:hAnsi="Segoe UI" w:cs="Segoe UI"/>
          <w:sz w:val="22"/>
          <w:szCs w:val="22"/>
        </w:rPr>
        <w:t>em</w:t>
      </w:r>
      <w:r w:rsidR="00FA6DA6">
        <w:rPr>
          <w:rFonts w:ascii="Segoe UI" w:hAnsi="Segoe UI" w:cs="Segoe UI"/>
          <w:sz w:val="22"/>
          <w:szCs w:val="22"/>
        </w:rPr>
        <w:t>.</w:t>
      </w:r>
      <w:r w:rsidR="00F67401" w:rsidRPr="00554D19">
        <w:rPr>
          <w:rFonts w:ascii="Segoe UI" w:hAnsi="Segoe UI" w:cs="Segoe UI"/>
          <w:sz w:val="22"/>
          <w:szCs w:val="22"/>
        </w:rPr>
        <w:t xml:space="preserve"> </w:t>
      </w:r>
      <w:r w:rsidR="00796948" w:rsidRPr="00554D19">
        <w:rPr>
          <w:rFonts w:ascii="Segoe UI" w:hAnsi="Segoe UI" w:cs="Segoe UI"/>
          <w:sz w:val="22"/>
          <w:szCs w:val="22"/>
        </w:rPr>
        <w:t xml:space="preserve">V případě existence Drobných vad počíná záruční doba k jednotlivým Drobným vadám běžet dnem odstranění </w:t>
      </w:r>
      <w:r w:rsidR="00796948" w:rsidRPr="00554D19">
        <w:rPr>
          <w:rFonts w:ascii="Segoe UI" w:hAnsi="Segoe UI" w:cs="Segoe UI"/>
          <w:sz w:val="22"/>
          <w:szCs w:val="22"/>
        </w:rPr>
        <w:lastRenderedPageBreak/>
        <w:t xml:space="preserve">příslušné vady. </w:t>
      </w:r>
      <w:r w:rsidR="00F67401" w:rsidRPr="00554D19">
        <w:rPr>
          <w:rFonts w:ascii="Segoe UI" w:hAnsi="Segoe UI" w:cs="Segoe UI"/>
          <w:sz w:val="22"/>
          <w:szCs w:val="22"/>
        </w:rPr>
        <w:t>Záruční doba se staví po</w:t>
      </w:r>
      <w:r w:rsidR="001569E9" w:rsidRPr="00554D19">
        <w:rPr>
          <w:rFonts w:ascii="Segoe UI" w:hAnsi="Segoe UI" w:cs="Segoe UI"/>
          <w:sz w:val="22"/>
          <w:szCs w:val="22"/>
        </w:rPr>
        <w:t> </w:t>
      </w:r>
      <w:r w:rsidR="00F67401" w:rsidRPr="00554D19">
        <w:rPr>
          <w:rFonts w:ascii="Segoe UI" w:hAnsi="Segoe UI" w:cs="Segoe UI"/>
          <w:sz w:val="22"/>
          <w:szCs w:val="22"/>
        </w:rPr>
        <w:t xml:space="preserve">dobu, po kterou nemůže </w:t>
      </w:r>
      <w:r w:rsidR="00ED57F8" w:rsidRPr="00554D19">
        <w:rPr>
          <w:rFonts w:ascii="Segoe UI" w:hAnsi="Segoe UI" w:cs="Segoe UI"/>
          <w:sz w:val="22"/>
          <w:szCs w:val="22"/>
        </w:rPr>
        <w:t xml:space="preserve">Objednatel </w:t>
      </w:r>
      <w:r w:rsidR="00F67401" w:rsidRPr="00554D19">
        <w:rPr>
          <w:rFonts w:ascii="Segoe UI" w:hAnsi="Segoe UI" w:cs="Segoe UI"/>
          <w:sz w:val="22"/>
          <w:szCs w:val="22"/>
        </w:rPr>
        <w:t xml:space="preserve">dílo řádně užívat pro vady, za které nese odpovědnost </w:t>
      </w:r>
      <w:r w:rsidR="00BE2007" w:rsidRPr="00554D19">
        <w:rPr>
          <w:rFonts w:ascii="Segoe UI" w:hAnsi="Segoe UI" w:cs="Segoe UI"/>
          <w:sz w:val="22"/>
          <w:szCs w:val="22"/>
        </w:rPr>
        <w:t>Zhotovitel</w:t>
      </w:r>
      <w:r w:rsidR="00F67401" w:rsidRPr="00554D19">
        <w:rPr>
          <w:rFonts w:ascii="Segoe UI" w:hAnsi="Segoe UI" w:cs="Segoe UI"/>
          <w:sz w:val="22"/>
          <w:szCs w:val="22"/>
        </w:rPr>
        <w:t>.</w:t>
      </w:r>
      <w:r w:rsidR="00CB07CF" w:rsidRPr="00554D19">
        <w:rPr>
          <w:rFonts w:ascii="Segoe UI" w:hAnsi="Segoe UI" w:cs="Segoe UI"/>
          <w:sz w:val="22"/>
          <w:szCs w:val="22"/>
        </w:rPr>
        <w:t xml:space="preserve"> </w:t>
      </w:r>
      <w:r w:rsidR="00F67401" w:rsidRPr="00554D19">
        <w:rPr>
          <w:rFonts w:ascii="Segoe UI" w:hAnsi="Segoe UI" w:cs="Segoe UI"/>
          <w:sz w:val="22"/>
          <w:szCs w:val="22"/>
        </w:rPr>
        <w:t xml:space="preserve">Pro nahlašování a odstraňování vad v rámci </w:t>
      </w:r>
      <w:r w:rsidR="00677F3A" w:rsidRPr="00554D19">
        <w:rPr>
          <w:rFonts w:ascii="Segoe UI" w:hAnsi="Segoe UI" w:cs="Segoe UI"/>
          <w:sz w:val="22"/>
          <w:szCs w:val="22"/>
        </w:rPr>
        <w:t>Z</w:t>
      </w:r>
      <w:r w:rsidR="00F67401" w:rsidRPr="00554D19">
        <w:rPr>
          <w:rFonts w:ascii="Segoe UI" w:hAnsi="Segoe UI" w:cs="Segoe UI"/>
          <w:sz w:val="22"/>
          <w:szCs w:val="22"/>
        </w:rPr>
        <w:t xml:space="preserve">áruky platí podmínky uvedené </w:t>
      </w:r>
      <w:r w:rsidR="00335E12" w:rsidRPr="00554D19">
        <w:rPr>
          <w:rFonts w:ascii="Segoe UI" w:hAnsi="Segoe UI" w:cs="Segoe UI"/>
          <w:sz w:val="22"/>
          <w:szCs w:val="22"/>
        </w:rPr>
        <w:t>níže</w:t>
      </w:r>
      <w:r w:rsidR="00F67401" w:rsidRPr="00554D19">
        <w:rPr>
          <w:rFonts w:ascii="Segoe UI" w:hAnsi="Segoe UI" w:cs="Segoe UI"/>
          <w:sz w:val="22"/>
          <w:szCs w:val="22"/>
        </w:rPr>
        <w:t xml:space="preserve">. </w:t>
      </w:r>
    </w:p>
    <w:p w:rsidR="00B34D34" w:rsidRPr="00554D19" w:rsidRDefault="00B34D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Vady díla, které se projeví v průběhu </w:t>
      </w:r>
      <w:r w:rsidR="00335E12" w:rsidRPr="00554D19">
        <w:rPr>
          <w:rFonts w:ascii="Segoe UI" w:hAnsi="Segoe UI" w:cs="Segoe UI"/>
          <w:sz w:val="22"/>
          <w:szCs w:val="22"/>
        </w:rPr>
        <w:t>Z</w:t>
      </w:r>
      <w:r w:rsidRPr="00554D19">
        <w:rPr>
          <w:rFonts w:ascii="Segoe UI" w:hAnsi="Segoe UI" w:cs="Segoe UI"/>
          <w:sz w:val="22"/>
          <w:szCs w:val="22"/>
        </w:rPr>
        <w:t xml:space="preserve">áruční doby, budou </w:t>
      </w:r>
      <w:r w:rsidR="00BE2007" w:rsidRPr="00554D19">
        <w:rPr>
          <w:rFonts w:ascii="Segoe UI" w:hAnsi="Segoe UI" w:cs="Segoe UI"/>
          <w:sz w:val="22"/>
          <w:szCs w:val="22"/>
        </w:rPr>
        <w:t>Zhotovitel</w:t>
      </w:r>
      <w:r w:rsidRPr="00554D19">
        <w:rPr>
          <w:rFonts w:ascii="Segoe UI" w:hAnsi="Segoe UI" w:cs="Segoe UI"/>
          <w:sz w:val="22"/>
          <w:szCs w:val="22"/>
        </w:rPr>
        <w:t xml:space="preserve">em odstraněny bezplatně. Je-li vadné plnění podstatným porušením smlouvy, má </w:t>
      </w:r>
      <w:r w:rsidR="00BE2007" w:rsidRPr="00554D19">
        <w:rPr>
          <w:rFonts w:ascii="Segoe UI" w:hAnsi="Segoe UI" w:cs="Segoe UI"/>
          <w:sz w:val="22"/>
          <w:szCs w:val="22"/>
        </w:rPr>
        <w:t>Objednatel</w:t>
      </w:r>
      <w:r w:rsidRPr="00554D19">
        <w:rPr>
          <w:rFonts w:ascii="Segoe UI" w:hAnsi="Segoe UI" w:cs="Segoe UI"/>
          <w:sz w:val="22"/>
          <w:szCs w:val="22"/>
        </w:rPr>
        <w:t xml:space="preserve"> také právo od smlouvy odstoupit. Právo volby nároku plynoucího z vady má </w:t>
      </w:r>
      <w:r w:rsidR="00BE2007" w:rsidRPr="00554D19">
        <w:rPr>
          <w:rFonts w:ascii="Segoe UI" w:hAnsi="Segoe UI" w:cs="Segoe UI"/>
          <w:sz w:val="22"/>
          <w:szCs w:val="22"/>
        </w:rPr>
        <w:t>Objednatel</w:t>
      </w:r>
      <w:r w:rsidRPr="00554D19">
        <w:rPr>
          <w:rFonts w:ascii="Segoe UI" w:hAnsi="Segoe UI" w:cs="Segoe UI"/>
          <w:sz w:val="22"/>
          <w:szCs w:val="22"/>
        </w:rPr>
        <w:t>.</w:t>
      </w:r>
    </w:p>
    <w:p w:rsidR="00B34D34" w:rsidRPr="00554D19" w:rsidRDefault="00B34D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Veškeré vady díla </w:t>
      </w:r>
      <w:r w:rsidR="005B441F" w:rsidRPr="00554D19">
        <w:rPr>
          <w:rFonts w:ascii="Segoe UI" w:hAnsi="Segoe UI" w:cs="Segoe UI"/>
          <w:sz w:val="22"/>
          <w:szCs w:val="22"/>
        </w:rPr>
        <w:t xml:space="preserve">je </w:t>
      </w:r>
      <w:r w:rsidR="00BE2007" w:rsidRPr="00554D19">
        <w:rPr>
          <w:rFonts w:ascii="Segoe UI" w:hAnsi="Segoe UI" w:cs="Segoe UI"/>
          <w:sz w:val="22"/>
          <w:szCs w:val="22"/>
        </w:rPr>
        <w:t>Objednatel</w:t>
      </w:r>
      <w:r w:rsidRPr="00554D19">
        <w:rPr>
          <w:rFonts w:ascii="Segoe UI" w:hAnsi="Segoe UI" w:cs="Segoe UI"/>
          <w:sz w:val="22"/>
          <w:szCs w:val="22"/>
        </w:rPr>
        <w:t xml:space="preserve"> povinen uplatnit u </w:t>
      </w:r>
      <w:r w:rsidR="00BE2007" w:rsidRPr="00554D19">
        <w:rPr>
          <w:rFonts w:ascii="Segoe UI" w:hAnsi="Segoe UI" w:cs="Segoe UI"/>
          <w:sz w:val="22"/>
          <w:szCs w:val="22"/>
        </w:rPr>
        <w:t>Zhotovitel</w:t>
      </w:r>
      <w:r w:rsidRPr="00554D19">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rsidR="00B34D34"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B34D34" w:rsidRPr="00554D19">
        <w:rPr>
          <w:rFonts w:ascii="Segoe UI" w:hAnsi="Segoe UI" w:cs="Segoe UI"/>
          <w:sz w:val="22"/>
          <w:szCs w:val="22"/>
        </w:rPr>
        <w:t xml:space="preserve"> započne s odstraněním vady nejpozději do </w:t>
      </w:r>
      <w:r w:rsidR="00F501AC" w:rsidRPr="00554D19">
        <w:rPr>
          <w:rFonts w:ascii="Segoe UI" w:hAnsi="Segoe UI" w:cs="Segoe UI"/>
          <w:sz w:val="22"/>
          <w:szCs w:val="22"/>
        </w:rPr>
        <w:t xml:space="preserve">3 </w:t>
      </w:r>
      <w:r w:rsidR="00335E12" w:rsidRPr="00554D19">
        <w:rPr>
          <w:rFonts w:ascii="Segoe UI" w:hAnsi="Segoe UI" w:cs="Segoe UI"/>
          <w:sz w:val="22"/>
          <w:szCs w:val="22"/>
        </w:rPr>
        <w:t xml:space="preserve">pracovních </w:t>
      </w:r>
      <w:r w:rsidR="00F501AC" w:rsidRPr="00554D19">
        <w:rPr>
          <w:rFonts w:ascii="Segoe UI" w:hAnsi="Segoe UI" w:cs="Segoe UI"/>
          <w:sz w:val="22"/>
          <w:szCs w:val="22"/>
        </w:rPr>
        <w:t>dnů</w:t>
      </w:r>
      <w:r w:rsidR="00B34D34" w:rsidRPr="00554D19">
        <w:rPr>
          <w:rFonts w:ascii="Segoe UI" w:hAnsi="Segoe UI" w:cs="Segoe UI"/>
          <w:sz w:val="22"/>
          <w:szCs w:val="22"/>
        </w:rPr>
        <w:t xml:space="preserve"> od</w:t>
      </w:r>
      <w:r w:rsidR="005B441F" w:rsidRPr="00554D19">
        <w:rPr>
          <w:rFonts w:ascii="Segoe UI" w:hAnsi="Segoe UI" w:cs="Segoe UI"/>
          <w:sz w:val="22"/>
          <w:szCs w:val="22"/>
        </w:rPr>
        <w:t> </w:t>
      </w:r>
      <w:r w:rsidR="00B34D34" w:rsidRPr="00554D19">
        <w:rPr>
          <w:rFonts w:ascii="Segoe UI" w:hAnsi="Segoe UI" w:cs="Segoe UI"/>
          <w:sz w:val="22"/>
          <w:szCs w:val="22"/>
        </w:rPr>
        <w:t xml:space="preserve">doručení oznámení o vadě, pokud se smluvní strany nedohodnou písemně jinak. V případě havárie započne s odstraněním vady </w:t>
      </w:r>
      <w:r w:rsidR="00610BB6">
        <w:rPr>
          <w:rFonts w:ascii="Segoe UI" w:hAnsi="Segoe UI" w:cs="Segoe UI"/>
          <w:sz w:val="22"/>
          <w:szCs w:val="22"/>
        </w:rPr>
        <w:t>do 12 hodin</w:t>
      </w:r>
      <w:r w:rsidR="00610BB6" w:rsidRPr="00554D19">
        <w:rPr>
          <w:rFonts w:ascii="Segoe UI" w:hAnsi="Segoe UI" w:cs="Segoe UI"/>
          <w:sz w:val="22"/>
          <w:szCs w:val="22"/>
        </w:rPr>
        <w:t xml:space="preserve"> </w:t>
      </w:r>
      <w:r w:rsidR="00B34D34" w:rsidRPr="00554D19">
        <w:rPr>
          <w:rFonts w:ascii="Segoe UI" w:hAnsi="Segoe UI" w:cs="Segoe UI"/>
          <w:sz w:val="22"/>
          <w:szCs w:val="22"/>
        </w:rPr>
        <w:t>od doručení oznámení o</w:t>
      </w:r>
      <w:r w:rsidR="005B441F" w:rsidRPr="00554D19">
        <w:rPr>
          <w:rFonts w:ascii="Segoe UI" w:hAnsi="Segoe UI" w:cs="Segoe UI"/>
          <w:sz w:val="22"/>
          <w:szCs w:val="22"/>
        </w:rPr>
        <w:t> </w:t>
      </w:r>
      <w:r w:rsidR="00B34D34" w:rsidRPr="00554D19">
        <w:rPr>
          <w:rFonts w:ascii="Segoe UI" w:hAnsi="Segoe UI" w:cs="Segoe UI"/>
          <w:sz w:val="22"/>
          <w:szCs w:val="22"/>
        </w:rPr>
        <w:t xml:space="preserve">vadě. Nezapočne-li </w:t>
      </w:r>
      <w:r w:rsidRPr="00554D19">
        <w:rPr>
          <w:rFonts w:ascii="Segoe UI" w:hAnsi="Segoe UI" w:cs="Segoe UI"/>
          <w:sz w:val="22"/>
          <w:szCs w:val="22"/>
        </w:rPr>
        <w:t>Zhotovitel</w:t>
      </w:r>
      <w:r w:rsidR="00B34D34" w:rsidRPr="00554D19">
        <w:rPr>
          <w:rFonts w:ascii="Segoe UI" w:hAnsi="Segoe UI" w:cs="Segoe UI"/>
          <w:sz w:val="22"/>
          <w:szCs w:val="22"/>
        </w:rPr>
        <w:t xml:space="preserve"> s odstraněním vady ve stanovené lhůtě, je </w:t>
      </w:r>
      <w:r w:rsidRPr="00554D19">
        <w:rPr>
          <w:rFonts w:ascii="Segoe UI" w:hAnsi="Segoe UI" w:cs="Segoe UI"/>
          <w:sz w:val="22"/>
          <w:szCs w:val="22"/>
        </w:rPr>
        <w:t>Objednatel</w:t>
      </w:r>
      <w:r w:rsidR="00B34D34" w:rsidRPr="00554D19">
        <w:rPr>
          <w:rFonts w:ascii="Segoe UI" w:hAnsi="Segoe UI" w:cs="Segoe UI"/>
          <w:sz w:val="22"/>
          <w:szCs w:val="22"/>
        </w:rPr>
        <w:t xml:space="preserve"> oprávněn zajistit odstranění vady na náklady </w:t>
      </w:r>
      <w:r w:rsidRPr="00554D19">
        <w:rPr>
          <w:rFonts w:ascii="Segoe UI" w:hAnsi="Segoe UI" w:cs="Segoe UI"/>
          <w:sz w:val="22"/>
          <w:szCs w:val="22"/>
        </w:rPr>
        <w:t>Zhotovitel</w:t>
      </w:r>
      <w:r w:rsidR="00B34D34" w:rsidRPr="00554D19">
        <w:rPr>
          <w:rFonts w:ascii="Segoe UI" w:hAnsi="Segoe UI" w:cs="Segoe UI"/>
          <w:sz w:val="22"/>
          <w:szCs w:val="22"/>
        </w:rPr>
        <w:t>e u jiné odborné osoby. Vada bude odstraněna nejpozději do </w:t>
      </w:r>
      <w:r w:rsidR="00444320" w:rsidRPr="00554D19">
        <w:rPr>
          <w:rFonts w:ascii="Segoe UI" w:hAnsi="Segoe UI" w:cs="Segoe UI"/>
          <w:sz w:val="22"/>
          <w:szCs w:val="22"/>
        </w:rPr>
        <w:t>5</w:t>
      </w:r>
      <w:r w:rsidR="00EE0A2D">
        <w:rPr>
          <w:rFonts w:ascii="Segoe UI" w:hAnsi="Segoe UI" w:cs="Segoe UI"/>
          <w:sz w:val="22"/>
          <w:szCs w:val="22"/>
        </w:rPr>
        <w:t xml:space="preserve"> </w:t>
      </w:r>
      <w:r w:rsidR="00EE0A2D" w:rsidRPr="00554D19">
        <w:rPr>
          <w:rFonts w:ascii="Segoe UI" w:hAnsi="Segoe UI" w:cs="Segoe UI"/>
          <w:sz w:val="22"/>
          <w:szCs w:val="22"/>
        </w:rPr>
        <w:t>pracovních</w:t>
      </w:r>
      <w:r w:rsidR="00444320" w:rsidRPr="00554D19">
        <w:rPr>
          <w:rFonts w:ascii="Segoe UI" w:hAnsi="Segoe UI" w:cs="Segoe UI"/>
          <w:sz w:val="22"/>
          <w:szCs w:val="22"/>
        </w:rPr>
        <w:t xml:space="preserve"> </w:t>
      </w:r>
      <w:r w:rsidR="00B34D34" w:rsidRPr="00554D19">
        <w:rPr>
          <w:rFonts w:ascii="Segoe UI" w:hAnsi="Segoe UI" w:cs="Segoe UI"/>
          <w:sz w:val="22"/>
          <w:szCs w:val="22"/>
        </w:rPr>
        <w:t>dnů ode dne doručení oznámení o vadě, v případě havárie nejpozději do</w:t>
      </w:r>
      <w:r w:rsidR="00C87662" w:rsidRPr="00554D19">
        <w:rPr>
          <w:rFonts w:ascii="Segoe UI" w:hAnsi="Segoe UI" w:cs="Segoe UI"/>
          <w:sz w:val="22"/>
          <w:szCs w:val="22"/>
        </w:rPr>
        <w:t xml:space="preserve"> </w:t>
      </w:r>
      <w:r w:rsidR="00455565" w:rsidRPr="00554D19">
        <w:rPr>
          <w:rFonts w:ascii="Segoe UI" w:hAnsi="Segoe UI" w:cs="Segoe UI"/>
          <w:sz w:val="22"/>
          <w:szCs w:val="22"/>
        </w:rPr>
        <w:t>24</w:t>
      </w:r>
      <w:r w:rsidR="00444320" w:rsidRPr="00554D19">
        <w:rPr>
          <w:rFonts w:ascii="Segoe UI" w:hAnsi="Segoe UI" w:cs="Segoe UI"/>
          <w:sz w:val="22"/>
          <w:szCs w:val="22"/>
        </w:rPr>
        <w:t xml:space="preserve"> </w:t>
      </w:r>
      <w:r w:rsidR="00B34D34" w:rsidRPr="00554D19">
        <w:rPr>
          <w:rFonts w:ascii="Segoe UI" w:hAnsi="Segoe UI" w:cs="Segoe UI"/>
          <w:sz w:val="22"/>
          <w:szCs w:val="22"/>
        </w:rPr>
        <w:t xml:space="preserve">hodin od doručení oznámení o vadě, pokud se smluvní strany nedohodnou písemně jinak. </w:t>
      </w:r>
    </w:p>
    <w:p w:rsidR="00B34D34" w:rsidRPr="00554D19" w:rsidRDefault="009C15DE"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 provedené opravě a jejím předání </w:t>
      </w:r>
      <w:r w:rsidR="00BE2007" w:rsidRPr="00554D19">
        <w:rPr>
          <w:rFonts w:ascii="Segoe UI" w:hAnsi="Segoe UI" w:cs="Segoe UI"/>
          <w:sz w:val="22"/>
          <w:szCs w:val="22"/>
        </w:rPr>
        <w:t>Objednatel</w:t>
      </w:r>
      <w:r w:rsidRPr="00554D19">
        <w:rPr>
          <w:rFonts w:ascii="Segoe UI" w:hAnsi="Segoe UI" w:cs="Segoe UI"/>
          <w:sz w:val="22"/>
          <w:szCs w:val="22"/>
        </w:rPr>
        <w:t xml:space="preserve">i bude sepsán písemný záznam. </w:t>
      </w:r>
      <w:r w:rsidR="00B34D34" w:rsidRPr="00554D19">
        <w:rPr>
          <w:rFonts w:ascii="Segoe UI" w:hAnsi="Segoe UI" w:cs="Segoe UI"/>
          <w:sz w:val="22"/>
          <w:szCs w:val="22"/>
        </w:rPr>
        <w:t>Na</w:t>
      </w:r>
      <w:r w:rsidRPr="00554D19">
        <w:rPr>
          <w:rFonts w:ascii="Segoe UI" w:hAnsi="Segoe UI" w:cs="Segoe UI"/>
          <w:sz w:val="22"/>
          <w:szCs w:val="22"/>
        </w:rPr>
        <w:t> </w:t>
      </w:r>
      <w:r w:rsidR="00B34D34" w:rsidRPr="00554D19">
        <w:rPr>
          <w:rFonts w:ascii="Segoe UI" w:hAnsi="Segoe UI" w:cs="Segoe UI"/>
          <w:sz w:val="22"/>
          <w:szCs w:val="22"/>
        </w:rPr>
        <w:t xml:space="preserve">provedenou opravu poskytne </w:t>
      </w:r>
      <w:r w:rsidR="00BE2007" w:rsidRPr="00554D19">
        <w:rPr>
          <w:rFonts w:ascii="Segoe UI" w:hAnsi="Segoe UI" w:cs="Segoe UI"/>
          <w:sz w:val="22"/>
          <w:szCs w:val="22"/>
        </w:rPr>
        <w:t>Zhotovitel</w:t>
      </w:r>
      <w:r w:rsidR="00B34D34" w:rsidRPr="00554D19">
        <w:rPr>
          <w:rFonts w:ascii="Segoe UI" w:hAnsi="Segoe UI" w:cs="Segoe UI"/>
          <w:sz w:val="22"/>
          <w:szCs w:val="22"/>
        </w:rPr>
        <w:t xml:space="preserve"> záruku za jakost v délce dle odst. </w:t>
      </w:r>
      <w:r w:rsidR="009E4DC8" w:rsidRPr="00554D19">
        <w:rPr>
          <w:rFonts w:ascii="Segoe UI" w:hAnsi="Segoe UI" w:cs="Segoe UI"/>
          <w:sz w:val="22"/>
          <w:szCs w:val="22"/>
        </w:rPr>
        <w:t>XI.</w:t>
      </w:r>
      <w:r w:rsidR="00201B28" w:rsidRPr="00554D19">
        <w:rPr>
          <w:rFonts w:ascii="Segoe UI" w:hAnsi="Segoe UI" w:cs="Segoe UI"/>
          <w:sz w:val="22"/>
          <w:szCs w:val="22"/>
        </w:rPr>
        <w:t xml:space="preserve"> </w:t>
      </w:r>
      <w:r w:rsidR="00E00123" w:rsidRPr="00554D19">
        <w:rPr>
          <w:rFonts w:ascii="Segoe UI" w:hAnsi="Segoe UI" w:cs="Segoe UI"/>
          <w:sz w:val="22"/>
          <w:szCs w:val="22"/>
        </w:rPr>
        <w:t>1</w:t>
      </w:r>
      <w:r w:rsidR="00B34D34" w:rsidRPr="00554D19">
        <w:rPr>
          <w:rFonts w:ascii="Segoe UI" w:hAnsi="Segoe UI" w:cs="Segoe UI"/>
          <w:sz w:val="22"/>
          <w:szCs w:val="22"/>
        </w:rPr>
        <w:t>.</w:t>
      </w:r>
    </w:p>
    <w:p w:rsidR="00455565" w:rsidRPr="00554D19" w:rsidRDefault="00455565" w:rsidP="008E277C">
      <w:pPr>
        <w:widowControl w:val="0"/>
        <w:spacing w:after="120" w:line="264" w:lineRule="auto"/>
        <w:rPr>
          <w:rFonts w:ascii="Segoe UI" w:hAnsi="Segoe UI" w:cs="Segoe UI"/>
          <w:b/>
          <w:sz w:val="22"/>
          <w:szCs w:val="22"/>
        </w:rPr>
      </w:pPr>
    </w:p>
    <w:p w:rsidR="00D06F77" w:rsidRPr="00554D19" w:rsidRDefault="002C51A8"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Pojištění</w:t>
      </w:r>
    </w:p>
    <w:p w:rsidR="00223F9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1" w:name="_Ref2945799"/>
      <w:r w:rsidRPr="00554D19">
        <w:rPr>
          <w:rFonts w:ascii="Segoe UI" w:hAnsi="Segoe UI" w:cs="Segoe UI"/>
          <w:sz w:val="22"/>
          <w:szCs w:val="22"/>
        </w:rPr>
        <w:t>Zhotovitel</w:t>
      </w:r>
      <w:r w:rsidR="00E93DF9" w:rsidRPr="00554D19">
        <w:rPr>
          <w:rFonts w:ascii="Segoe UI" w:hAnsi="Segoe UI" w:cs="Segoe UI"/>
          <w:sz w:val="22"/>
          <w:szCs w:val="22"/>
        </w:rPr>
        <w:t xml:space="preserve"> se zavazuje, že po celou dobu realizace díla</w:t>
      </w:r>
      <w:r w:rsidR="00A01C79">
        <w:rPr>
          <w:rFonts w:ascii="Segoe UI" w:hAnsi="Segoe UI" w:cs="Segoe UI"/>
          <w:sz w:val="22"/>
          <w:szCs w:val="22"/>
        </w:rPr>
        <w:t xml:space="preserve"> až do právní moci kolaudačního rozhodnutí/souhlasu</w:t>
      </w:r>
      <w:r w:rsidR="00E93DF9" w:rsidRPr="00554D19">
        <w:rPr>
          <w:rFonts w:ascii="Segoe UI" w:hAnsi="Segoe UI" w:cs="Segoe UI"/>
          <w:sz w:val="22"/>
          <w:szCs w:val="22"/>
        </w:rPr>
        <w:t xml:space="preserve"> bude mít na vlastní náklady sjednáno pojištění díla</w:t>
      </w:r>
      <w:r w:rsidR="008E7DB4" w:rsidRPr="00554D19">
        <w:rPr>
          <w:rFonts w:ascii="Segoe UI" w:hAnsi="Segoe UI" w:cs="Segoe UI"/>
          <w:sz w:val="22"/>
          <w:szCs w:val="22"/>
        </w:rPr>
        <w:t xml:space="preserve"> </w:t>
      </w:r>
      <w:r w:rsidR="00223F92" w:rsidRPr="00554D19">
        <w:rPr>
          <w:rFonts w:ascii="Segoe UI" w:hAnsi="Segoe UI" w:cs="Segoe UI"/>
          <w:sz w:val="22"/>
          <w:szCs w:val="22"/>
        </w:rPr>
        <w:t xml:space="preserve">proti všem možným rizikům, zejména proti </w:t>
      </w:r>
      <w:r w:rsidR="00B00101" w:rsidRPr="00554D19">
        <w:rPr>
          <w:rFonts w:ascii="Segoe UI" w:hAnsi="Segoe UI" w:cs="Segoe UI"/>
          <w:sz w:val="22"/>
          <w:szCs w:val="22"/>
        </w:rPr>
        <w:t xml:space="preserve">stavebním </w:t>
      </w:r>
      <w:bookmarkStart w:id="42" w:name="_Hlk504556058"/>
      <w:r w:rsidR="00331181" w:rsidRPr="00554D19">
        <w:rPr>
          <w:rFonts w:ascii="Segoe UI" w:hAnsi="Segoe UI" w:cs="Segoe UI"/>
          <w:sz w:val="22"/>
          <w:szCs w:val="22"/>
        </w:rPr>
        <w:t xml:space="preserve">a montážním </w:t>
      </w:r>
      <w:bookmarkEnd w:id="42"/>
      <w:r w:rsidR="00B00101" w:rsidRPr="00554D19">
        <w:rPr>
          <w:rFonts w:ascii="Segoe UI" w:hAnsi="Segoe UI" w:cs="Segoe UI"/>
          <w:sz w:val="22"/>
          <w:szCs w:val="22"/>
        </w:rPr>
        <w:t xml:space="preserve">rizikům, </w:t>
      </w:r>
      <w:r w:rsidR="00223F92" w:rsidRPr="00554D19">
        <w:rPr>
          <w:rFonts w:ascii="Segoe UI" w:hAnsi="Segoe UI" w:cs="Segoe UI"/>
          <w:sz w:val="22"/>
          <w:szCs w:val="22"/>
        </w:rPr>
        <w:t xml:space="preserve">živlům a krádeži, a to až do výše celkové ceny </w:t>
      </w:r>
      <w:r w:rsidR="00E73308" w:rsidRPr="00554D19">
        <w:rPr>
          <w:rFonts w:ascii="Segoe UI" w:hAnsi="Segoe UI" w:cs="Segoe UI"/>
          <w:sz w:val="22"/>
          <w:szCs w:val="22"/>
        </w:rPr>
        <w:t xml:space="preserve">plnění bez DPH </w:t>
      </w:r>
      <w:r w:rsidR="00223F92" w:rsidRPr="00554D19">
        <w:rPr>
          <w:rFonts w:ascii="Segoe UI" w:hAnsi="Segoe UI" w:cs="Segoe UI"/>
          <w:sz w:val="22"/>
          <w:szCs w:val="22"/>
        </w:rPr>
        <w:t xml:space="preserve">sjednané dle této smlouvy. Doklady o pojištění </w:t>
      </w:r>
      <w:r w:rsidR="006D649B" w:rsidRPr="00554D19">
        <w:rPr>
          <w:rFonts w:ascii="Segoe UI" w:hAnsi="Segoe UI" w:cs="Segoe UI"/>
          <w:sz w:val="22"/>
          <w:szCs w:val="22"/>
        </w:rPr>
        <w:t>Zhotovitel Objednateli předlož</w:t>
      </w:r>
      <w:r w:rsidR="0024646F">
        <w:rPr>
          <w:rFonts w:ascii="Segoe UI" w:hAnsi="Segoe UI" w:cs="Segoe UI"/>
          <w:sz w:val="22"/>
          <w:szCs w:val="22"/>
        </w:rPr>
        <w:t>í</w:t>
      </w:r>
      <w:r w:rsidR="001F4B51">
        <w:rPr>
          <w:rFonts w:ascii="Segoe UI" w:hAnsi="Segoe UI" w:cs="Segoe UI"/>
          <w:sz w:val="22"/>
          <w:szCs w:val="22"/>
        </w:rPr>
        <w:t xml:space="preserve"> nejpozději ke dni předání Staveniště</w:t>
      </w:r>
      <w:r w:rsidR="006D649B" w:rsidRPr="00554D19">
        <w:rPr>
          <w:rFonts w:ascii="Segoe UI" w:hAnsi="Segoe UI" w:cs="Segoe UI"/>
          <w:sz w:val="22"/>
          <w:szCs w:val="22"/>
        </w:rPr>
        <w:t xml:space="preserve"> a je dále </w:t>
      </w:r>
      <w:r w:rsidR="00223F92" w:rsidRPr="00554D19">
        <w:rPr>
          <w:rFonts w:ascii="Segoe UI" w:hAnsi="Segoe UI" w:cs="Segoe UI"/>
          <w:sz w:val="22"/>
          <w:szCs w:val="22"/>
        </w:rPr>
        <w:t>povinen</w:t>
      </w:r>
      <w:r w:rsidR="006D649B" w:rsidRPr="00554D19">
        <w:rPr>
          <w:rFonts w:ascii="Segoe UI" w:hAnsi="Segoe UI" w:cs="Segoe UI"/>
          <w:sz w:val="22"/>
          <w:szCs w:val="22"/>
        </w:rPr>
        <w:t xml:space="preserve"> tyto doklady na požádání</w:t>
      </w:r>
      <w:r w:rsidR="00223F92" w:rsidRPr="00554D19">
        <w:rPr>
          <w:rFonts w:ascii="Segoe UI" w:hAnsi="Segoe UI" w:cs="Segoe UI"/>
          <w:sz w:val="22"/>
          <w:szCs w:val="22"/>
        </w:rPr>
        <w:t xml:space="preserve"> kdykoliv bezodkladně předložit </w:t>
      </w:r>
      <w:r w:rsidRPr="00554D19">
        <w:rPr>
          <w:rFonts w:ascii="Segoe UI" w:hAnsi="Segoe UI" w:cs="Segoe UI"/>
          <w:sz w:val="22"/>
          <w:szCs w:val="22"/>
        </w:rPr>
        <w:t>Objednatel</w:t>
      </w:r>
      <w:r w:rsidR="00223F92" w:rsidRPr="00554D19">
        <w:rPr>
          <w:rFonts w:ascii="Segoe UI" w:hAnsi="Segoe UI" w:cs="Segoe UI"/>
          <w:sz w:val="22"/>
          <w:szCs w:val="22"/>
        </w:rPr>
        <w:t>i.</w:t>
      </w:r>
      <w:bookmarkEnd w:id="41"/>
      <w:r w:rsidR="00223F92" w:rsidRPr="00554D19">
        <w:rPr>
          <w:rFonts w:ascii="Segoe UI" w:hAnsi="Segoe UI" w:cs="Segoe UI"/>
          <w:sz w:val="22"/>
          <w:szCs w:val="22"/>
        </w:rPr>
        <w:t xml:space="preserve"> </w:t>
      </w:r>
    </w:p>
    <w:p w:rsidR="00D06F77"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3" w:name="_Ref2945833"/>
      <w:r w:rsidRPr="00554D19">
        <w:rPr>
          <w:rFonts w:ascii="Segoe UI" w:hAnsi="Segoe UI" w:cs="Segoe UI"/>
          <w:sz w:val="22"/>
          <w:szCs w:val="22"/>
        </w:rPr>
        <w:t>Zhotovitel</w:t>
      </w:r>
      <w:r w:rsidR="00D06F77" w:rsidRPr="00554D19">
        <w:rPr>
          <w:rFonts w:ascii="Segoe UI" w:hAnsi="Segoe UI" w:cs="Segoe UI"/>
          <w:sz w:val="22"/>
          <w:szCs w:val="22"/>
        </w:rPr>
        <w:t xml:space="preserve"> se zavazuje, že po celou dobu </w:t>
      </w:r>
      <w:r w:rsidR="00D06F77" w:rsidRPr="001F279E">
        <w:rPr>
          <w:rFonts w:ascii="Segoe UI" w:hAnsi="Segoe UI" w:cs="Segoe UI"/>
          <w:sz w:val="22"/>
          <w:szCs w:val="22"/>
        </w:rPr>
        <w:t>plnění svého závazku z</w:t>
      </w:r>
      <w:r w:rsidR="00A01C79">
        <w:rPr>
          <w:rFonts w:ascii="Segoe UI" w:hAnsi="Segoe UI" w:cs="Segoe UI"/>
          <w:sz w:val="22"/>
          <w:szCs w:val="22"/>
        </w:rPr>
        <w:t> </w:t>
      </w:r>
      <w:r w:rsidR="00D06F77" w:rsidRPr="001F279E">
        <w:rPr>
          <w:rFonts w:ascii="Segoe UI" w:hAnsi="Segoe UI" w:cs="Segoe UI"/>
          <w:sz w:val="22"/>
          <w:szCs w:val="22"/>
        </w:rPr>
        <w:t>této smlouvy</w:t>
      </w:r>
      <w:r w:rsidR="00A01C79">
        <w:rPr>
          <w:rFonts w:ascii="Segoe UI" w:hAnsi="Segoe UI" w:cs="Segoe UI"/>
          <w:sz w:val="22"/>
          <w:szCs w:val="22"/>
        </w:rPr>
        <w:t xml:space="preserve"> až do právní moci kolaudačního rozhodnutí/souhlasu</w:t>
      </w:r>
      <w:r w:rsidR="00D06F77" w:rsidRPr="001F279E">
        <w:rPr>
          <w:rFonts w:ascii="Segoe UI" w:hAnsi="Segoe UI" w:cs="Segoe UI"/>
          <w:sz w:val="22"/>
          <w:szCs w:val="22"/>
        </w:rPr>
        <w:t xml:space="preserve"> bude mít na vlastní náklady sjednáno pojištění odpovědnosti za škodu způsobenou třetím osobám vyplývající z dodávaného předmětu plnění s limitem pojistného plnění min.</w:t>
      </w:r>
      <w:r w:rsidR="00D657EA" w:rsidRPr="001F279E">
        <w:rPr>
          <w:rFonts w:ascii="Segoe UI" w:hAnsi="Segoe UI" w:cs="Segoe UI"/>
          <w:sz w:val="22"/>
          <w:szCs w:val="22"/>
        </w:rPr>
        <w:t xml:space="preserve"> </w:t>
      </w:r>
      <w:r w:rsidR="00AD04F0" w:rsidRPr="008E277C">
        <w:rPr>
          <w:rFonts w:ascii="Segoe UI" w:hAnsi="Segoe UI" w:cs="Segoe UI"/>
          <w:sz w:val="22"/>
          <w:szCs w:val="22"/>
        </w:rPr>
        <w:t>10</w:t>
      </w:r>
      <w:r w:rsidR="00A01C79" w:rsidRPr="008E277C">
        <w:rPr>
          <w:rFonts w:ascii="Segoe UI" w:hAnsi="Segoe UI" w:cs="Segoe UI"/>
          <w:sz w:val="22"/>
          <w:szCs w:val="22"/>
        </w:rPr>
        <w:t>0</w:t>
      </w:r>
      <w:r w:rsidR="005F5513" w:rsidRPr="008E277C">
        <w:rPr>
          <w:rFonts w:ascii="Segoe UI" w:hAnsi="Segoe UI" w:cs="Segoe UI"/>
          <w:sz w:val="22"/>
          <w:szCs w:val="22"/>
        </w:rPr>
        <w:t> 000 000,- </w:t>
      </w:r>
      <w:r w:rsidR="00D06F77" w:rsidRPr="008E277C">
        <w:rPr>
          <w:rFonts w:ascii="Segoe UI" w:hAnsi="Segoe UI" w:cs="Segoe UI"/>
          <w:sz w:val="22"/>
          <w:szCs w:val="22"/>
        </w:rPr>
        <w:t>Kč</w:t>
      </w:r>
      <w:r w:rsidR="00223F92" w:rsidRPr="008E277C">
        <w:rPr>
          <w:rFonts w:ascii="Segoe UI" w:hAnsi="Segoe UI" w:cs="Segoe UI"/>
          <w:sz w:val="22"/>
          <w:szCs w:val="22"/>
        </w:rPr>
        <w:t xml:space="preserve"> (slovy: </w:t>
      </w:r>
      <w:r w:rsidR="00AD04F0" w:rsidRPr="008E277C">
        <w:rPr>
          <w:rFonts w:ascii="Segoe UI" w:hAnsi="Segoe UI" w:cs="Segoe UI"/>
          <w:sz w:val="22"/>
          <w:szCs w:val="22"/>
        </w:rPr>
        <w:t>sto</w:t>
      </w:r>
      <w:r w:rsidR="00A01C79" w:rsidRPr="008E277C">
        <w:rPr>
          <w:rFonts w:ascii="Segoe UI" w:hAnsi="Segoe UI" w:cs="Segoe UI"/>
          <w:sz w:val="22"/>
          <w:szCs w:val="22"/>
        </w:rPr>
        <w:t xml:space="preserve"> </w:t>
      </w:r>
      <w:r w:rsidR="005F5513" w:rsidRPr="008E277C">
        <w:rPr>
          <w:rFonts w:ascii="Segoe UI" w:hAnsi="Segoe UI" w:cs="Segoe UI"/>
          <w:sz w:val="22"/>
          <w:szCs w:val="22"/>
        </w:rPr>
        <w:t xml:space="preserve">milionů </w:t>
      </w:r>
      <w:r w:rsidR="00223F92" w:rsidRPr="008E277C">
        <w:rPr>
          <w:rFonts w:ascii="Segoe UI" w:hAnsi="Segoe UI" w:cs="Segoe UI"/>
          <w:sz w:val="22"/>
          <w:szCs w:val="22"/>
        </w:rPr>
        <w:t>korun českých</w:t>
      </w:r>
      <w:r w:rsidR="00223F92" w:rsidRPr="00E86A81">
        <w:rPr>
          <w:rFonts w:ascii="Segoe UI" w:hAnsi="Segoe UI" w:cs="Segoe UI"/>
          <w:sz w:val="22"/>
          <w:szCs w:val="22"/>
        </w:rPr>
        <w:t>)</w:t>
      </w:r>
      <w:r w:rsidR="005128C5" w:rsidRPr="00E86A81">
        <w:rPr>
          <w:rFonts w:ascii="Segoe UI" w:hAnsi="Segoe UI" w:cs="Segoe UI"/>
          <w:sz w:val="22"/>
          <w:szCs w:val="22"/>
        </w:rPr>
        <w:t>,</w:t>
      </w:r>
      <w:r w:rsidR="005128C5" w:rsidRPr="001F279E">
        <w:rPr>
          <w:rFonts w:ascii="Segoe UI" w:hAnsi="Segoe UI" w:cs="Segoe UI"/>
          <w:sz w:val="22"/>
          <w:szCs w:val="22"/>
        </w:rPr>
        <w:t xml:space="preserve"> s maximální</w:t>
      </w:r>
      <w:r w:rsidR="005128C5" w:rsidRPr="00554D19">
        <w:rPr>
          <w:rFonts w:ascii="Segoe UI" w:hAnsi="Segoe UI" w:cs="Segoe UI"/>
          <w:sz w:val="22"/>
          <w:szCs w:val="22"/>
        </w:rPr>
        <w:t xml:space="preserve"> spoluúčastí 5</w:t>
      </w:r>
      <w:r w:rsidR="00FE06FB" w:rsidRPr="00554D19">
        <w:rPr>
          <w:rFonts w:ascii="Segoe UI" w:hAnsi="Segoe UI" w:cs="Segoe UI"/>
          <w:sz w:val="22"/>
          <w:szCs w:val="22"/>
        </w:rPr>
        <w:t> </w:t>
      </w:r>
      <w:r w:rsidR="005128C5" w:rsidRPr="00554D19">
        <w:rPr>
          <w:rFonts w:ascii="Segoe UI" w:hAnsi="Segoe UI" w:cs="Segoe UI"/>
          <w:sz w:val="22"/>
          <w:szCs w:val="22"/>
        </w:rPr>
        <w:t>% za</w:t>
      </w:r>
      <w:r w:rsidR="00C9003E" w:rsidRPr="00554D19">
        <w:rPr>
          <w:rFonts w:ascii="Segoe UI" w:hAnsi="Segoe UI" w:cs="Segoe UI"/>
          <w:sz w:val="22"/>
          <w:szCs w:val="22"/>
        </w:rPr>
        <w:t> </w:t>
      </w:r>
      <w:r w:rsidR="005128C5" w:rsidRPr="00554D19">
        <w:rPr>
          <w:rFonts w:ascii="Segoe UI" w:hAnsi="Segoe UI" w:cs="Segoe UI"/>
          <w:sz w:val="22"/>
          <w:szCs w:val="22"/>
        </w:rPr>
        <w:t>pojistnou událost</w:t>
      </w:r>
      <w:r w:rsidR="00D06F77" w:rsidRPr="00554D19">
        <w:rPr>
          <w:rFonts w:ascii="Segoe UI" w:hAnsi="Segoe UI" w:cs="Segoe UI"/>
          <w:sz w:val="22"/>
          <w:szCs w:val="22"/>
        </w:rPr>
        <w:t>. Pojištění musí obsahovat kry</w:t>
      </w:r>
      <w:r w:rsidR="008E7DB4" w:rsidRPr="00554D19">
        <w:rPr>
          <w:rFonts w:ascii="Segoe UI" w:hAnsi="Segoe UI" w:cs="Segoe UI"/>
          <w:sz w:val="22"/>
          <w:szCs w:val="22"/>
        </w:rPr>
        <w:t>tí škod způsobené na </w:t>
      </w:r>
      <w:r w:rsidR="00D06F77" w:rsidRPr="00554D19">
        <w:rPr>
          <w:rFonts w:ascii="Segoe UI" w:hAnsi="Segoe UI" w:cs="Segoe UI"/>
          <w:sz w:val="22"/>
          <w:szCs w:val="22"/>
        </w:rPr>
        <w:t xml:space="preserve">majetku, zdraví třetích osob včetně krytí odpovědnosti za finanční škody. </w:t>
      </w:r>
      <w:r w:rsidR="001F4B51" w:rsidRPr="00884888">
        <w:rPr>
          <w:rFonts w:ascii="Segoe UI" w:hAnsi="Segoe UI" w:cs="Segoe UI"/>
          <w:color w:val="000000"/>
          <w:sz w:val="22"/>
          <w:szCs w:val="22"/>
        </w:rPr>
        <w:t>Doklady o pojištění</w:t>
      </w:r>
      <w:r w:rsidR="001F4B51">
        <w:rPr>
          <w:rFonts w:ascii="Segoe UI" w:hAnsi="Segoe UI" w:cs="Segoe UI"/>
          <w:color w:val="000000"/>
          <w:sz w:val="22"/>
          <w:szCs w:val="22"/>
        </w:rPr>
        <w:t xml:space="preserve"> odpovědnosti za škodu</w:t>
      </w:r>
      <w:r w:rsidR="001F4B51" w:rsidRPr="00884888">
        <w:rPr>
          <w:rFonts w:ascii="Segoe UI" w:hAnsi="Segoe UI" w:cs="Segoe UI"/>
          <w:color w:val="000000"/>
          <w:sz w:val="22"/>
          <w:szCs w:val="22"/>
        </w:rPr>
        <w:t xml:space="preserve"> Zhotovitel Objednateli předložil před uzavřením této smlouvy a je dále povinen</w:t>
      </w:r>
      <w:r w:rsidR="001F4B51" w:rsidRPr="00554D19">
        <w:rPr>
          <w:rFonts w:ascii="Segoe UI" w:hAnsi="Segoe UI" w:cs="Segoe UI"/>
          <w:sz w:val="22"/>
          <w:szCs w:val="22"/>
        </w:rPr>
        <w:t xml:space="preserve"> </w:t>
      </w:r>
      <w:r w:rsidR="001F4B51">
        <w:rPr>
          <w:rFonts w:ascii="Segoe UI" w:hAnsi="Segoe UI" w:cs="Segoe UI"/>
          <w:sz w:val="22"/>
          <w:szCs w:val="22"/>
        </w:rPr>
        <w:t>Objednateli tyto doklady</w:t>
      </w:r>
      <w:r w:rsidR="00D06F77" w:rsidRPr="00554D19">
        <w:rPr>
          <w:rFonts w:ascii="Segoe UI" w:hAnsi="Segoe UI" w:cs="Segoe UI"/>
          <w:sz w:val="22"/>
          <w:szCs w:val="22"/>
        </w:rPr>
        <w:t xml:space="preserve"> předlo</w:t>
      </w:r>
      <w:r w:rsidR="001F4B51">
        <w:rPr>
          <w:rFonts w:ascii="Segoe UI" w:hAnsi="Segoe UI" w:cs="Segoe UI"/>
          <w:sz w:val="22"/>
          <w:szCs w:val="22"/>
        </w:rPr>
        <w:t>žit</w:t>
      </w:r>
      <w:r w:rsidR="00D06F77" w:rsidRPr="00554D19">
        <w:rPr>
          <w:rFonts w:ascii="Segoe UI" w:hAnsi="Segoe UI" w:cs="Segoe UI"/>
          <w:sz w:val="22"/>
          <w:szCs w:val="22"/>
        </w:rPr>
        <w:t xml:space="preserve"> kdykoliv </w:t>
      </w:r>
      <w:r w:rsidR="008E7DB4" w:rsidRPr="00554D19">
        <w:rPr>
          <w:rFonts w:ascii="Segoe UI" w:hAnsi="Segoe UI" w:cs="Segoe UI"/>
          <w:sz w:val="22"/>
          <w:szCs w:val="22"/>
        </w:rPr>
        <w:t>do 3 </w:t>
      </w:r>
      <w:r w:rsidR="00D06F77" w:rsidRPr="00554D19">
        <w:rPr>
          <w:rFonts w:ascii="Segoe UI" w:hAnsi="Segoe UI" w:cs="Segoe UI"/>
          <w:sz w:val="22"/>
          <w:szCs w:val="22"/>
        </w:rPr>
        <w:t>pracovních dnů od požádání</w:t>
      </w:r>
      <w:r w:rsidR="005B441F" w:rsidRPr="00554D19">
        <w:rPr>
          <w:rFonts w:ascii="Segoe UI" w:hAnsi="Segoe UI" w:cs="Segoe UI"/>
          <w:sz w:val="22"/>
          <w:szCs w:val="22"/>
        </w:rPr>
        <w:t>, a to i opakovaně</w:t>
      </w:r>
      <w:r w:rsidR="00D06F77" w:rsidRPr="00554D19">
        <w:rPr>
          <w:rFonts w:ascii="Segoe UI" w:hAnsi="Segoe UI" w:cs="Segoe UI"/>
          <w:sz w:val="22"/>
          <w:szCs w:val="22"/>
        </w:rPr>
        <w:t>.</w:t>
      </w:r>
      <w:bookmarkEnd w:id="43"/>
    </w:p>
    <w:p w:rsidR="00D06F77" w:rsidRPr="00554D19" w:rsidRDefault="00D06F7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Náklady na pojištění nese </w:t>
      </w:r>
      <w:r w:rsidR="00BE2007" w:rsidRPr="00554D19">
        <w:rPr>
          <w:rFonts w:ascii="Segoe UI" w:hAnsi="Segoe UI" w:cs="Segoe UI"/>
          <w:sz w:val="22"/>
          <w:szCs w:val="22"/>
        </w:rPr>
        <w:t>Zhotovitel</w:t>
      </w:r>
      <w:r w:rsidRPr="00554D19">
        <w:rPr>
          <w:rFonts w:ascii="Segoe UI" w:hAnsi="Segoe UI" w:cs="Segoe UI"/>
          <w:sz w:val="22"/>
          <w:szCs w:val="22"/>
        </w:rPr>
        <w:t xml:space="preserve"> a </w:t>
      </w:r>
      <w:r w:rsidR="001D6C47" w:rsidRPr="00554D19">
        <w:rPr>
          <w:rFonts w:ascii="Segoe UI" w:hAnsi="Segoe UI" w:cs="Segoe UI"/>
          <w:sz w:val="22"/>
          <w:szCs w:val="22"/>
        </w:rPr>
        <w:t>jsou</w:t>
      </w:r>
      <w:r w:rsidRPr="00554D19">
        <w:rPr>
          <w:rFonts w:ascii="Segoe UI" w:hAnsi="Segoe UI" w:cs="Segoe UI"/>
          <w:sz w:val="22"/>
          <w:szCs w:val="22"/>
        </w:rPr>
        <w:t xml:space="preserve"> zahrnuty ve </w:t>
      </w:r>
      <w:r w:rsidR="00A01C79">
        <w:rPr>
          <w:rFonts w:ascii="Segoe UI" w:hAnsi="Segoe UI" w:cs="Segoe UI"/>
          <w:sz w:val="22"/>
          <w:szCs w:val="22"/>
        </w:rPr>
        <w:t>S</w:t>
      </w:r>
      <w:r w:rsidRPr="00554D19">
        <w:rPr>
          <w:rFonts w:ascii="Segoe UI" w:hAnsi="Segoe UI" w:cs="Segoe UI"/>
          <w:sz w:val="22"/>
          <w:szCs w:val="22"/>
        </w:rPr>
        <w:t>jednané ceně.</w:t>
      </w:r>
    </w:p>
    <w:p w:rsidR="00D06F77" w:rsidRPr="00554D19" w:rsidRDefault="00D06F7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Při vzniku pojistné události zabezpečuje veškeré úkony vůči pojistiteli </w:t>
      </w:r>
      <w:r w:rsidR="00BE2007" w:rsidRPr="00554D19">
        <w:rPr>
          <w:rFonts w:ascii="Segoe UI" w:hAnsi="Segoe UI" w:cs="Segoe UI"/>
          <w:sz w:val="22"/>
          <w:szCs w:val="22"/>
        </w:rPr>
        <w:t>Zhotovitel</w:t>
      </w:r>
      <w:r w:rsidRPr="00554D19">
        <w:rPr>
          <w:rFonts w:ascii="Segoe UI" w:hAnsi="Segoe UI" w:cs="Segoe UI"/>
          <w:sz w:val="22"/>
          <w:szCs w:val="22"/>
        </w:rPr>
        <w:t>.</w:t>
      </w:r>
      <w:r w:rsidR="001D6C47" w:rsidRPr="00554D19">
        <w:rPr>
          <w:rFonts w:ascii="Segoe UI" w:hAnsi="Segoe UI" w:cs="Segoe UI"/>
          <w:sz w:val="22"/>
          <w:szCs w:val="22"/>
        </w:rPr>
        <w:t xml:space="preserve"> </w:t>
      </w:r>
      <w:r w:rsidR="00BE2007" w:rsidRPr="00554D19">
        <w:rPr>
          <w:rFonts w:ascii="Segoe UI" w:hAnsi="Segoe UI" w:cs="Segoe UI"/>
          <w:sz w:val="22"/>
          <w:szCs w:val="22"/>
        </w:rPr>
        <w:t>Objednatel</w:t>
      </w:r>
      <w:r w:rsidRPr="00554D19">
        <w:rPr>
          <w:rFonts w:ascii="Segoe UI" w:hAnsi="Segoe UI" w:cs="Segoe UI"/>
          <w:sz w:val="22"/>
          <w:szCs w:val="22"/>
        </w:rPr>
        <w:t xml:space="preserve"> je povinen poskytnout v souvislosti s pojistnou událostí </w:t>
      </w:r>
      <w:r w:rsidR="00BE2007" w:rsidRPr="00554D19">
        <w:rPr>
          <w:rFonts w:ascii="Segoe UI" w:hAnsi="Segoe UI" w:cs="Segoe UI"/>
          <w:sz w:val="22"/>
          <w:szCs w:val="22"/>
        </w:rPr>
        <w:t>Zhotovitel</w:t>
      </w:r>
      <w:r w:rsidRPr="00554D19">
        <w:rPr>
          <w:rFonts w:ascii="Segoe UI" w:hAnsi="Segoe UI" w:cs="Segoe UI"/>
          <w:sz w:val="22"/>
          <w:szCs w:val="22"/>
        </w:rPr>
        <w:t>i veškerou součinnost, která je v jeho možnostech</w:t>
      </w:r>
      <w:r w:rsidR="00740238" w:rsidRPr="00554D19">
        <w:rPr>
          <w:rFonts w:ascii="Segoe UI" w:hAnsi="Segoe UI" w:cs="Segoe UI"/>
          <w:sz w:val="22"/>
          <w:szCs w:val="22"/>
        </w:rPr>
        <w:t xml:space="preserve"> a lze ji rozumně požadovat</w:t>
      </w:r>
      <w:r w:rsidRPr="00554D19">
        <w:rPr>
          <w:rFonts w:ascii="Segoe UI" w:hAnsi="Segoe UI" w:cs="Segoe UI"/>
          <w:sz w:val="22"/>
          <w:szCs w:val="22"/>
        </w:rPr>
        <w:t>.</w:t>
      </w:r>
    </w:p>
    <w:p w:rsidR="00D06F77" w:rsidRPr="00554D19" w:rsidRDefault="00D06F77" w:rsidP="002F39B7">
      <w:pPr>
        <w:widowControl w:val="0"/>
        <w:spacing w:after="120" w:line="264" w:lineRule="auto"/>
        <w:jc w:val="center"/>
        <w:rPr>
          <w:rFonts w:ascii="Segoe UI" w:hAnsi="Segoe UI" w:cs="Segoe UI"/>
          <w:b/>
          <w:sz w:val="22"/>
          <w:szCs w:val="22"/>
        </w:rPr>
      </w:pPr>
    </w:p>
    <w:p w:rsidR="00A92D47" w:rsidRPr="00554D19" w:rsidRDefault="00A92D47"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Sankční ujednání</w:t>
      </w:r>
      <w:r w:rsidR="0006271C" w:rsidRPr="00554D19">
        <w:rPr>
          <w:rFonts w:ascii="Segoe UI" w:hAnsi="Segoe UI" w:cs="Segoe UI"/>
          <w:b/>
          <w:sz w:val="22"/>
          <w:szCs w:val="22"/>
        </w:rPr>
        <w:t xml:space="preserve"> </w:t>
      </w:r>
      <w:r w:rsidR="00FB5992" w:rsidRPr="00554D19">
        <w:rPr>
          <w:rFonts w:ascii="Segoe UI" w:hAnsi="Segoe UI" w:cs="Segoe UI"/>
          <w:b/>
          <w:sz w:val="22"/>
          <w:szCs w:val="22"/>
        </w:rPr>
        <w:t>a</w:t>
      </w:r>
      <w:r w:rsidR="00B3190A" w:rsidRPr="00554D19">
        <w:rPr>
          <w:rFonts w:ascii="Segoe UI" w:hAnsi="Segoe UI" w:cs="Segoe UI"/>
          <w:b/>
          <w:sz w:val="22"/>
          <w:szCs w:val="22"/>
        </w:rPr>
        <w:t xml:space="preserve"> </w:t>
      </w:r>
      <w:r w:rsidR="0006271C" w:rsidRPr="00554D19">
        <w:rPr>
          <w:rFonts w:ascii="Segoe UI" w:hAnsi="Segoe UI" w:cs="Segoe UI"/>
          <w:b/>
          <w:bCs/>
          <w:sz w:val="22"/>
          <w:szCs w:val="22"/>
        </w:rPr>
        <w:t>z</w:t>
      </w:r>
      <w:r w:rsidR="00B3190A" w:rsidRPr="00554D19">
        <w:rPr>
          <w:rFonts w:ascii="Segoe UI" w:hAnsi="Segoe UI" w:cs="Segoe UI"/>
          <w:b/>
          <w:bCs/>
          <w:sz w:val="22"/>
          <w:szCs w:val="22"/>
        </w:rPr>
        <w:t xml:space="preserve">ajištění </w:t>
      </w:r>
      <w:r w:rsidR="0065108B" w:rsidRPr="00554D19">
        <w:rPr>
          <w:rFonts w:ascii="Segoe UI" w:hAnsi="Segoe UI" w:cs="Segoe UI"/>
          <w:b/>
          <w:bCs/>
          <w:sz w:val="22"/>
          <w:szCs w:val="22"/>
        </w:rPr>
        <w:t xml:space="preserve">a utvrzení </w:t>
      </w:r>
      <w:r w:rsidR="00B3190A" w:rsidRPr="00554D19">
        <w:rPr>
          <w:rFonts w:ascii="Segoe UI" w:hAnsi="Segoe UI" w:cs="Segoe UI"/>
          <w:b/>
          <w:bCs/>
          <w:sz w:val="22"/>
          <w:szCs w:val="22"/>
        </w:rPr>
        <w:t xml:space="preserve">povinností </w:t>
      </w:r>
      <w:r w:rsidR="00BE2007" w:rsidRPr="00554D19">
        <w:rPr>
          <w:rFonts w:ascii="Segoe UI" w:hAnsi="Segoe UI" w:cs="Segoe UI"/>
          <w:b/>
          <w:bCs/>
          <w:sz w:val="22"/>
          <w:szCs w:val="22"/>
        </w:rPr>
        <w:t>Zhotovitel</w:t>
      </w:r>
      <w:r w:rsidR="00B3190A" w:rsidRPr="00554D19">
        <w:rPr>
          <w:rFonts w:ascii="Segoe UI" w:hAnsi="Segoe UI" w:cs="Segoe UI"/>
          <w:b/>
          <w:bCs/>
          <w:sz w:val="22"/>
          <w:szCs w:val="22"/>
        </w:rPr>
        <w:t>e</w:t>
      </w:r>
    </w:p>
    <w:p w:rsidR="00A92D47" w:rsidRPr="00554D19"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Pokud bude </w:t>
      </w:r>
      <w:r w:rsidR="00BE2007" w:rsidRPr="00554D19">
        <w:rPr>
          <w:rFonts w:ascii="Segoe UI" w:hAnsi="Segoe UI" w:cs="Segoe UI"/>
          <w:sz w:val="22"/>
          <w:szCs w:val="22"/>
        </w:rPr>
        <w:t>Objednatel</w:t>
      </w:r>
      <w:r w:rsidRPr="00554D19">
        <w:rPr>
          <w:rFonts w:ascii="Segoe UI" w:hAnsi="Segoe UI" w:cs="Segoe UI"/>
          <w:sz w:val="22"/>
          <w:szCs w:val="22"/>
        </w:rPr>
        <w:t xml:space="preserve"> v prodlení s úhradou ceny proti sjednanému termínu</w:t>
      </w:r>
      <w:r w:rsidR="00851CE2">
        <w:rPr>
          <w:rFonts w:ascii="Segoe UI" w:hAnsi="Segoe UI" w:cs="Segoe UI"/>
          <w:sz w:val="22"/>
          <w:szCs w:val="22"/>
        </w:rPr>
        <w:t>,</w:t>
      </w:r>
      <w:r w:rsidRPr="00554D19">
        <w:rPr>
          <w:rFonts w:ascii="Segoe UI" w:hAnsi="Segoe UI" w:cs="Segoe UI"/>
          <w:sz w:val="22"/>
          <w:szCs w:val="22"/>
        </w:rPr>
        <w:t xml:space="preserve"> je povinen zaplatit </w:t>
      </w:r>
      <w:r w:rsidR="00BE2007" w:rsidRPr="00554D19">
        <w:rPr>
          <w:rFonts w:ascii="Segoe UI" w:hAnsi="Segoe UI" w:cs="Segoe UI"/>
          <w:sz w:val="22"/>
          <w:szCs w:val="22"/>
        </w:rPr>
        <w:t>Zhotovitel</w:t>
      </w:r>
      <w:r w:rsidRPr="00554D19">
        <w:rPr>
          <w:rFonts w:ascii="Segoe UI" w:hAnsi="Segoe UI" w:cs="Segoe UI"/>
          <w:sz w:val="22"/>
          <w:szCs w:val="22"/>
        </w:rPr>
        <w:t>i úrok z prodlení ve výši 0,05</w:t>
      </w:r>
      <w:r w:rsidR="0018653D">
        <w:rPr>
          <w:rFonts w:ascii="Segoe UI" w:hAnsi="Segoe UI" w:cs="Segoe UI"/>
          <w:sz w:val="22"/>
          <w:szCs w:val="22"/>
        </w:rPr>
        <w:t xml:space="preserve"> </w:t>
      </w:r>
      <w:r w:rsidRPr="00554D19">
        <w:rPr>
          <w:rFonts w:ascii="Segoe UI" w:hAnsi="Segoe UI" w:cs="Segoe UI"/>
          <w:sz w:val="22"/>
          <w:szCs w:val="22"/>
        </w:rPr>
        <w:t>% z dlužné částky za každý i započatý den prodlení.</w:t>
      </w:r>
    </w:p>
    <w:p w:rsidR="00A92D47" w:rsidRPr="001F279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A92D47" w:rsidRPr="00554D19">
        <w:rPr>
          <w:rFonts w:ascii="Segoe UI" w:hAnsi="Segoe UI" w:cs="Segoe UI"/>
          <w:sz w:val="22"/>
          <w:szCs w:val="22"/>
        </w:rPr>
        <w:t xml:space="preserve"> </w:t>
      </w:r>
      <w:r w:rsidR="00A92D47" w:rsidRPr="001F279E">
        <w:rPr>
          <w:rFonts w:ascii="Segoe UI" w:hAnsi="Segoe UI" w:cs="Segoe UI"/>
          <w:sz w:val="22"/>
          <w:szCs w:val="22"/>
        </w:rPr>
        <w:t xml:space="preserve">je oprávněn na </w:t>
      </w:r>
      <w:r w:rsidRPr="001F279E">
        <w:rPr>
          <w:rFonts w:ascii="Segoe UI" w:hAnsi="Segoe UI" w:cs="Segoe UI"/>
          <w:sz w:val="22"/>
          <w:szCs w:val="22"/>
        </w:rPr>
        <w:t>Zhotovitel</w:t>
      </w:r>
      <w:r w:rsidR="00A92D47" w:rsidRPr="001F279E">
        <w:rPr>
          <w:rFonts w:ascii="Segoe UI" w:hAnsi="Segoe UI" w:cs="Segoe UI"/>
          <w:sz w:val="22"/>
          <w:szCs w:val="22"/>
        </w:rPr>
        <w:t xml:space="preserve">i požadovat a </w:t>
      </w:r>
      <w:r w:rsidRPr="001F279E">
        <w:rPr>
          <w:rFonts w:ascii="Segoe UI" w:hAnsi="Segoe UI" w:cs="Segoe UI"/>
          <w:sz w:val="22"/>
          <w:szCs w:val="22"/>
        </w:rPr>
        <w:t>Zhotovitel</w:t>
      </w:r>
      <w:r w:rsidR="00A92D47" w:rsidRPr="001F279E">
        <w:rPr>
          <w:rFonts w:ascii="Segoe UI" w:hAnsi="Segoe UI" w:cs="Segoe UI"/>
          <w:sz w:val="22"/>
          <w:szCs w:val="22"/>
        </w:rPr>
        <w:t xml:space="preserve"> se zavazuje </w:t>
      </w:r>
      <w:r w:rsidRPr="001F279E">
        <w:rPr>
          <w:rFonts w:ascii="Segoe UI" w:hAnsi="Segoe UI" w:cs="Segoe UI"/>
          <w:sz w:val="22"/>
          <w:szCs w:val="22"/>
        </w:rPr>
        <w:t>Objednatel</w:t>
      </w:r>
      <w:r w:rsidR="00A92D47" w:rsidRPr="001F279E">
        <w:rPr>
          <w:rFonts w:ascii="Segoe UI" w:hAnsi="Segoe UI" w:cs="Segoe UI"/>
          <w:sz w:val="22"/>
          <w:szCs w:val="22"/>
        </w:rPr>
        <w:t>i zaplatit tyto smluvní pokuty:</w:t>
      </w:r>
    </w:p>
    <w:p w:rsidR="00E05D0C"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205B2F">
        <w:rPr>
          <w:rFonts w:ascii="Segoe UI" w:hAnsi="Segoe UI" w:cs="Segoe UI"/>
          <w:snapToGrid w:val="0"/>
          <w:sz w:val="22"/>
          <w:szCs w:val="22"/>
        </w:rPr>
        <w:t>10</w:t>
      </w:r>
      <w:r w:rsidR="00411EE5" w:rsidRPr="001F279E">
        <w:rPr>
          <w:rFonts w:ascii="Segoe UI" w:hAnsi="Segoe UI" w:cs="Segoe UI"/>
          <w:snapToGrid w:val="0"/>
          <w:sz w:val="22"/>
          <w:szCs w:val="22"/>
        </w:rPr>
        <w:t> </w:t>
      </w:r>
      <w:r w:rsidR="00161442" w:rsidRPr="001F279E">
        <w:rPr>
          <w:rFonts w:ascii="Segoe UI" w:hAnsi="Segoe UI" w:cs="Segoe UI"/>
          <w:snapToGrid w:val="0"/>
          <w:sz w:val="22"/>
          <w:szCs w:val="22"/>
        </w:rPr>
        <w:t xml:space="preserve">000,- </w:t>
      </w:r>
      <w:r w:rsidRPr="001F279E">
        <w:rPr>
          <w:rFonts w:ascii="Segoe UI" w:hAnsi="Segoe UI" w:cs="Segoe UI"/>
          <w:snapToGrid w:val="0"/>
          <w:sz w:val="22"/>
          <w:szCs w:val="22"/>
        </w:rPr>
        <w:t>Kč za každé porušení závazk</w:t>
      </w:r>
      <w:r w:rsidR="00205B2F">
        <w:rPr>
          <w:rFonts w:ascii="Segoe UI" w:hAnsi="Segoe UI" w:cs="Segoe UI"/>
          <w:snapToGrid w:val="0"/>
          <w:sz w:val="22"/>
          <w:szCs w:val="22"/>
        </w:rPr>
        <w:t>u</w:t>
      </w:r>
      <w:r w:rsidRPr="001F279E">
        <w:rPr>
          <w:rFonts w:ascii="Segoe UI" w:hAnsi="Segoe UI" w:cs="Segoe UI"/>
          <w:snapToGrid w:val="0"/>
          <w:sz w:val="22"/>
          <w:szCs w:val="22"/>
        </w:rPr>
        <w:t xml:space="preserve">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F27426">
        <w:rPr>
          <w:rFonts w:ascii="Segoe UI" w:hAnsi="Segoe UI" w:cs="Segoe UI"/>
          <w:snapToGrid w:val="0"/>
          <w:sz w:val="22"/>
          <w:szCs w:val="22"/>
        </w:rPr>
        <w:t xml:space="preserve"> s převzetím Staveniště na výzvu Objednatele</w:t>
      </w:r>
      <w:r w:rsidR="00D93685">
        <w:rPr>
          <w:rFonts w:ascii="Segoe UI" w:hAnsi="Segoe UI" w:cs="Segoe UI"/>
          <w:snapToGrid w:val="0"/>
          <w:sz w:val="22"/>
          <w:szCs w:val="22"/>
        </w:rPr>
        <w:t xml:space="preserve"> dle </w:t>
      </w:r>
      <w:r w:rsidR="00D93685">
        <w:rPr>
          <w:rFonts w:ascii="Segoe UI" w:hAnsi="Segoe UI" w:cs="Segoe UI"/>
          <w:snapToGrid w:val="0"/>
          <w:sz w:val="22"/>
          <w:szCs w:val="22"/>
        </w:rPr>
        <w:fldChar w:fldCharType="begin"/>
      </w:r>
      <w:r w:rsidR="00D93685">
        <w:rPr>
          <w:rFonts w:ascii="Segoe UI" w:hAnsi="Segoe UI" w:cs="Segoe UI"/>
          <w:snapToGrid w:val="0"/>
          <w:sz w:val="22"/>
          <w:szCs w:val="22"/>
        </w:rPr>
        <w:instrText xml:space="preserve"> REF _Ref443922855 \r \h </w:instrText>
      </w:r>
      <w:r w:rsidR="00D93685">
        <w:rPr>
          <w:rFonts w:ascii="Segoe UI" w:hAnsi="Segoe UI" w:cs="Segoe UI"/>
          <w:snapToGrid w:val="0"/>
          <w:sz w:val="22"/>
          <w:szCs w:val="22"/>
        </w:rPr>
      </w:r>
      <w:r w:rsidR="00D93685">
        <w:rPr>
          <w:rFonts w:ascii="Segoe UI" w:hAnsi="Segoe UI" w:cs="Segoe UI"/>
          <w:snapToGrid w:val="0"/>
          <w:sz w:val="22"/>
          <w:szCs w:val="22"/>
        </w:rPr>
        <w:fldChar w:fldCharType="separate"/>
      </w:r>
      <w:r w:rsidR="00D93685">
        <w:rPr>
          <w:rFonts w:ascii="Segoe UI" w:hAnsi="Segoe UI" w:cs="Segoe UI"/>
          <w:snapToGrid w:val="0"/>
          <w:sz w:val="22"/>
          <w:szCs w:val="22"/>
        </w:rPr>
        <w:t>VIII.7</w:t>
      </w:r>
      <w:r w:rsidR="00D93685">
        <w:rPr>
          <w:rFonts w:ascii="Segoe UI" w:hAnsi="Segoe UI" w:cs="Segoe UI"/>
          <w:snapToGrid w:val="0"/>
          <w:sz w:val="22"/>
          <w:szCs w:val="22"/>
        </w:rPr>
        <w:fldChar w:fldCharType="end"/>
      </w:r>
      <w:r w:rsidR="00F27426">
        <w:rPr>
          <w:rFonts w:ascii="Segoe UI" w:hAnsi="Segoe UI" w:cs="Segoe UI"/>
          <w:snapToGrid w:val="0"/>
          <w:sz w:val="22"/>
          <w:szCs w:val="22"/>
        </w:rPr>
        <w:t xml:space="preserve"> a/nebo</w:t>
      </w:r>
      <w:r w:rsidRPr="001F279E">
        <w:rPr>
          <w:rFonts w:ascii="Segoe UI" w:hAnsi="Segoe UI" w:cs="Segoe UI"/>
          <w:snapToGrid w:val="0"/>
          <w:sz w:val="22"/>
          <w:szCs w:val="22"/>
        </w:rPr>
        <w:t xml:space="preserve"> se zahájením prací na zhotovení </w:t>
      </w:r>
      <w:r w:rsidR="0076283F" w:rsidRPr="001F279E">
        <w:rPr>
          <w:rFonts w:ascii="Segoe UI" w:hAnsi="Segoe UI" w:cs="Segoe UI"/>
          <w:snapToGrid w:val="0"/>
          <w:sz w:val="22"/>
          <w:szCs w:val="22"/>
        </w:rPr>
        <w:t>Stavby</w:t>
      </w:r>
      <w:r w:rsidRPr="001F279E">
        <w:rPr>
          <w:rFonts w:ascii="Segoe UI" w:hAnsi="Segoe UI" w:cs="Segoe UI"/>
          <w:snapToGrid w:val="0"/>
          <w:sz w:val="22"/>
          <w:szCs w:val="22"/>
        </w:rPr>
        <w:t xml:space="preserve">, a to za každý i započatý den prodlení, vyjma situace, kdy zahájení prací objektivně zcela brání </w:t>
      </w:r>
      <w:r w:rsidR="007843E3" w:rsidRPr="001F279E">
        <w:rPr>
          <w:rFonts w:ascii="Segoe UI" w:hAnsi="Segoe UI" w:cs="Segoe UI"/>
          <w:snapToGrid w:val="0"/>
          <w:sz w:val="22"/>
          <w:szCs w:val="22"/>
        </w:rPr>
        <w:t xml:space="preserve">zvláště nepříznivé </w:t>
      </w:r>
      <w:r w:rsidRPr="001F279E">
        <w:rPr>
          <w:rFonts w:ascii="Segoe UI" w:hAnsi="Segoe UI" w:cs="Segoe UI"/>
          <w:snapToGrid w:val="0"/>
          <w:sz w:val="22"/>
          <w:szCs w:val="22"/>
        </w:rPr>
        <w:t>klimatické podmínky</w:t>
      </w:r>
      <w:r w:rsidR="00B62708" w:rsidRPr="001F279E">
        <w:rPr>
          <w:rFonts w:ascii="Segoe UI" w:hAnsi="Segoe UI" w:cs="Segoe UI"/>
          <w:snapToGrid w:val="0"/>
          <w:sz w:val="22"/>
          <w:szCs w:val="22"/>
        </w:rPr>
        <w:t>;</w:t>
      </w:r>
    </w:p>
    <w:p w:rsidR="00AD0C33" w:rsidRPr="001F279E" w:rsidRDefault="00097AA6" w:rsidP="00AD0C33">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884888">
        <w:rPr>
          <w:rFonts w:ascii="Segoe UI" w:hAnsi="Segoe UI" w:cs="Segoe UI"/>
          <w:snapToGrid w:val="0"/>
          <w:color w:val="000000"/>
          <w:sz w:val="22"/>
          <w:szCs w:val="22"/>
        </w:rPr>
        <w:t>ve výši 10</w:t>
      </w:r>
      <w:r w:rsidR="00E2317E">
        <w:rPr>
          <w:rFonts w:ascii="Segoe UI" w:hAnsi="Segoe UI" w:cs="Segoe UI"/>
          <w:snapToGrid w:val="0"/>
          <w:color w:val="000000"/>
          <w:sz w:val="22"/>
          <w:szCs w:val="22"/>
        </w:rPr>
        <w:t xml:space="preserve"> </w:t>
      </w:r>
      <w:r w:rsidRPr="00884888">
        <w:rPr>
          <w:rFonts w:ascii="Segoe UI" w:hAnsi="Segoe UI" w:cs="Segoe UI"/>
          <w:snapToGrid w:val="0"/>
          <w:color w:val="000000"/>
          <w:sz w:val="22"/>
          <w:szCs w:val="22"/>
        </w:rPr>
        <w:t xml:space="preserve">000,- Kč za každé porušení závazků Zhotovitele </w:t>
      </w:r>
      <w:r w:rsidRPr="0033233D">
        <w:rPr>
          <w:rFonts w:ascii="Segoe UI" w:hAnsi="Segoe UI" w:cs="Segoe UI"/>
          <w:snapToGrid w:val="0"/>
          <w:color w:val="000000"/>
          <w:sz w:val="22"/>
          <w:szCs w:val="22"/>
        </w:rPr>
        <w:t xml:space="preserve">při prodlení s realizací </w:t>
      </w:r>
      <w:r w:rsidR="00CA4A0A" w:rsidRPr="0033233D">
        <w:rPr>
          <w:rFonts w:ascii="Segoe UI" w:hAnsi="Segoe UI" w:cs="Segoe UI"/>
          <w:snapToGrid w:val="0"/>
          <w:color w:val="000000"/>
          <w:sz w:val="22"/>
          <w:szCs w:val="22"/>
        </w:rPr>
        <w:t>2. a 4. milníku</w:t>
      </w:r>
      <w:r w:rsidR="00DA23AE">
        <w:rPr>
          <w:rFonts w:ascii="Segoe UI" w:hAnsi="Segoe UI" w:cs="Segoe UI"/>
          <w:snapToGrid w:val="0"/>
          <w:color w:val="000000"/>
          <w:sz w:val="22"/>
          <w:szCs w:val="22"/>
        </w:rPr>
        <w:t xml:space="preserve"> pro </w:t>
      </w:r>
      <w:r w:rsidR="00DA23AE" w:rsidRPr="003051DB">
        <w:rPr>
          <w:rFonts w:ascii="Segoe UI" w:hAnsi="Segoe UI" w:cs="Segoe UI"/>
          <w:snapToGrid w:val="0"/>
          <w:color w:val="000000"/>
          <w:sz w:val="22"/>
          <w:szCs w:val="22"/>
        </w:rPr>
        <w:t>Univerzitní zázemí sportu a behaviorálního zdraví (včetně podzemní garáže) a 2. a 4. milník</w:t>
      </w:r>
      <w:r w:rsidR="00DA23AE">
        <w:rPr>
          <w:rFonts w:ascii="Segoe UI" w:hAnsi="Segoe UI" w:cs="Segoe UI"/>
          <w:snapToGrid w:val="0"/>
          <w:color w:val="000000"/>
          <w:sz w:val="22"/>
          <w:szCs w:val="22"/>
        </w:rPr>
        <w:t xml:space="preserve">u pro Novou budovu fakulty umění </w:t>
      </w:r>
      <w:r w:rsidRPr="0033233D">
        <w:rPr>
          <w:rFonts w:ascii="Segoe UI" w:hAnsi="Segoe UI" w:cs="Segoe UI"/>
          <w:snapToGrid w:val="0"/>
          <w:color w:val="000000"/>
          <w:sz w:val="22"/>
          <w:szCs w:val="22"/>
        </w:rPr>
        <w:t>oproti Harmonogramu</w:t>
      </w:r>
      <w:r w:rsidRPr="00884888">
        <w:rPr>
          <w:rFonts w:ascii="Segoe UI" w:hAnsi="Segoe UI" w:cs="Segoe UI"/>
          <w:snapToGrid w:val="0"/>
          <w:color w:val="000000"/>
          <w:sz w:val="22"/>
          <w:szCs w:val="22"/>
        </w:rPr>
        <w:t xml:space="preserve"> dle odst. III.4. písm. a) této smlouvy za každý započatý den prodlení, a to počínaje vždy 15. dnem prodlení s plněním povinnost</w:t>
      </w:r>
      <w:r w:rsidR="001B5F65">
        <w:rPr>
          <w:rFonts w:ascii="Segoe UI" w:hAnsi="Segoe UI" w:cs="Segoe UI"/>
          <w:snapToGrid w:val="0"/>
          <w:color w:val="000000"/>
          <w:sz w:val="22"/>
          <w:szCs w:val="22"/>
        </w:rPr>
        <w:t>í</w:t>
      </w:r>
      <w:r w:rsidRPr="00884888">
        <w:rPr>
          <w:rFonts w:ascii="Segoe UI" w:hAnsi="Segoe UI" w:cs="Segoe UI"/>
          <w:snapToGrid w:val="0"/>
          <w:color w:val="000000"/>
          <w:sz w:val="22"/>
          <w:szCs w:val="22"/>
        </w:rPr>
        <w:t xml:space="preserve">, vyjma situace, kdy prodlení objektivně nastalo v důsledku nepříznivých klimatických podmínek, </w:t>
      </w:r>
      <w:r w:rsidRPr="00EF65A0">
        <w:rPr>
          <w:rFonts w:ascii="Segoe UI" w:hAnsi="Segoe UI" w:cs="Segoe UI"/>
          <w:snapToGrid w:val="0"/>
          <w:color w:val="000000"/>
          <w:sz w:val="22"/>
          <w:szCs w:val="22"/>
        </w:rPr>
        <w:t>nevhodných pokynů Objednatele či výskytu skrytých překážek v místě plnění</w:t>
      </w:r>
      <w:r w:rsidR="00AD0C33" w:rsidRPr="001F279E">
        <w:rPr>
          <w:rFonts w:ascii="Segoe UI" w:hAnsi="Segoe UI" w:cs="Segoe UI"/>
          <w:snapToGrid w:val="0"/>
          <w:sz w:val="22"/>
          <w:szCs w:val="22"/>
        </w:rPr>
        <w:t>;</w:t>
      </w:r>
      <w:r w:rsidR="00CA4A0A">
        <w:rPr>
          <w:rFonts w:ascii="Segoe UI" w:hAnsi="Segoe UI" w:cs="Segoe UI"/>
          <w:snapToGrid w:val="0"/>
          <w:sz w:val="22"/>
          <w:szCs w:val="22"/>
        </w:rPr>
        <w:t xml:space="preserve"> smluvní pokutu dle tohoto ustanovení Zhotovitel uhradí vždy za první prodlení s realizací milníku oproti Harmonogramu, nikoliv za prodlení návazné (v navazujícím milníku), vyvolaném prodlením prvním, avšak pouze za předpokladu, že délka prodlení návazného (v navazujícím milníku) je shodná nebo kratší než prodlení první; uvedené nemá vliv na sankce při prodlení s dokončením a předáním Stavby dle písm. c) tohoto odstavce nebo s odstraněním Drobných vad dle písm. d) tohoto odstavce (tj. tyto smluvní pokuty budou placeny samostatně);</w:t>
      </w:r>
    </w:p>
    <w:p w:rsidR="00E05D0C"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9A7223" w:rsidRPr="001F279E">
        <w:rPr>
          <w:rFonts w:ascii="Segoe UI" w:hAnsi="Segoe UI" w:cs="Segoe UI"/>
          <w:snapToGrid w:val="0"/>
          <w:sz w:val="22"/>
          <w:szCs w:val="22"/>
        </w:rPr>
        <w:t>0,</w:t>
      </w:r>
      <w:r w:rsidR="00F518AD">
        <w:rPr>
          <w:rFonts w:ascii="Segoe UI" w:hAnsi="Segoe UI" w:cs="Segoe UI"/>
          <w:snapToGrid w:val="0"/>
          <w:sz w:val="22"/>
          <w:szCs w:val="22"/>
        </w:rPr>
        <w:t>1</w:t>
      </w:r>
      <w:r w:rsidR="009A7223" w:rsidRPr="001F279E">
        <w:rPr>
          <w:rFonts w:ascii="Segoe UI" w:hAnsi="Segoe UI" w:cs="Segoe UI"/>
          <w:snapToGrid w:val="0"/>
          <w:sz w:val="22"/>
          <w:szCs w:val="22"/>
        </w:rPr>
        <w:t xml:space="preserve"> </w:t>
      </w:r>
      <w:r w:rsidR="009A7223" w:rsidRPr="001F279E">
        <w:rPr>
          <w:rFonts w:ascii="Segoe UI" w:hAnsi="Segoe UI" w:cs="Segoe UI"/>
          <w:snapToGrid w:val="0"/>
          <w:sz w:val="22"/>
          <w:szCs w:val="22"/>
          <w:lang w:val="en-US"/>
        </w:rPr>
        <w:t>%</w:t>
      </w:r>
      <w:r w:rsidR="009A7223" w:rsidRPr="001F279E">
        <w:rPr>
          <w:rFonts w:ascii="Segoe UI" w:hAnsi="Segoe UI" w:cs="Segoe UI"/>
          <w:snapToGrid w:val="0"/>
          <w:sz w:val="22"/>
          <w:szCs w:val="22"/>
        </w:rPr>
        <w:t xml:space="preserve"> z</w:t>
      </w:r>
      <w:r w:rsidR="008E10AF">
        <w:rPr>
          <w:rFonts w:ascii="Segoe UI" w:hAnsi="Segoe UI" w:cs="Segoe UI"/>
          <w:snapToGrid w:val="0"/>
          <w:sz w:val="22"/>
          <w:szCs w:val="22"/>
        </w:rPr>
        <w:t>e Sjednané ceny celkem</w:t>
      </w:r>
      <w:r w:rsidR="009A7223" w:rsidRPr="001F279E">
        <w:rPr>
          <w:rFonts w:ascii="Segoe UI" w:hAnsi="Segoe UI" w:cs="Segoe UI"/>
          <w:snapToGrid w:val="0"/>
          <w:sz w:val="22"/>
          <w:szCs w:val="22"/>
        </w:rPr>
        <w:t xml:space="preserve"> bez DPH dle čl. V.</w:t>
      </w:r>
      <w:r w:rsidR="008E10AF">
        <w:rPr>
          <w:rFonts w:ascii="Segoe UI" w:hAnsi="Segoe UI" w:cs="Segoe UI"/>
          <w:snapToGrid w:val="0"/>
          <w:sz w:val="22"/>
          <w:szCs w:val="22"/>
        </w:rPr>
        <w:t>1</w:t>
      </w:r>
      <w:r w:rsidR="009A7223" w:rsidRPr="001F279E">
        <w:rPr>
          <w:rFonts w:ascii="Segoe UI" w:hAnsi="Segoe UI" w:cs="Segoe UI"/>
          <w:snapToGrid w:val="0"/>
          <w:sz w:val="22"/>
          <w:szCs w:val="22"/>
        </w:rPr>
        <w:t xml:space="preserve">. této smlouvy </w:t>
      </w:r>
      <w:r w:rsidR="00D8726A" w:rsidRPr="001F279E">
        <w:rPr>
          <w:rFonts w:ascii="Segoe UI" w:hAnsi="Segoe UI" w:cs="Segoe UI"/>
          <w:snapToGrid w:val="0"/>
          <w:sz w:val="22"/>
          <w:szCs w:val="22"/>
        </w:rPr>
        <w:t>za </w:t>
      </w:r>
      <w:r w:rsidRPr="001F279E">
        <w:rPr>
          <w:rFonts w:ascii="Segoe UI" w:hAnsi="Segoe UI" w:cs="Segoe UI"/>
          <w:snapToGrid w:val="0"/>
          <w:sz w:val="22"/>
          <w:szCs w:val="22"/>
        </w:rPr>
        <w:t>porušení závazk</w:t>
      </w:r>
      <w:r w:rsidR="00B13BAB" w:rsidRPr="001F279E">
        <w:rPr>
          <w:rFonts w:ascii="Segoe UI" w:hAnsi="Segoe UI" w:cs="Segoe UI"/>
          <w:snapToGrid w:val="0"/>
          <w:sz w:val="22"/>
          <w:szCs w:val="22"/>
        </w:rPr>
        <w:t>u</w:t>
      </w:r>
      <w:r w:rsidRPr="001F279E">
        <w:rPr>
          <w:rFonts w:ascii="Segoe UI" w:hAnsi="Segoe UI" w:cs="Segoe UI"/>
          <w:snapToGrid w:val="0"/>
          <w:sz w:val="22"/>
          <w:szCs w:val="22"/>
        </w:rPr>
        <w:t xml:space="preserve">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w:t>
      </w:r>
      <w:r w:rsidR="00967F8F" w:rsidRPr="001F279E">
        <w:rPr>
          <w:rFonts w:ascii="Segoe UI" w:hAnsi="Segoe UI" w:cs="Segoe UI"/>
          <w:snapToGrid w:val="0"/>
          <w:sz w:val="22"/>
          <w:szCs w:val="22"/>
        </w:rPr>
        <w:t xml:space="preserve">s </w:t>
      </w:r>
      <w:r w:rsidRPr="001F279E">
        <w:rPr>
          <w:rFonts w:ascii="Segoe UI" w:hAnsi="Segoe UI" w:cs="Segoe UI"/>
          <w:snapToGrid w:val="0"/>
          <w:sz w:val="22"/>
          <w:szCs w:val="22"/>
        </w:rPr>
        <w:t xml:space="preserve">dokončením </w:t>
      </w:r>
      <w:r w:rsidR="00D51B30" w:rsidRPr="001F279E">
        <w:rPr>
          <w:rFonts w:ascii="Segoe UI" w:hAnsi="Segoe UI" w:cs="Segoe UI"/>
          <w:snapToGrid w:val="0"/>
          <w:sz w:val="22"/>
          <w:szCs w:val="22"/>
        </w:rPr>
        <w:t>Stavby</w:t>
      </w:r>
      <w:r w:rsidRPr="001F279E">
        <w:rPr>
          <w:rFonts w:ascii="Segoe UI" w:hAnsi="Segoe UI" w:cs="Segoe UI"/>
          <w:snapToGrid w:val="0"/>
          <w:sz w:val="22"/>
          <w:szCs w:val="22"/>
        </w:rPr>
        <w:t xml:space="preserve"> a jejím předání </w:t>
      </w:r>
      <w:r w:rsidR="005B441F" w:rsidRPr="001F279E">
        <w:rPr>
          <w:rFonts w:ascii="Segoe UI" w:hAnsi="Segoe UI" w:cs="Segoe UI"/>
          <w:snapToGrid w:val="0"/>
          <w:sz w:val="22"/>
          <w:szCs w:val="22"/>
        </w:rPr>
        <w:t xml:space="preserve">Objednateli </w:t>
      </w:r>
      <w:r w:rsidRPr="001F279E">
        <w:rPr>
          <w:rFonts w:ascii="Segoe UI" w:hAnsi="Segoe UI" w:cs="Segoe UI"/>
          <w:snapToGrid w:val="0"/>
          <w:sz w:val="22"/>
          <w:szCs w:val="22"/>
        </w:rPr>
        <w:t xml:space="preserve">ve sjednané </w:t>
      </w:r>
      <w:r w:rsidR="005B441F" w:rsidRPr="001F279E">
        <w:rPr>
          <w:rFonts w:ascii="Segoe UI" w:hAnsi="Segoe UI" w:cs="Segoe UI"/>
          <w:snapToGrid w:val="0"/>
          <w:sz w:val="22"/>
          <w:szCs w:val="22"/>
        </w:rPr>
        <w:t>lhůtě</w:t>
      </w:r>
      <w:r w:rsidRPr="001F279E">
        <w:rPr>
          <w:rFonts w:ascii="Segoe UI" w:hAnsi="Segoe UI" w:cs="Segoe UI"/>
          <w:snapToGrid w:val="0"/>
          <w:sz w:val="22"/>
          <w:szCs w:val="22"/>
        </w:rPr>
        <w:t>, a to za každý započatý den prodlení</w:t>
      </w:r>
      <w:r w:rsidR="0046209D" w:rsidRPr="001F279E">
        <w:rPr>
          <w:rFonts w:ascii="Segoe UI" w:hAnsi="Segoe UI" w:cs="Segoe UI"/>
          <w:snapToGrid w:val="0"/>
          <w:sz w:val="22"/>
          <w:szCs w:val="22"/>
        </w:rPr>
        <w:t>;</w:t>
      </w:r>
    </w:p>
    <w:p w:rsidR="00967F8F" w:rsidRPr="001F279E" w:rsidRDefault="00967F8F"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E86A81">
        <w:rPr>
          <w:rFonts w:ascii="Segoe UI" w:hAnsi="Segoe UI" w:cs="Segoe UI"/>
          <w:snapToGrid w:val="0"/>
          <w:sz w:val="22"/>
          <w:szCs w:val="22"/>
        </w:rPr>
        <w:t>1</w:t>
      </w:r>
      <w:r w:rsidR="009A7223" w:rsidRPr="001F279E">
        <w:rPr>
          <w:rFonts w:ascii="Segoe UI" w:hAnsi="Segoe UI" w:cs="Segoe UI"/>
          <w:snapToGrid w:val="0"/>
          <w:sz w:val="22"/>
          <w:szCs w:val="22"/>
        </w:rPr>
        <w:t> </w:t>
      </w:r>
      <w:r w:rsidR="00411EE5" w:rsidRPr="001F279E">
        <w:rPr>
          <w:rFonts w:ascii="Segoe UI" w:hAnsi="Segoe UI" w:cs="Segoe UI"/>
          <w:snapToGrid w:val="0"/>
          <w:sz w:val="22"/>
          <w:szCs w:val="22"/>
        </w:rPr>
        <w:t xml:space="preserve">000,- </w:t>
      </w:r>
      <w:r w:rsidRPr="001F279E">
        <w:rPr>
          <w:rFonts w:ascii="Segoe UI" w:hAnsi="Segoe UI" w:cs="Segoe UI"/>
          <w:snapToGrid w:val="0"/>
          <w:sz w:val="22"/>
          <w:szCs w:val="22"/>
        </w:rPr>
        <w:t xml:space="preserve">Kč za každé porušení závazků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s odstraněním </w:t>
      </w:r>
      <w:r w:rsidR="006106FC" w:rsidRPr="001F279E">
        <w:rPr>
          <w:rFonts w:ascii="Segoe UI" w:hAnsi="Segoe UI" w:cs="Segoe UI"/>
          <w:snapToGrid w:val="0"/>
          <w:sz w:val="22"/>
          <w:szCs w:val="22"/>
        </w:rPr>
        <w:t xml:space="preserve">Drobných </w:t>
      </w:r>
      <w:r w:rsidRPr="001F279E">
        <w:rPr>
          <w:rFonts w:ascii="Segoe UI" w:hAnsi="Segoe UI" w:cs="Segoe UI"/>
          <w:snapToGrid w:val="0"/>
          <w:sz w:val="22"/>
          <w:szCs w:val="22"/>
        </w:rPr>
        <w:t>vad ve sjednané době, a to za každý i započatý den prodlení;</w:t>
      </w:r>
    </w:p>
    <w:p w:rsidR="00C27C42"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w:t>
      </w:r>
      <w:r w:rsidR="007B15BA" w:rsidRPr="001F279E">
        <w:rPr>
          <w:rFonts w:ascii="Segoe UI" w:hAnsi="Segoe UI" w:cs="Segoe UI"/>
          <w:snapToGrid w:val="0"/>
          <w:sz w:val="22"/>
          <w:szCs w:val="22"/>
        </w:rPr>
        <w:t xml:space="preserve"> </w:t>
      </w:r>
      <w:r w:rsidR="00FB5201">
        <w:rPr>
          <w:rFonts w:ascii="Segoe UI" w:hAnsi="Segoe UI" w:cs="Segoe UI"/>
          <w:snapToGrid w:val="0"/>
          <w:sz w:val="22"/>
          <w:szCs w:val="22"/>
        </w:rPr>
        <w:t>10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každé porušení závazku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6526DB" w:rsidRPr="001F279E">
        <w:rPr>
          <w:rFonts w:ascii="Segoe UI" w:hAnsi="Segoe UI" w:cs="Segoe UI"/>
          <w:snapToGrid w:val="0"/>
          <w:sz w:val="22"/>
          <w:szCs w:val="22"/>
        </w:rPr>
        <w:t xml:space="preserve"> s</w:t>
      </w:r>
      <w:r w:rsidRPr="001F279E">
        <w:rPr>
          <w:rFonts w:ascii="Segoe UI" w:hAnsi="Segoe UI" w:cs="Segoe UI"/>
          <w:snapToGrid w:val="0"/>
          <w:sz w:val="22"/>
          <w:szCs w:val="22"/>
        </w:rPr>
        <w:t xml:space="preserve"> odstraněním reklamovaných </w:t>
      </w:r>
      <w:r w:rsidR="00335E12" w:rsidRPr="001F279E">
        <w:rPr>
          <w:rFonts w:ascii="Segoe UI" w:hAnsi="Segoe UI" w:cs="Segoe UI"/>
          <w:snapToGrid w:val="0"/>
          <w:sz w:val="22"/>
          <w:szCs w:val="22"/>
        </w:rPr>
        <w:t xml:space="preserve">záručních </w:t>
      </w:r>
      <w:r w:rsidRPr="001F279E">
        <w:rPr>
          <w:rFonts w:ascii="Segoe UI" w:hAnsi="Segoe UI" w:cs="Segoe UI"/>
          <w:snapToGrid w:val="0"/>
          <w:sz w:val="22"/>
          <w:szCs w:val="22"/>
        </w:rPr>
        <w:t>vad ve sjednané době, a to za každý i započatý den prodlen</w:t>
      </w:r>
      <w:r w:rsidR="0046209D" w:rsidRPr="001F279E">
        <w:rPr>
          <w:rFonts w:ascii="Segoe UI" w:hAnsi="Segoe UI" w:cs="Segoe UI"/>
          <w:snapToGrid w:val="0"/>
          <w:sz w:val="22"/>
          <w:szCs w:val="22"/>
        </w:rPr>
        <w:t>í</w:t>
      </w:r>
      <w:r w:rsidR="009A7223" w:rsidRPr="001F279E">
        <w:rPr>
          <w:rFonts w:ascii="Segoe UI" w:hAnsi="Segoe UI" w:cs="Segoe UI"/>
          <w:snapToGrid w:val="0"/>
          <w:sz w:val="22"/>
          <w:szCs w:val="22"/>
        </w:rPr>
        <w:t>, jedná-li se o vadu, která brání řádnému užívání díla, případně hrozí nebezpečí škody velkého rozsahu (havárie)</w:t>
      </w:r>
      <w:r w:rsidR="00697ED0" w:rsidRPr="001F279E">
        <w:rPr>
          <w:rFonts w:ascii="Segoe UI" w:hAnsi="Segoe UI" w:cs="Segoe UI"/>
          <w:snapToGrid w:val="0"/>
          <w:sz w:val="22"/>
          <w:szCs w:val="22"/>
        </w:rPr>
        <w:t>; nejedná-li se o takovou vadu</w:t>
      </w:r>
      <w:r w:rsidR="009A7223" w:rsidRPr="001F279E">
        <w:rPr>
          <w:rFonts w:ascii="Segoe UI" w:hAnsi="Segoe UI" w:cs="Segoe UI"/>
          <w:snapToGrid w:val="0"/>
          <w:sz w:val="22"/>
          <w:szCs w:val="22"/>
        </w:rPr>
        <w:t xml:space="preserve">, sjednává smluvní pokuta ve výši </w:t>
      </w:r>
      <w:r w:rsidR="007B15BA" w:rsidRPr="001F279E">
        <w:rPr>
          <w:rFonts w:ascii="Segoe UI" w:hAnsi="Segoe UI" w:cs="Segoe UI"/>
          <w:snapToGrid w:val="0"/>
          <w:sz w:val="22"/>
          <w:szCs w:val="22"/>
        </w:rPr>
        <w:t>2 5</w:t>
      </w:r>
      <w:r w:rsidR="009A7223" w:rsidRPr="001F279E">
        <w:rPr>
          <w:rFonts w:ascii="Segoe UI" w:hAnsi="Segoe UI" w:cs="Segoe UI"/>
          <w:snapToGrid w:val="0"/>
          <w:sz w:val="22"/>
          <w:szCs w:val="22"/>
        </w:rPr>
        <w:t>00,- Kč</w:t>
      </w:r>
      <w:r w:rsidR="00697ED0" w:rsidRPr="001F279E">
        <w:rPr>
          <w:rFonts w:ascii="Segoe UI" w:hAnsi="Segoe UI" w:cs="Segoe UI"/>
          <w:snapToGrid w:val="0"/>
          <w:sz w:val="22"/>
          <w:szCs w:val="22"/>
        </w:rPr>
        <w:t>, a to za každý i započatý den prodlení s jejím odstraněním</w:t>
      </w:r>
      <w:r w:rsidR="0046209D" w:rsidRPr="001F279E">
        <w:rPr>
          <w:rFonts w:ascii="Segoe UI" w:hAnsi="Segoe UI" w:cs="Segoe UI"/>
          <w:snapToGrid w:val="0"/>
          <w:sz w:val="22"/>
          <w:szCs w:val="22"/>
        </w:rPr>
        <w:t>;</w:t>
      </w:r>
    </w:p>
    <w:p w:rsidR="00E81F5D" w:rsidRPr="00524D91" w:rsidRDefault="00E81F5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E6635D">
        <w:rPr>
          <w:rFonts w:ascii="Segoe UI" w:hAnsi="Segoe UI" w:cs="Segoe UI"/>
          <w:snapToGrid w:val="0"/>
          <w:sz w:val="22"/>
          <w:szCs w:val="22"/>
        </w:rPr>
        <w:t>25</w:t>
      </w:r>
      <w:r w:rsidR="00E6635D" w:rsidRPr="001F279E">
        <w:rPr>
          <w:rFonts w:ascii="Segoe UI" w:hAnsi="Segoe UI" w:cs="Segoe UI"/>
          <w:snapToGrid w:val="0"/>
          <w:sz w:val="22"/>
          <w:szCs w:val="22"/>
        </w:rPr>
        <w:t> </w:t>
      </w:r>
      <w:r w:rsidRPr="001F279E">
        <w:rPr>
          <w:rFonts w:ascii="Segoe UI" w:hAnsi="Segoe UI" w:cs="Segoe UI"/>
          <w:snapToGrid w:val="0"/>
          <w:sz w:val="22"/>
          <w:szCs w:val="22"/>
        </w:rPr>
        <w:t xml:space="preserve">000,- Kč za každé zjištěné porušení </w:t>
      </w:r>
      <w:r w:rsidR="00524D91">
        <w:rPr>
          <w:rFonts w:ascii="Segoe UI" w:hAnsi="Segoe UI" w:cs="Segoe UI"/>
          <w:snapToGrid w:val="0"/>
          <w:sz w:val="22"/>
          <w:szCs w:val="22"/>
        </w:rPr>
        <w:t>(kterékoliv) povinnosti</w:t>
      </w:r>
      <w:r w:rsidRPr="001F279E">
        <w:rPr>
          <w:rFonts w:ascii="Segoe UI" w:hAnsi="Segoe UI" w:cs="Segoe UI"/>
          <w:snapToGrid w:val="0"/>
          <w:sz w:val="22"/>
          <w:szCs w:val="22"/>
        </w:rPr>
        <w:t xml:space="preserve"> dle čl. XV. </w:t>
      </w:r>
      <w:r w:rsidRPr="00524D91">
        <w:rPr>
          <w:rFonts w:ascii="Segoe UI" w:hAnsi="Segoe UI" w:cs="Segoe UI"/>
          <w:snapToGrid w:val="0"/>
          <w:sz w:val="22"/>
          <w:szCs w:val="22"/>
        </w:rPr>
        <w:t>této smlouvy</w:t>
      </w:r>
      <w:r w:rsidR="00AA0DF3">
        <w:rPr>
          <w:rFonts w:ascii="Segoe UI" w:hAnsi="Segoe UI" w:cs="Segoe UI"/>
          <w:snapToGrid w:val="0"/>
          <w:sz w:val="22"/>
          <w:szCs w:val="22"/>
        </w:rPr>
        <w:t xml:space="preserve"> a každý započatý den tohoto porušení</w:t>
      </w:r>
      <w:r w:rsidRPr="00524D91">
        <w:rPr>
          <w:rFonts w:ascii="Segoe UI" w:hAnsi="Segoe UI" w:cs="Segoe UI"/>
          <w:snapToGrid w:val="0"/>
          <w:sz w:val="22"/>
          <w:szCs w:val="22"/>
        </w:rPr>
        <w:t>;</w:t>
      </w:r>
    </w:p>
    <w:p w:rsidR="0046209D" w:rsidRPr="001F279E" w:rsidRDefault="0046209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FB5201">
        <w:rPr>
          <w:rFonts w:ascii="Segoe UI" w:hAnsi="Segoe UI" w:cs="Segoe UI"/>
          <w:snapToGrid w:val="0"/>
          <w:sz w:val="22"/>
          <w:szCs w:val="22"/>
        </w:rPr>
        <w:t>5</w:t>
      </w:r>
      <w:r w:rsidR="00971B01" w:rsidRPr="001F279E">
        <w:rPr>
          <w:rFonts w:ascii="Segoe UI" w:hAnsi="Segoe UI" w:cs="Segoe UI"/>
          <w:snapToGrid w:val="0"/>
          <w:sz w:val="22"/>
          <w:szCs w:val="22"/>
        </w:rPr>
        <w:t>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každé porušení povinností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daných zákonem č. 309/2006 Sb., </w:t>
      </w:r>
      <w:r w:rsidR="00B04CE9" w:rsidRPr="001F279E">
        <w:rPr>
          <w:rFonts w:ascii="Segoe UI" w:hAnsi="Segoe UI" w:cs="Segoe UI"/>
          <w:snapToGrid w:val="0"/>
          <w:sz w:val="22"/>
          <w:szCs w:val="22"/>
        </w:rPr>
        <w:t>kterým se upravují</w:t>
      </w:r>
      <w:r w:rsidR="00A76AEF" w:rsidRPr="001F279E">
        <w:rPr>
          <w:rFonts w:ascii="Segoe UI" w:hAnsi="Segoe UI" w:cs="Segoe UI"/>
          <w:snapToGrid w:val="0"/>
          <w:sz w:val="22"/>
          <w:szCs w:val="22"/>
        </w:rPr>
        <w:t xml:space="preserve"> další </w:t>
      </w:r>
      <w:r w:rsidRPr="001F279E">
        <w:rPr>
          <w:rFonts w:ascii="Segoe UI" w:hAnsi="Segoe UI" w:cs="Segoe UI"/>
          <w:snapToGrid w:val="0"/>
          <w:sz w:val="22"/>
          <w:szCs w:val="22"/>
        </w:rPr>
        <w:t>požadavky bezpečnosti a ochrany zdraví při práci</w:t>
      </w:r>
      <w:r w:rsidR="00B04CE9" w:rsidRPr="001F279E">
        <w:rPr>
          <w:rFonts w:ascii="Segoe UI" w:hAnsi="Segoe UI" w:cs="Segoe UI"/>
          <w:sz w:val="22"/>
          <w:szCs w:val="22"/>
        </w:rPr>
        <w:t xml:space="preserve"> v pracovněprávních vztazích a o zajištění bezpečnosti a ochrany zdraví při činnosti nebo poskytování služeb mimo pracovněprávní vztahy (zákon o zajištění </w:t>
      </w:r>
      <w:r w:rsidR="00B04CE9" w:rsidRPr="001F279E">
        <w:rPr>
          <w:rFonts w:ascii="Segoe UI" w:hAnsi="Segoe UI" w:cs="Segoe UI"/>
          <w:sz w:val="22"/>
          <w:szCs w:val="22"/>
        </w:rPr>
        <w:lastRenderedPageBreak/>
        <w:t>dalších podmínek bezpečnosti a ochrany zdraví při práci), ve znění pozdějších předpisů</w:t>
      </w:r>
      <w:r w:rsidR="004014C9" w:rsidRPr="001F279E">
        <w:rPr>
          <w:rFonts w:ascii="Segoe UI" w:hAnsi="Segoe UI" w:cs="Segoe UI"/>
          <w:sz w:val="22"/>
          <w:szCs w:val="22"/>
        </w:rPr>
        <w:t>.</w:t>
      </w:r>
      <w:r w:rsidR="00E00123" w:rsidRPr="001F279E">
        <w:rPr>
          <w:rFonts w:ascii="Segoe UI" w:hAnsi="Segoe UI" w:cs="Segoe UI"/>
          <w:sz w:val="22"/>
          <w:szCs w:val="22"/>
        </w:rPr>
        <w:t xml:space="preserve"> </w:t>
      </w:r>
      <w:r w:rsidR="003D25FF" w:rsidRPr="001F279E">
        <w:rPr>
          <w:rFonts w:ascii="Segoe UI" w:hAnsi="Segoe UI" w:cs="Segoe UI"/>
          <w:sz w:val="22"/>
          <w:szCs w:val="22"/>
        </w:rPr>
        <w:t>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w:t>
      </w:r>
      <w:r w:rsidR="007F3E55" w:rsidRPr="001F279E">
        <w:rPr>
          <w:rFonts w:ascii="Segoe UI" w:hAnsi="Segoe UI" w:cs="Segoe UI"/>
          <w:sz w:val="22"/>
          <w:szCs w:val="22"/>
        </w:rPr>
        <w:t>;</w:t>
      </w:r>
      <w:r w:rsidR="003D25FF" w:rsidRPr="001F279E">
        <w:rPr>
          <w:rFonts w:ascii="Segoe UI" w:hAnsi="Segoe UI" w:cs="Segoe UI"/>
          <w:sz w:val="22"/>
          <w:szCs w:val="22"/>
        </w:rPr>
        <w:t xml:space="preserve"> </w:t>
      </w:r>
      <w:r w:rsidR="004014C9" w:rsidRPr="001F279E">
        <w:rPr>
          <w:rFonts w:ascii="Segoe UI" w:hAnsi="Segoe UI" w:cs="Segoe UI"/>
          <w:sz w:val="22"/>
          <w:szCs w:val="22"/>
        </w:rPr>
        <w:t xml:space="preserve"> </w:t>
      </w:r>
    </w:p>
    <w:p w:rsidR="0046209D" w:rsidRPr="001F279E" w:rsidRDefault="0046209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w:t>
      </w:r>
      <w:r w:rsidR="007B15BA" w:rsidRPr="001F279E">
        <w:rPr>
          <w:rFonts w:ascii="Segoe UI" w:hAnsi="Segoe UI" w:cs="Segoe UI"/>
          <w:snapToGrid w:val="0"/>
          <w:sz w:val="22"/>
          <w:szCs w:val="22"/>
        </w:rPr>
        <w:t xml:space="preserve"> </w:t>
      </w:r>
      <w:r w:rsidR="008D2DE6">
        <w:rPr>
          <w:rFonts w:ascii="Segoe UI" w:hAnsi="Segoe UI" w:cs="Segoe UI"/>
          <w:snapToGrid w:val="0"/>
          <w:sz w:val="22"/>
          <w:szCs w:val="22"/>
        </w:rPr>
        <w:t>5</w:t>
      </w:r>
      <w:r w:rsidR="00CE0047">
        <w:rPr>
          <w:rFonts w:ascii="Segoe UI" w:hAnsi="Segoe UI" w:cs="Segoe UI"/>
          <w:snapToGrid w:val="0"/>
          <w:sz w:val="22"/>
          <w:szCs w:val="22"/>
        </w:rPr>
        <w:t>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porušení povinnosti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být pojištěn </w:t>
      </w:r>
      <w:r w:rsidR="00E73308" w:rsidRPr="001F279E">
        <w:rPr>
          <w:rFonts w:ascii="Segoe UI" w:hAnsi="Segoe UI" w:cs="Segoe UI"/>
          <w:snapToGrid w:val="0"/>
          <w:sz w:val="22"/>
          <w:szCs w:val="22"/>
        </w:rPr>
        <w:t>či předložit doklad o</w:t>
      </w:r>
      <w:r w:rsidR="0076283F" w:rsidRPr="001F279E">
        <w:rPr>
          <w:rFonts w:ascii="Segoe UI" w:hAnsi="Segoe UI" w:cs="Segoe UI"/>
          <w:snapToGrid w:val="0"/>
          <w:sz w:val="22"/>
          <w:szCs w:val="22"/>
        </w:rPr>
        <w:t> </w:t>
      </w:r>
      <w:r w:rsidR="00E73308" w:rsidRPr="001F279E">
        <w:rPr>
          <w:rFonts w:ascii="Segoe UI" w:hAnsi="Segoe UI" w:cs="Segoe UI"/>
          <w:snapToGrid w:val="0"/>
          <w:sz w:val="22"/>
          <w:szCs w:val="22"/>
        </w:rPr>
        <w:t xml:space="preserve">pojištění </w:t>
      </w:r>
      <w:r w:rsidRPr="001F279E">
        <w:rPr>
          <w:rFonts w:ascii="Segoe UI" w:hAnsi="Segoe UI" w:cs="Segoe UI"/>
          <w:snapToGrid w:val="0"/>
          <w:sz w:val="22"/>
          <w:szCs w:val="22"/>
        </w:rPr>
        <w:t xml:space="preserve">podle této smlouvy, a to za každý případ a každý den trvání porušení uvedené povinnosti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B70ACE" w:rsidRPr="001F279E">
        <w:rPr>
          <w:rFonts w:ascii="Segoe UI" w:hAnsi="Segoe UI" w:cs="Segoe UI"/>
          <w:snapToGrid w:val="0"/>
          <w:sz w:val="22"/>
          <w:szCs w:val="22"/>
        </w:rPr>
        <w:t>. Uvedená smluvní pokuta je vázána rovněž na</w:t>
      </w:r>
      <w:r w:rsidR="00C8207D" w:rsidRPr="001F279E">
        <w:rPr>
          <w:rFonts w:ascii="Segoe UI" w:hAnsi="Segoe UI" w:cs="Segoe UI"/>
          <w:snapToGrid w:val="0"/>
          <w:sz w:val="22"/>
          <w:szCs w:val="22"/>
        </w:rPr>
        <w:t xml:space="preserve"> porušení povinnosti Zhotovitele zajistit </w:t>
      </w:r>
      <w:r w:rsidR="00B70ACE" w:rsidRPr="001F279E">
        <w:rPr>
          <w:rFonts w:ascii="Segoe UI" w:hAnsi="Segoe UI" w:cs="Segoe UI"/>
          <w:snapToGrid w:val="0"/>
          <w:sz w:val="22"/>
          <w:szCs w:val="22"/>
        </w:rPr>
        <w:t xml:space="preserve">platnost </w:t>
      </w:r>
      <w:r w:rsidR="00E81F5D" w:rsidRPr="001F279E">
        <w:rPr>
          <w:rFonts w:ascii="Segoe UI" w:hAnsi="Segoe UI" w:cs="Segoe UI"/>
          <w:snapToGrid w:val="0"/>
          <w:sz w:val="22"/>
          <w:szCs w:val="22"/>
        </w:rPr>
        <w:t>b</w:t>
      </w:r>
      <w:r w:rsidR="00C8207D" w:rsidRPr="001F279E">
        <w:rPr>
          <w:rFonts w:ascii="Segoe UI" w:hAnsi="Segoe UI" w:cs="Segoe UI"/>
          <w:snapToGrid w:val="0"/>
          <w:sz w:val="22"/>
          <w:szCs w:val="22"/>
        </w:rPr>
        <w:t>ankovní záruky podle</w:t>
      </w:r>
      <w:r w:rsidR="00B70ACE" w:rsidRPr="001F279E">
        <w:rPr>
          <w:rFonts w:ascii="Segoe UI" w:hAnsi="Segoe UI" w:cs="Segoe UI"/>
          <w:snapToGrid w:val="0"/>
          <w:sz w:val="22"/>
          <w:szCs w:val="22"/>
        </w:rPr>
        <w:t xml:space="preserve"> </w:t>
      </w:r>
      <w:r w:rsidR="008204AD" w:rsidRPr="001F279E">
        <w:rPr>
          <w:rFonts w:ascii="Segoe UI" w:hAnsi="Segoe UI" w:cs="Segoe UI"/>
          <w:snapToGrid w:val="0"/>
          <w:sz w:val="22"/>
          <w:szCs w:val="22"/>
        </w:rPr>
        <w:t>čl</w:t>
      </w:r>
      <w:r w:rsidR="00B70ACE" w:rsidRPr="001F279E">
        <w:rPr>
          <w:rFonts w:ascii="Segoe UI" w:hAnsi="Segoe UI" w:cs="Segoe UI"/>
          <w:snapToGrid w:val="0"/>
          <w:sz w:val="22"/>
          <w:szCs w:val="22"/>
        </w:rPr>
        <w:t>. XI</w:t>
      </w:r>
      <w:r w:rsidR="00B63B03" w:rsidRPr="001F279E">
        <w:rPr>
          <w:rFonts w:ascii="Segoe UI" w:hAnsi="Segoe UI" w:cs="Segoe UI"/>
          <w:snapToGrid w:val="0"/>
          <w:sz w:val="22"/>
          <w:szCs w:val="22"/>
        </w:rPr>
        <w:t>I</w:t>
      </w:r>
      <w:r w:rsidR="00B70ACE" w:rsidRPr="001F279E">
        <w:rPr>
          <w:rFonts w:ascii="Segoe UI" w:hAnsi="Segoe UI" w:cs="Segoe UI"/>
          <w:snapToGrid w:val="0"/>
          <w:sz w:val="22"/>
          <w:szCs w:val="22"/>
        </w:rPr>
        <w:t>I.</w:t>
      </w:r>
      <w:r w:rsidR="00DA4F12" w:rsidRPr="001F279E">
        <w:rPr>
          <w:rFonts w:ascii="Segoe UI" w:hAnsi="Segoe UI" w:cs="Segoe UI"/>
          <w:snapToGrid w:val="0"/>
          <w:sz w:val="22"/>
          <w:szCs w:val="22"/>
        </w:rPr>
        <w:t xml:space="preserve"> </w:t>
      </w:r>
      <w:r w:rsidR="00B70ACE" w:rsidRPr="001F279E">
        <w:rPr>
          <w:rFonts w:ascii="Segoe UI" w:hAnsi="Segoe UI" w:cs="Segoe UI"/>
          <w:snapToGrid w:val="0"/>
          <w:sz w:val="22"/>
          <w:szCs w:val="22"/>
        </w:rPr>
        <w:t>6.</w:t>
      </w:r>
      <w:r w:rsidR="007D0BE8" w:rsidRPr="001F279E">
        <w:rPr>
          <w:rFonts w:ascii="Segoe UI" w:hAnsi="Segoe UI" w:cs="Segoe UI"/>
          <w:snapToGrid w:val="0"/>
          <w:sz w:val="22"/>
          <w:szCs w:val="22"/>
        </w:rPr>
        <w:t xml:space="preserve"> </w:t>
      </w:r>
      <w:r w:rsidR="00327182" w:rsidRPr="001F279E">
        <w:rPr>
          <w:rFonts w:ascii="Segoe UI" w:hAnsi="Segoe UI" w:cs="Segoe UI"/>
          <w:snapToGrid w:val="0"/>
          <w:sz w:val="22"/>
          <w:szCs w:val="22"/>
        </w:rPr>
        <w:t>a</w:t>
      </w:r>
      <w:r w:rsidR="00E81F5D" w:rsidRPr="001F279E">
        <w:rPr>
          <w:rFonts w:ascii="Segoe UI" w:hAnsi="Segoe UI" w:cs="Segoe UI"/>
          <w:snapToGrid w:val="0"/>
          <w:sz w:val="22"/>
          <w:szCs w:val="22"/>
        </w:rPr>
        <w:t xml:space="preserve"> XIII.7. </w:t>
      </w:r>
      <w:r w:rsidR="008204AD" w:rsidRPr="001F279E">
        <w:rPr>
          <w:rFonts w:ascii="Segoe UI" w:hAnsi="Segoe UI" w:cs="Segoe UI"/>
          <w:snapToGrid w:val="0"/>
          <w:sz w:val="22"/>
          <w:szCs w:val="22"/>
        </w:rPr>
        <w:t>této smlouvy</w:t>
      </w:r>
      <w:r w:rsidR="00B70ACE" w:rsidRPr="001F279E">
        <w:rPr>
          <w:rFonts w:ascii="Segoe UI" w:hAnsi="Segoe UI" w:cs="Segoe UI"/>
          <w:sz w:val="22"/>
          <w:szCs w:val="22"/>
        </w:rPr>
        <w:t>, a to za každý den prodlení</w:t>
      </w:r>
      <w:r w:rsidR="008204AD" w:rsidRPr="001F279E">
        <w:rPr>
          <w:rFonts w:ascii="Segoe UI" w:hAnsi="Segoe UI" w:cs="Segoe UI"/>
          <w:sz w:val="22"/>
          <w:szCs w:val="22"/>
        </w:rPr>
        <w:t xml:space="preserve"> s předložením nové bankovní záruky, případně s prodloužením stávající</w:t>
      </w:r>
      <w:r w:rsidR="00E20BAD" w:rsidRPr="001F279E">
        <w:rPr>
          <w:rFonts w:ascii="Segoe UI" w:hAnsi="Segoe UI" w:cs="Segoe UI"/>
          <w:sz w:val="22"/>
          <w:szCs w:val="22"/>
        </w:rPr>
        <w:t xml:space="preserve"> bankovní záruky</w:t>
      </w:r>
      <w:r w:rsidR="00124093" w:rsidRPr="001F279E">
        <w:rPr>
          <w:rFonts w:ascii="Segoe UI" w:hAnsi="Segoe UI" w:cs="Segoe UI"/>
          <w:snapToGrid w:val="0"/>
          <w:sz w:val="22"/>
          <w:szCs w:val="22"/>
        </w:rPr>
        <w:t>;</w:t>
      </w:r>
    </w:p>
    <w:p w:rsidR="004333DE" w:rsidRDefault="00E81F5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 5</w:t>
      </w:r>
      <w:r w:rsidR="00E86A81">
        <w:rPr>
          <w:rFonts w:ascii="Segoe UI" w:hAnsi="Segoe UI" w:cs="Segoe UI"/>
          <w:snapToGrid w:val="0"/>
          <w:sz w:val="22"/>
          <w:szCs w:val="22"/>
        </w:rPr>
        <w:t xml:space="preserve"> </w:t>
      </w:r>
      <w:r w:rsidRPr="001F279E">
        <w:rPr>
          <w:rFonts w:ascii="Segoe UI" w:hAnsi="Segoe UI" w:cs="Segoe UI"/>
          <w:snapToGrid w:val="0"/>
          <w:sz w:val="22"/>
          <w:szCs w:val="22"/>
        </w:rPr>
        <w:t>000,- Kč za každý den prodlení v případě nedodržení lhůty sjednané k úplnému vyklizení Staveniště</w:t>
      </w:r>
      <w:r w:rsidR="004333DE">
        <w:rPr>
          <w:rFonts w:ascii="Segoe UI" w:hAnsi="Segoe UI" w:cs="Segoe UI"/>
          <w:snapToGrid w:val="0"/>
          <w:sz w:val="22"/>
          <w:szCs w:val="22"/>
        </w:rPr>
        <w:t>;</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 xml:space="preserve">V případě, že závazek provést dílo zanikne před řádným </w:t>
      </w:r>
      <w:r w:rsidR="00FD40B2" w:rsidRPr="001F279E">
        <w:rPr>
          <w:rFonts w:ascii="Segoe UI" w:hAnsi="Segoe UI" w:cs="Segoe UI"/>
          <w:sz w:val="22"/>
          <w:szCs w:val="22"/>
        </w:rPr>
        <w:t>do</w:t>
      </w:r>
      <w:r w:rsidRPr="001F279E">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1F279E">
        <w:rPr>
          <w:rFonts w:ascii="Segoe UI" w:hAnsi="Segoe UI" w:cs="Segoe UI"/>
          <w:sz w:val="22"/>
          <w:szCs w:val="22"/>
        </w:rPr>
        <w:t> </w:t>
      </w:r>
      <w:r w:rsidRPr="001F279E">
        <w:rPr>
          <w:rFonts w:ascii="Segoe UI" w:hAnsi="Segoe UI" w:cs="Segoe UI"/>
          <w:sz w:val="22"/>
          <w:szCs w:val="22"/>
        </w:rPr>
        <w:t>prodlení s plněním.</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Sjednané smluvní pokuty</w:t>
      </w:r>
      <w:r w:rsidR="005B441F" w:rsidRPr="001F279E">
        <w:rPr>
          <w:rFonts w:ascii="Segoe UI" w:hAnsi="Segoe UI" w:cs="Segoe UI"/>
          <w:sz w:val="22"/>
          <w:szCs w:val="22"/>
        </w:rPr>
        <w:t xml:space="preserve"> / úroky z prodlení</w:t>
      </w:r>
      <w:r w:rsidRPr="001F279E">
        <w:rPr>
          <w:rFonts w:ascii="Segoe UI" w:hAnsi="Segoe UI" w:cs="Segoe UI"/>
          <w:sz w:val="22"/>
          <w:szCs w:val="22"/>
        </w:rPr>
        <w:t xml:space="preserve"> zaplatí povinná strana nezávisle na zavinění a na tom, zda a v jaké výši vznikne druhé straně škoda. </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 xml:space="preserve">Smluvní pokuty budou hrazeny </w:t>
      </w:r>
      <w:r w:rsidR="00FD40B2" w:rsidRPr="001F279E">
        <w:rPr>
          <w:rFonts w:ascii="Segoe UI" w:hAnsi="Segoe UI" w:cs="Segoe UI"/>
          <w:sz w:val="22"/>
          <w:szCs w:val="22"/>
        </w:rPr>
        <w:t>na základě vystavených faktur s dobou</w:t>
      </w:r>
      <w:r w:rsidRPr="001F279E">
        <w:rPr>
          <w:rFonts w:ascii="Segoe UI" w:hAnsi="Segoe UI" w:cs="Segoe UI"/>
          <w:sz w:val="22"/>
          <w:szCs w:val="22"/>
        </w:rPr>
        <w:t xml:space="preserve"> splatnosti 30 dnů ode dne jejich doručení.</w:t>
      </w:r>
      <w:r w:rsidR="00755462" w:rsidRPr="001F279E">
        <w:rPr>
          <w:rFonts w:ascii="Segoe UI" w:hAnsi="Segoe UI" w:cs="Segoe UI"/>
          <w:sz w:val="22"/>
          <w:szCs w:val="22"/>
        </w:rPr>
        <w:t xml:space="preserve"> </w:t>
      </w:r>
      <w:r w:rsidRPr="001F279E">
        <w:rPr>
          <w:rFonts w:ascii="Segoe UI" w:hAnsi="Segoe UI" w:cs="Segoe UI"/>
          <w:sz w:val="22"/>
          <w:szCs w:val="22"/>
        </w:rPr>
        <w:t>Smluvní pokuty se nezapočítávají na náhradu případně vzniklé škody. Náhradu škody lze vymáhat samostatně vedle smluvní pokuty v plné výši.</w:t>
      </w:r>
    </w:p>
    <w:p w:rsidR="00EC3E56" w:rsidRPr="00554D19" w:rsidRDefault="00B3190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4" w:name="_Ref2945901"/>
      <w:r w:rsidRPr="001F279E">
        <w:rPr>
          <w:rFonts w:ascii="Segoe UI" w:hAnsi="Segoe UI" w:cs="Segoe UI"/>
          <w:sz w:val="22"/>
          <w:szCs w:val="22"/>
        </w:rPr>
        <w:t xml:space="preserve">K zajištění svého závazku </w:t>
      </w:r>
      <w:r w:rsidRPr="001F279E">
        <w:rPr>
          <w:rFonts w:ascii="Segoe UI" w:hAnsi="Segoe UI" w:cs="Segoe UI"/>
          <w:sz w:val="22"/>
          <w:szCs w:val="22"/>
          <w:u w:val="single"/>
        </w:rPr>
        <w:t xml:space="preserve">řádného </w:t>
      </w:r>
      <w:r w:rsidR="002261E9" w:rsidRPr="001F279E">
        <w:rPr>
          <w:rFonts w:ascii="Segoe UI" w:hAnsi="Segoe UI" w:cs="Segoe UI"/>
          <w:sz w:val="22"/>
          <w:szCs w:val="22"/>
          <w:u w:val="single"/>
        </w:rPr>
        <w:t xml:space="preserve">provedení a </w:t>
      </w:r>
      <w:r w:rsidRPr="001F279E">
        <w:rPr>
          <w:rFonts w:ascii="Segoe UI" w:hAnsi="Segoe UI" w:cs="Segoe UI"/>
          <w:sz w:val="22"/>
          <w:szCs w:val="22"/>
          <w:u w:val="single"/>
        </w:rPr>
        <w:t xml:space="preserve">dokončení díla </w:t>
      </w:r>
      <w:r w:rsidR="00D93685">
        <w:rPr>
          <w:rFonts w:ascii="Segoe UI" w:hAnsi="Segoe UI" w:cs="Segoe UI"/>
          <w:sz w:val="22"/>
          <w:szCs w:val="22"/>
          <w:u w:val="single"/>
        </w:rPr>
        <w:t>včetně</w:t>
      </w:r>
      <w:r w:rsidR="002B5528" w:rsidRPr="001F279E">
        <w:rPr>
          <w:rFonts w:ascii="Segoe UI" w:hAnsi="Segoe UI" w:cs="Segoe UI"/>
          <w:sz w:val="22"/>
          <w:szCs w:val="22"/>
          <w:u w:val="single"/>
        </w:rPr>
        <w:t xml:space="preserve"> </w:t>
      </w:r>
      <w:r w:rsidR="003035B3">
        <w:rPr>
          <w:rFonts w:ascii="Segoe UI" w:hAnsi="Segoe UI" w:cs="Segoe UI"/>
          <w:sz w:val="22"/>
          <w:szCs w:val="22"/>
          <w:u w:val="single"/>
        </w:rPr>
        <w:t>Zajištění kolaudace</w:t>
      </w:r>
      <w:r w:rsidR="003D4A71" w:rsidRPr="001F279E">
        <w:rPr>
          <w:rFonts w:ascii="Segoe UI" w:hAnsi="Segoe UI" w:cs="Segoe UI"/>
          <w:sz w:val="22"/>
          <w:szCs w:val="22"/>
          <w:u w:val="single"/>
        </w:rPr>
        <w:t xml:space="preserve"> </w:t>
      </w:r>
      <w:r w:rsidRPr="001F279E">
        <w:rPr>
          <w:rFonts w:ascii="Segoe UI" w:hAnsi="Segoe UI" w:cs="Segoe UI"/>
          <w:sz w:val="22"/>
          <w:szCs w:val="22"/>
        </w:rPr>
        <w:t>ve sjednané lhůtě posky</w:t>
      </w:r>
      <w:r w:rsidR="001F4B51">
        <w:rPr>
          <w:rFonts w:ascii="Segoe UI" w:hAnsi="Segoe UI" w:cs="Segoe UI"/>
          <w:sz w:val="22"/>
          <w:szCs w:val="22"/>
        </w:rPr>
        <w:t>tne</w:t>
      </w:r>
      <w:r w:rsidR="00EC3E56" w:rsidRPr="001F279E">
        <w:rPr>
          <w:rFonts w:ascii="Segoe UI" w:hAnsi="Segoe UI" w:cs="Segoe UI"/>
          <w:sz w:val="22"/>
          <w:szCs w:val="22"/>
        </w:rPr>
        <w:t xml:space="preserve"> Zhotovitel Objednateli </w:t>
      </w:r>
      <w:r w:rsidR="00EC3E56" w:rsidRPr="00554D19">
        <w:rPr>
          <w:rFonts w:ascii="Segoe UI" w:hAnsi="Segoe UI" w:cs="Segoe UI"/>
          <w:sz w:val="22"/>
          <w:szCs w:val="22"/>
        </w:rPr>
        <w:t>finanční záruku</w:t>
      </w:r>
      <w:r w:rsidRPr="00554D19">
        <w:rPr>
          <w:rFonts w:ascii="Segoe UI" w:hAnsi="Segoe UI" w:cs="Segoe UI"/>
          <w:sz w:val="22"/>
          <w:szCs w:val="22"/>
        </w:rPr>
        <w:t xml:space="preserve"> </w:t>
      </w:r>
      <w:r w:rsidR="004F4088" w:rsidRPr="00554D19">
        <w:rPr>
          <w:rFonts w:ascii="Segoe UI" w:hAnsi="Segoe UI" w:cs="Segoe UI"/>
          <w:sz w:val="22"/>
          <w:szCs w:val="22"/>
        </w:rPr>
        <w:t>(dále jen „</w:t>
      </w:r>
      <w:r w:rsidR="004F4088" w:rsidRPr="00554D19">
        <w:rPr>
          <w:rFonts w:ascii="Segoe UI" w:hAnsi="Segoe UI" w:cs="Segoe UI"/>
          <w:b/>
          <w:i/>
          <w:sz w:val="22"/>
          <w:szCs w:val="22"/>
        </w:rPr>
        <w:t>Bankovní záruka za řádné</w:t>
      </w:r>
      <w:r w:rsidR="00E76CB6" w:rsidRPr="00554D19">
        <w:rPr>
          <w:rFonts w:ascii="Segoe UI" w:hAnsi="Segoe UI" w:cs="Segoe UI"/>
          <w:b/>
          <w:i/>
          <w:sz w:val="22"/>
          <w:szCs w:val="22"/>
        </w:rPr>
        <w:t xml:space="preserve"> </w:t>
      </w:r>
      <w:r w:rsidR="005F5513" w:rsidRPr="00554D19">
        <w:rPr>
          <w:rFonts w:ascii="Segoe UI" w:hAnsi="Segoe UI" w:cs="Segoe UI"/>
          <w:b/>
          <w:i/>
          <w:sz w:val="22"/>
          <w:szCs w:val="22"/>
        </w:rPr>
        <w:t>plnění</w:t>
      </w:r>
      <w:r w:rsidR="004F4088" w:rsidRPr="00554D19">
        <w:rPr>
          <w:rFonts w:ascii="Segoe UI" w:hAnsi="Segoe UI" w:cs="Segoe UI"/>
          <w:sz w:val="22"/>
          <w:szCs w:val="22"/>
        </w:rPr>
        <w:t>“)</w:t>
      </w:r>
      <w:r w:rsidR="001F4B51">
        <w:rPr>
          <w:rFonts w:ascii="Segoe UI" w:hAnsi="Segoe UI" w:cs="Segoe UI"/>
          <w:sz w:val="22"/>
          <w:szCs w:val="22"/>
        </w:rPr>
        <w:t xml:space="preserve"> nejpozději ke dni předání Staveniště</w:t>
      </w:r>
      <w:r w:rsidR="00EC3E56" w:rsidRPr="00554D19">
        <w:rPr>
          <w:rFonts w:ascii="Segoe UI" w:hAnsi="Segoe UI" w:cs="Segoe UI"/>
          <w:sz w:val="22"/>
          <w:szCs w:val="22"/>
        </w:rPr>
        <w:t>, což smluvní strany stvrzují svými podpisy.</w:t>
      </w:r>
      <w:bookmarkEnd w:id="44"/>
    </w:p>
    <w:p w:rsidR="00B3190A" w:rsidRPr="00554D19" w:rsidRDefault="004F4088" w:rsidP="002F39B7">
      <w:pPr>
        <w:widowControl w:val="0"/>
        <w:numPr>
          <w:ilvl w:val="2"/>
          <w:numId w:val="36"/>
        </w:numPr>
        <w:tabs>
          <w:tab w:val="clear" w:pos="2325"/>
          <w:tab w:val="num" w:pos="851"/>
        </w:tabs>
        <w:spacing w:after="120" w:line="264" w:lineRule="auto"/>
        <w:ind w:left="851" w:hanging="284"/>
        <w:jc w:val="both"/>
        <w:rPr>
          <w:rFonts w:ascii="Segoe UI" w:hAnsi="Segoe UI" w:cs="Segoe UI"/>
          <w:sz w:val="22"/>
          <w:szCs w:val="22"/>
        </w:rPr>
      </w:pPr>
      <w:r w:rsidRPr="00554D19">
        <w:rPr>
          <w:rFonts w:ascii="Segoe UI" w:hAnsi="Segoe UI" w:cs="Segoe UI"/>
          <w:sz w:val="22"/>
          <w:szCs w:val="22"/>
        </w:rPr>
        <w:t xml:space="preserve">Zhotovitel </w:t>
      </w:r>
      <w:r w:rsidR="001F4B51">
        <w:rPr>
          <w:rFonts w:ascii="Segoe UI" w:hAnsi="Segoe UI" w:cs="Segoe UI"/>
          <w:sz w:val="22"/>
          <w:szCs w:val="22"/>
        </w:rPr>
        <w:t>je povinen sjednat</w:t>
      </w:r>
      <w:r w:rsidR="00B3190A" w:rsidRPr="00554D19">
        <w:rPr>
          <w:rFonts w:ascii="Segoe UI" w:hAnsi="Segoe UI" w:cs="Segoe UI"/>
          <w:sz w:val="22"/>
          <w:szCs w:val="22"/>
        </w:rPr>
        <w:t xml:space="preserve"> platnou </w:t>
      </w:r>
      <w:r w:rsidR="00E43E8F" w:rsidRPr="00554D19">
        <w:rPr>
          <w:rFonts w:ascii="Segoe UI" w:hAnsi="Segoe UI" w:cs="Segoe UI"/>
          <w:sz w:val="22"/>
          <w:szCs w:val="22"/>
        </w:rPr>
        <w:t>B</w:t>
      </w:r>
      <w:r w:rsidR="00B3190A" w:rsidRPr="00554D19">
        <w:rPr>
          <w:rFonts w:ascii="Segoe UI" w:hAnsi="Segoe UI" w:cs="Segoe UI"/>
          <w:sz w:val="22"/>
          <w:szCs w:val="22"/>
        </w:rPr>
        <w:t>ankovní záruku</w:t>
      </w:r>
      <w:r w:rsidR="0076283F" w:rsidRPr="00554D19">
        <w:rPr>
          <w:rFonts w:ascii="Segoe UI" w:hAnsi="Segoe UI" w:cs="Segoe UI"/>
          <w:sz w:val="22"/>
          <w:szCs w:val="22"/>
        </w:rPr>
        <w:t xml:space="preserve"> za </w:t>
      </w:r>
      <w:r w:rsidR="005F5513" w:rsidRPr="00554D19">
        <w:rPr>
          <w:rFonts w:ascii="Segoe UI" w:hAnsi="Segoe UI" w:cs="Segoe UI"/>
          <w:sz w:val="22"/>
          <w:szCs w:val="22"/>
        </w:rPr>
        <w:t>řádné</w:t>
      </w:r>
      <w:r w:rsidR="00554D19">
        <w:rPr>
          <w:rFonts w:ascii="Segoe UI" w:hAnsi="Segoe UI" w:cs="Segoe UI"/>
          <w:sz w:val="22"/>
          <w:szCs w:val="22"/>
        </w:rPr>
        <w:t xml:space="preserve"> </w:t>
      </w:r>
      <w:r w:rsidR="005F5513" w:rsidRPr="00554D19">
        <w:rPr>
          <w:rFonts w:ascii="Segoe UI" w:hAnsi="Segoe UI" w:cs="Segoe UI"/>
          <w:sz w:val="22"/>
          <w:szCs w:val="22"/>
        </w:rPr>
        <w:t xml:space="preserve">plnění </w:t>
      </w:r>
      <w:r w:rsidR="002261E9" w:rsidRPr="00554D19">
        <w:rPr>
          <w:rFonts w:ascii="Segoe UI" w:hAnsi="Segoe UI" w:cs="Segoe UI"/>
          <w:sz w:val="22"/>
          <w:szCs w:val="22"/>
        </w:rPr>
        <w:t xml:space="preserve">s </w:t>
      </w:r>
      <w:r w:rsidRPr="00554D19">
        <w:rPr>
          <w:rFonts w:ascii="Segoe UI" w:hAnsi="Segoe UI" w:cs="Segoe UI"/>
          <w:sz w:val="22"/>
          <w:szCs w:val="22"/>
        </w:rPr>
        <w:t>platností ode dne předcházejícího</w:t>
      </w:r>
      <w:r w:rsidR="001F4B51">
        <w:rPr>
          <w:rFonts w:ascii="Segoe UI" w:hAnsi="Segoe UI" w:cs="Segoe UI"/>
          <w:sz w:val="22"/>
          <w:szCs w:val="22"/>
        </w:rPr>
        <w:t xml:space="preserve"> dni</w:t>
      </w:r>
      <w:r w:rsidRPr="00554D19">
        <w:rPr>
          <w:rFonts w:ascii="Segoe UI" w:hAnsi="Segoe UI" w:cs="Segoe UI"/>
          <w:sz w:val="22"/>
          <w:szCs w:val="22"/>
        </w:rPr>
        <w:t xml:space="preserve"> předání Staveniště po zbývající dobu provádění díla</w:t>
      </w:r>
      <w:r w:rsidR="00447BAA">
        <w:rPr>
          <w:rFonts w:ascii="Segoe UI" w:hAnsi="Segoe UI" w:cs="Segoe UI"/>
          <w:sz w:val="22"/>
          <w:szCs w:val="22"/>
        </w:rPr>
        <w:t xml:space="preserve"> </w:t>
      </w:r>
      <w:r w:rsidR="004866BF">
        <w:rPr>
          <w:rFonts w:ascii="Segoe UI" w:hAnsi="Segoe UI" w:cs="Segoe UI"/>
          <w:sz w:val="22"/>
          <w:szCs w:val="22"/>
        </w:rPr>
        <w:t>do doby dle písm. b) níže</w:t>
      </w:r>
      <w:r w:rsidRPr="00554D19">
        <w:rPr>
          <w:rFonts w:ascii="Segoe UI" w:hAnsi="Segoe UI" w:cs="Segoe UI"/>
          <w:sz w:val="22"/>
          <w:szCs w:val="22"/>
        </w:rPr>
        <w:t xml:space="preserve">, </w:t>
      </w:r>
      <w:r w:rsidR="008E3823" w:rsidRPr="00554D19">
        <w:rPr>
          <w:rFonts w:ascii="Segoe UI" w:hAnsi="Segoe UI" w:cs="Segoe UI"/>
          <w:sz w:val="22"/>
          <w:szCs w:val="22"/>
        </w:rPr>
        <w:t>poskytnutou</w:t>
      </w:r>
      <w:r w:rsidR="00740238" w:rsidRPr="00554D19">
        <w:rPr>
          <w:rFonts w:ascii="Segoe UI" w:hAnsi="Segoe UI" w:cs="Segoe UI"/>
          <w:sz w:val="22"/>
          <w:szCs w:val="22"/>
        </w:rPr>
        <w:t xml:space="preserve"> bankou</w:t>
      </w:r>
      <w:r w:rsidR="008E3823" w:rsidRPr="00554D19">
        <w:rPr>
          <w:rFonts w:ascii="Segoe UI" w:hAnsi="Segoe UI" w:cs="Segoe UI"/>
          <w:sz w:val="22"/>
          <w:szCs w:val="22"/>
        </w:rPr>
        <w:t xml:space="preserve"> (dále jen „</w:t>
      </w:r>
      <w:r w:rsidR="008E3823" w:rsidRPr="00554D19">
        <w:rPr>
          <w:rFonts w:ascii="Segoe UI" w:hAnsi="Segoe UI" w:cs="Segoe UI"/>
          <w:b/>
          <w:i/>
          <w:sz w:val="22"/>
          <w:szCs w:val="22"/>
        </w:rPr>
        <w:t>Banka</w:t>
      </w:r>
      <w:r w:rsidR="008E3823" w:rsidRPr="00554D19">
        <w:rPr>
          <w:rFonts w:ascii="Segoe UI" w:hAnsi="Segoe UI" w:cs="Segoe UI"/>
          <w:sz w:val="22"/>
          <w:szCs w:val="22"/>
        </w:rPr>
        <w:t>“)</w:t>
      </w:r>
      <w:r w:rsidR="00740238" w:rsidRPr="00554D19">
        <w:rPr>
          <w:rFonts w:ascii="Segoe UI" w:hAnsi="Segoe UI" w:cs="Segoe UI"/>
          <w:sz w:val="22"/>
          <w:szCs w:val="22"/>
        </w:rPr>
        <w:t xml:space="preserve">, </w:t>
      </w:r>
      <w:r w:rsidR="00B3190A" w:rsidRPr="00554D19">
        <w:rPr>
          <w:rFonts w:ascii="Segoe UI" w:hAnsi="Segoe UI" w:cs="Segoe UI"/>
          <w:sz w:val="22"/>
          <w:szCs w:val="22"/>
        </w:rPr>
        <w:t xml:space="preserve">ve smyslu ustanovení § </w:t>
      </w:r>
      <w:r w:rsidR="00736454" w:rsidRPr="00554D19">
        <w:rPr>
          <w:rFonts w:ascii="Segoe UI" w:hAnsi="Segoe UI" w:cs="Segoe UI"/>
          <w:sz w:val="22"/>
          <w:szCs w:val="22"/>
        </w:rPr>
        <w:t>2029</w:t>
      </w:r>
      <w:r w:rsidR="00B3190A" w:rsidRPr="00554D19">
        <w:rPr>
          <w:rFonts w:ascii="Segoe UI" w:hAnsi="Segoe UI" w:cs="Segoe UI"/>
          <w:sz w:val="22"/>
          <w:szCs w:val="22"/>
        </w:rPr>
        <w:t xml:space="preserve"> a násl. </w:t>
      </w:r>
      <w:r w:rsidR="00CB3A88" w:rsidRPr="00554D19">
        <w:rPr>
          <w:rFonts w:ascii="Segoe UI" w:hAnsi="Segoe UI" w:cs="Segoe UI"/>
          <w:sz w:val="22"/>
          <w:szCs w:val="22"/>
        </w:rPr>
        <w:t>O</w:t>
      </w:r>
      <w:r w:rsidR="00736454" w:rsidRPr="00554D19">
        <w:rPr>
          <w:rFonts w:ascii="Segoe UI" w:hAnsi="Segoe UI" w:cs="Segoe UI"/>
          <w:sz w:val="22"/>
          <w:szCs w:val="22"/>
        </w:rPr>
        <w:t>bčanského zákoníku</w:t>
      </w:r>
      <w:r w:rsidR="007D702A" w:rsidRPr="00554D19">
        <w:rPr>
          <w:rFonts w:ascii="Segoe UI" w:hAnsi="Segoe UI" w:cs="Segoe UI"/>
          <w:sz w:val="22"/>
          <w:szCs w:val="22"/>
        </w:rPr>
        <w:t xml:space="preserve">; Bankovní záruka </w:t>
      </w:r>
      <w:r w:rsidR="00B3190A" w:rsidRPr="00554D19">
        <w:rPr>
          <w:rFonts w:ascii="Segoe UI" w:hAnsi="Segoe UI" w:cs="Segoe UI"/>
          <w:sz w:val="22"/>
          <w:szCs w:val="22"/>
        </w:rPr>
        <w:t xml:space="preserve">v záruční listině </w:t>
      </w:r>
      <w:r w:rsidR="00B3190A" w:rsidRPr="00BC7856">
        <w:rPr>
          <w:rFonts w:ascii="Segoe UI" w:hAnsi="Segoe UI" w:cs="Segoe UI"/>
          <w:sz w:val="22"/>
          <w:szCs w:val="22"/>
        </w:rPr>
        <w:t>obsah</w:t>
      </w:r>
      <w:r w:rsidRPr="00BC7856">
        <w:rPr>
          <w:rFonts w:ascii="Segoe UI" w:hAnsi="Segoe UI" w:cs="Segoe UI"/>
          <w:sz w:val="22"/>
          <w:szCs w:val="22"/>
        </w:rPr>
        <w:t>uje</w:t>
      </w:r>
      <w:r w:rsidR="00B3190A" w:rsidRPr="00BC7856">
        <w:rPr>
          <w:rFonts w:ascii="Segoe UI" w:hAnsi="Segoe UI" w:cs="Segoe UI"/>
          <w:sz w:val="22"/>
          <w:szCs w:val="22"/>
        </w:rPr>
        <w:t xml:space="preserve"> písemné prohlášení </w:t>
      </w:r>
      <w:r w:rsidR="008E3823" w:rsidRPr="00BC7856">
        <w:rPr>
          <w:rFonts w:ascii="Segoe UI" w:hAnsi="Segoe UI" w:cs="Segoe UI"/>
          <w:sz w:val="22"/>
          <w:szCs w:val="22"/>
        </w:rPr>
        <w:t>B</w:t>
      </w:r>
      <w:r w:rsidR="00B3190A" w:rsidRPr="00BC7856">
        <w:rPr>
          <w:rFonts w:ascii="Segoe UI" w:hAnsi="Segoe UI" w:cs="Segoe UI"/>
          <w:sz w:val="22"/>
          <w:szCs w:val="22"/>
        </w:rPr>
        <w:t xml:space="preserve">anky, že tato uspokojí nároky </w:t>
      </w:r>
      <w:r w:rsidR="00BE2007" w:rsidRPr="00BC7856">
        <w:rPr>
          <w:rFonts w:ascii="Segoe UI" w:hAnsi="Segoe UI" w:cs="Segoe UI"/>
          <w:sz w:val="22"/>
          <w:szCs w:val="22"/>
        </w:rPr>
        <w:t>Objednatel</w:t>
      </w:r>
      <w:r w:rsidR="00B3190A" w:rsidRPr="00BC7856">
        <w:rPr>
          <w:rFonts w:ascii="Segoe UI" w:hAnsi="Segoe UI" w:cs="Segoe UI"/>
          <w:sz w:val="22"/>
          <w:szCs w:val="22"/>
        </w:rPr>
        <w:t>e v rozsahu do</w:t>
      </w:r>
      <w:r w:rsidR="001D4466" w:rsidRPr="00BC7856">
        <w:rPr>
          <w:rFonts w:ascii="Segoe UI" w:hAnsi="Segoe UI" w:cs="Segoe UI"/>
          <w:sz w:val="22"/>
          <w:szCs w:val="22"/>
        </w:rPr>
        <w:t xml:space="preserve"> </w:t>
      </w:r>
      <w:r w:rsidR="0037544C" w:rsidRPr="00AB7808">
        <w:rPr>
          <w:rFonts w:ascii="Segoe UI" w:hAnsi="Segoe UI" w:cs="Segoe UI"/>
          <w:sz w:val="22"/>
          <w:szCs w:val="22"/>
        </w:rPr>
        <w:t xml:space="preserve">částky </w:t>
      </w:r>
      <w:r w:rsidR="0037544C" w:rsidRPr="00180C1A">
        <w:rPr>
          <w:rFonts w:ascii="Segoe UI" w:hAnsi="Segoe UI" w:cs="Segoe UI"/>
          <w:sz w:val="22"/>
          <w:szCs w:val="22"/>
        </w:rPr>
        <w:t xml:space="preserve">odpovídající </w:t>
      </w:r>
      <w:r w:rsidR="00F518AD">
        <w:rPr>
          <w:rFonts w:ascii="Segoe UI" w:hAnsi="Segoe UI" w:cs="Segoe UI"/>
          <w:sz w:val="22"/>
          <w:szCs w:val="22"/>
        </w:rPr>
        <w:t>10</w:t>
      </w:r>
      <w:r w:rsidR="0037544C" w:rsidRPr="00180C1A">
        <w:rPr>
          <w:rFonts w:ascii="Segoe UI" w:hAnsi="Segoe UI" w:cs="Segoe UI"/>
          <w:sz w:val="22"/>
          <w:szCs w:val="22"/>
        </w:rPr>
        <w:t xml:space="preserve"> % </w:t>
      </w:r>
      <w:r w:rsidR="002521D5">
        <w:rPr>
          <w:rFonts w:ascii="Segoe UI" w:hAnsi="Segoe UI" w:cs="Segoe UI"/>
          <w:sz w:val="22"/>
          <w:szCs w:val="22"/>
        </w:rPr>
        <w:t>Sjednané cen</w:t>
      </w:r>
      <w:r w:rsidR="0037544C" w:rsidRPr="00180C1A">
        <w:rPr>
          <w:rFonts w:ascii="Segoe UI" w:hAnsi="Segoe UI" w:cs="Segoe UI"/>
          <w:sz w:val="22"/>
          <w:szCs w:val="22"/>
        </w:rPr>
        <w:t>y</w:t>
      </w:r>
      <w:r w:rsidR="002521D5">
        <w:rPr>
          <w:rFonts w:ascii="Segoe UI" w:hAnsi="Segoe UI" w:cs="Segoe UI"/>
          <w:sz w:val="22"/>
          <w:szCs w:val="22"/>
        </w:rPr>
        <w:t xml:space="preserve"> celkem</w:t>
      </w:r>
      <w:r w:rsidR="0037544C" w:rsidRPr="00180C1A">
        <w:rPr>
          <w:rFonts w:ascii="Segoe UI" w:hAnsi="Segoe UI" w:cs="Segoe UI"/>
          <w:sz w:val="22"/>
          <w:szCs w:val="22"/>
        </w:rPr>
        <w:t xml:space="preserve"> dle čl.</w:t>
      </w:r>
      <w:r w:rsidR="00B95373" w:rsidRPr="00180C1A">
        <w:rPr>
          <w:rFonts w:ascii="Segoe UI" w:hAnsi="Segoe UI" w:cs="Segoe UI"/>
          <w:sz w:val="22"/>
          <w:szCs w:val="22"/>
        </w:rPr>
        <w:t xml:space="preserve">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37544C" w:rsidRPr="00180C1A">
        <w:rPr>
          <w:rFonts w:ascii="Segoe UI" w:hAnsi="Segoe UI" w:cs="Segoe UI"/>
          <w:sz w:val="22"/>
          <w:szCs w:val="22"/>
        </w:rPr>
        <w:t xml:space="preserve"> této smlouvy bez DPH</w:t>
      </w:r>
      <w:r w:rsidR="00554D19" w:rsidRPr="00180C1A">
        <w:rPr>
          <w:rFonts w:ascii="Segoe UI" w:hAnsi="Segoe UI" w:cs="Segoe UI"/>
          <w:sz w:val="22"/>
          <w:szCs w:val="22"/>
        </w:rPr>
        <w:t xml:space="preserve">, </w:t>
      </w:r>
      <w:r w:rsidR="00B3190A" w:rsidRPr="00BC7856">
        <w:rPr>
          <w:rFonts w:ascii="Segoe UI" w:hAnsi="Segoe UI" w:cs="Segoe UI"/>
          <w:sz w:val="22"/>
          <w:szCs w:val="22"/>
        </w:rPr>
        <w:t xml:space="preserve">pokud </w:t>
      </w:r>
      <w:r w:rsidR="00BE2007" w:rsidRPr="00BC7856">
        <w:rPr>
          <w:rFonts w:ascii="Segoe UI" w:hAnsi="Segoe UI" w:cs="Segoe UI"/>
          <w:sz w:val="22"/>
          <w:szCs w:val="22"/>
        </w:rPr>
        <w:t>Zhotovitel</w:t>
      </w:r>
      <w:r w:rsidR="00B3190A" w:rsidRPr="00BC7856">
        <w:rPr>
          <w:rFonts w:ascii="Segoe UI" w:hAnsi="Segoe UI" w:cs="Segoe UI"/>
          <w:sz w:val="22"/>
          <w:szCs w:val="22"/>
        </w:rPr>
        <w:t xml:space="preserve"> </w:t>
      </w:r>
      <w:r w:rsidR="002261E9" w:rsidRPr="00BC7856">
        <w:rPr>
          <w:rFonts w:ascii="Segoe UI" w:hAnsi="Segoe UI" w:cs="Segoe UI"/>
          <w:sz w:val="22"/>
          <w:szCs w:val="22"/>
        </w:rPr>
        <w:t>dílo neprovádí řádně</w:t>
      </w:r>
      <w:r w:rsidR="005F5513" w:rsidRPr="00BC7856">
        <w:rPr>
          <w:rFonts w:ascii="Segoe UI" w:hAnsi="Segoe UI" w:cs="Segoe UI"/>
          <w:sz w:val="22"/>
          <w:szCs w:val="22"/>
        </w:rPr>
        <w:t xml:space="preserve">, </w:t>
      </w:r>
      <w:r w:rsidR="00B3190A" w:rsidRPr="00BC7856">
        <w:rPr>
          <w:rFonts w:ascii="Segoe UI" w:hAnsi="Segoe UI" w:cs="Segoe UI"/>
          <w:sz w:val="22"/>
          <w:szCs w:val="22"/>
        </w:rPr>
        <w:t>nedokončí dílo dle této smlouvy ve sjednané lhůtě</w:t>
      </w:r>
      <w:r w:rsidR="00474075" w:rsidRPr="00BC7856">
        <w:rPr>
          <w:rFonts w:ascii="Segoe UI" w:hAnsi="Segoe UI" w:cs="Segoe UI"/>
          <w:sz w:val="22"/>
          <w:szCs w:val="22"/>
        </w:rPr>
        <w:t xml:space="preserve"> a/nebo neodstraní </w:t>
      </w:r>
      <w:r w:rsidR="00D658D3" w:rsidRPr="00BC7856">
        <w:rPr>
          <w:rFonts w:ascii="Segoe UI" w:hAnsi="Segoe UI" w:cs="Segoe UI"/>
          <w:sz w:val="22"/>
          <w:szCs w:val="22"/>
        </w:rPr>
        <w:t>D</w:t>
      </w:r>
      <w:r w:rsidR="00474075" w:rsidRPr="00BC7856">
        <w:rPr>
          <w:rFonts w:ascii="Segoe UI" w:hAnsi="Segoe UI" w:cs="Segoe UI"/>
          <w:sz w:val="22"/>
          <w:szCs w:val="22"/>
        </w:rPr>
        <w:t xml:space="preserve">robné vady </w:t>
      </w:r>
      <w:r w:rsidR="00771894" w:rsidRPr="00BC7856">
        <w:rPr>
          <w:rFonts w:ascii="Segoe UI" w:hAnsi="Segoe UI" w:cs="Segoe UI"/>
          <w:sz w:val="22"/>
          <w:szCs w:val="22"/>
        </w:rPr>
        <w:t>ve sjednané lhůtě</w:t>
      </w:r>
      <w:r w:rsidR="00012027" w:rsidRPr="00BC7856">
        <w:rPr>
          <w:rFonts w:ascii="Segoe UI" w:hAnsi="Segoe UI" w:cs="Segoe UI"/>
          <w:sz w:val="22"/>
          <w:szCs w:val="22"/>
        </w:rPr>
        <w:t xml:space="preserve">, </w:t>
      </w:r>
      <w:r w:rsidR="002D1EC6" w:rsidRPr="00180C1A">
        <w:rPr>
          <w:rFonts w:ascii="Segoe UI" w:hAnsi="Segoe UI" w:cs="Segoe UI"/>
          <w:sz w:val="22"/>
          <w:szCs w:val="22"/>
        </w:rPr>
        <w:t xml:space="preserve">řádně neprovede </w:t>
      </w:r>
      <w:r w:rsidR="00391F64">
        <w:rPr>
          <w:rFonts w:ascii="Segoe UI" w:hAnsi="Segoe UI" w:cs="Segoe UI"/>
          <w:sz w:val="22"/>
          <w:szCs w:val="22"/>
        </w:rPr>
        <w:t>Zajištění kolaudace</w:t>
      </w:r>
      <w:r w:rsidR="002D1EC6" w:rsidRPr="00BC7856">
        <w:rPr>
          <w:rFonts w:ascii="Segoe UI" w:hAnsi="Segoe UI" w:cs="Segoe UI"/>
          <w:sz w:val="22"/>
          <w:szCs w:val="22"/>
        </w:rPr>
        <w:t xml:space="preserve"> </w:t>
      </w:r>
      <w:r w:rsidR="00C445E1" w:rsidRPr="00BC7856">
        <w:rPr>
          <w:rFonts w:ascii="Segoe UI" w:hAnsi="Segoe UI" w:cs="Segoe UI"/>
          <w:sz w:val="22"/>
          <w:szCs w:val="22"/>
        </w:rPr>
        <w:t xml:space="preserve">a/nebo nevyklidí do </w:t>
      </w:r>
      <w:r w:rsidR="00DC588E" w:rsidRPr="00BC7856">
        <w:rPr>
          <w:rFonts w:ascii="Segoe UI" w:hAnsi="Segoe UI" w:cs="Segoe UI"/>
          <w:sz w:val="22"/>
          <w:szCs w:val="22"/>
        </w:rPr>
        <w:t>10</w:t>
      </w:r>
      <w:r w:rsidR="007D702A" w:rsidRPr="00554D19">
        <w:rPr>
          <w:rFonts w:ascii="Segoe UI" w:hAnsi="Segoe UI" w:cs="Segoe UI"/>
          <w:sz w:val="22"/>
          <w:szCs w:val="22"/>
        </w:rPr>
        <w:t xml:space="preserve"> </w:t>
      </w:r>
      <w:r w:rsidR="00C445E1" w:rsidRPr="00554D19">
        <w:rPr>
          <w:rFonts w:ascii="Segoe UI" w:hAnsi="Segoe UI" w:cs="Segoe UI"/>
          <w:sz w:val="22"/>
          <w:szCs w:val="22"/>
        </w:rPr>
        <w:t xml:space="preserve">dnů po předání a převzetí díla </w:t>
      </w:r>
      <w:r w:rsidR="00A51482" w:rsidRPr="00554D19">
        <w:rPr>
          <w:rFonts w:ascii="Segoe UI" w:hAnsi="Segoe UI" w:cs="Segoe UI"/>
          <w:sz w:val="22"/>
          <w:szCs w:val="22"/>
        </w:rPr>
        <w:t>Staveniště</w:t>
      </w:r>
      <w:r w:rsidR="00B3190A" w:rsidRPr="00554D19">
        <w:rPr>
          <w:rFonts w:ascii="Segoe UI" w:hAnsi="Segoe UI" w:cs="Segoe UI"/>
          <w:sz w:val="22"/>
          <w:szCs w:val="22"/>
        </w:rPr>
        <w:t xml:space="preserve">. </w:t>
      </w:r>
      <w:r w:rsidR="00BA17EA" w:rsidRPr="00554D19">
        <w:rPr>
          <w:rFonts w:ascii="Segoe UI" w:hAnsi="Segoe UI" w:cs="Segoe UI"/>
          <w:sz w:val="22"/>
          <w:szCs w:val="22"/>
        </w:rPr>
        <w:t xml:space="preserve">Bankovní záruka za řádné </w:t>
      </w:r>
      <w:r w:rsidR="005F5513" w:rsidRPr="00554D19">
        <w:rPr>
          <w:rFonts w:ascii="Segoe UI" w:hAnsi="Segoe UI" w:cs="Segoe UI"/>
          <w:sz w:val="22"/>
          <w:szCs w:val="22"/>
        </w:rPr>
        <w:t xml:space="preserve">plnění </w:t>
      </w:r>
      <w:r w:rsidR="00BA17EA" w:rsidRPr="00554D19">
        <w:rPr>
          <w:rFonts w:ascii="Segoe UI" w:hAnsi="Segoe UI" w:cs="Segoe UI"/>
          <w:sz w:val="22"/>
          <w:szCs w:val="22"/>
        </w:rPr>
        <w:t xml:space="preserve">pokryje finanční nároky Objednatele (zákonné či smluvní sankce, náhradu škody, aj.) vzniklé v důsledku neplnění stanovených povinností Zhotovitele. </w:t>
      </w:r>
      <w:r w:rsidR="00B3190A" w:rsidRPr="00554D19">
        <w:rPr>
          <w:rFonts w:ascii="Segoe UI" w:hAnsi="Segoe UI" w:cs="Segoe UI"/>
          <w:sz w:val="22"/>
          <w:szCs w:val="22"/>
        </w:rPr>
        <w:t xml:space="preserve">Záruční listina </w:t>
      </w:r>
      <w:r w:rsidRPr="00554D19">
        <w:rPr>
          <w:rFonts w:ascii="Segoe UI" w:hAnsi="Segoe UI" w:cs="Segoe UI"/>
          <w:sz w:val="22"/>
          <w:szCs w:val="22"/>
        </w:rPr>
        <w:t>ne</w:t>
      </w:r>
      <w:r w:rsidR="00B3190A" w:rsidRPr="00554D19">
        <w:rPr>
          <w:rFonts w:ascii="Segoe UI" w:hAnsi="Segoe UI" w:cs="Segoe UI"/>
          <w:sz w:val="22"/>
          <w:szCs w:val="22"/>
        </w:rPr>
        <w:t>obsah</w:t>
      </w:r>
      <w:r w:rsidRPr="00554D19">
        <w:rPr>
          <w:rFonts w:ascii="Segoe UI" w:hAnsi="Segoe UI" w:cs="Segoe UI"/>
          <w:sz w:val="22"/>
          <w:szCs w:val="22"/>
        </w:rPr>
        <w:t>uje</w:t>
      </w:r>
      <w:r w:rsidR="00B3190A" w:rsidRPr="00554D19">
        <w:rPr>
          <w:rFonts w:ascii="Segoe UI" w:hAnsi="Segoe UI" w:cs="Segoe UI"/>
          <w:sz w:val="22"/>
          <w:szCs w:val="22"/>
        </w:rPr>
        <w:t xml:space="preserve"> další podmínky </w:t>
      </w:r>
      <w:r w:rsidR="008E3823" w:rsidRPr="00554D19">
        <w:rPr>
          <w:rFonts w:ascii="Segoe UI" w:hAnsi="Segoe UI" w:cs="Segoe UI"/>
          <w:sz w:val="22"/>
          <w:szCs w:val="22"/>
        </w:rPr>
        <w:t>B</w:t>
      </w:r>
      <w:r w:rsidR="00B3190A" w:rsidRPr="00554D19">
        <w:rPr>
          <w:rFonts w:ascii="Segoe UI" w:hAnsi="Segoe UI" w:cs="Segoe UI"/>
          <w:sz w:val="22"/>
          <w:szCs w:val="22"/>
        </w:rPr>
        <w:t xml:space="preserve">anky. Bankovní záruka za řádné </w:t>
      </w:r>
      <w:r w:rsidR="005F5513" w:rsidRPr="00554D19">
        <w:rPr>
          <w:rFonts w:ascii="Segoe UI" w:hAnsi="Segoe UI" w:cs="Segoe UI"/>
          <w:sz w:val="22"/>
          <w:szCs w:val="22"/>
        </w:rPr>
        <w:t xml:space="preserve">plnění </w:t>
      </w:r>
      <w:r w:rsidRPr="00554D19">
        <w:rPr>
          <w:rFonts w:ascii="Segoe UI" w:hAnsi="Segoe UI" w:cs="Segoe UI"/>
          <w:sz w:val="22"/>
          <w:szCs w:val="22"/>
        </w:rPr>
        <w:t>je</w:t>
      </w:r>
      <w:r w:rsidR="00B3190A" w:rsidRPr="00554D19">
        <w:rPr>
          <w:rFonts w:ascii="Segoe UI" w:hAnsi="Segoe UI" w:cs="Segoe UI"/>
          <w:sz w:val="22"/>
          <w:szCs w:val="22"/>
        </w:rPr>
        <w:t xml:space="preserve"> neodvolatelná, splatná na první vyžádání. Originál </w:t>
      </w:r>
      <w:r w:rsidR="008E3823" w:rsidRPr="00554D19">
        <w:rPr>
          <w:rFonts w:ascii="Segoe UI" w:hAnsi="Segoe UI" w:cs="Segoe UI"/>
          <w:sz w:val="22"/>
          <w:szCs w:val="22"/>
        </w:rPr>
        <w:t>B</w:t>
      </w:r>
      <w:r w:rsidR="00B3190A" w:rsidRPr="00554D19">
        <w:rPr>
          <w:rFonts w:ascii="Segoe UI" w:hAnsi="Segoe UI" w:cs="Segoe UI"/>
          <w:sz w:val="22"/>
          <w:szCs w:val="22"/>
        </w:rPr>
        <w:t xml:space="preserve">ankovní záruky za řádné </w:t>
      </w:r>
      <w:r w:rsidR="005F5513" w:rsidRPr="00554D19">
        <w:rPr>
          <w:rFonts w:ascii="Segoe UI" w:hAnsi="Segoe UI" w:cs="Segoe UI"/>
          <w:sz w:val="22"/>
          <w:szCs w:val="22"/>
        </w:rPr>
        <w:t>plnění</w:t>
      </w:r>
      <w:r w:rsidR="00B3190A" w:rsidRPr="00554D19">
        <w:rPr>
          <w:rFonts w:ascii="Segoe UI" w:hAnsi="Segoe UI" w:cs="Segoe UI"/>
          <w:sz w:val="22"/>
          <w:szCs w:val="22"/>
        </w:rPr>
        <w:t xml:space="preserve"> bude mít v držení po celou dobu provádění díla </w:t>
      </w:r>
      <w:r w:rsidR="00BE2007" w:rsidRPr="00554D19">
        <w:rPr>
          <w:rFonts w:ascii="Segoe UI" w:hAnsi="Segoe UI" w:cs="Segoe UI"/>
          <w:sz w:val="22"/>
          <w:szCs w:val="22"/>
        </w:rPr>
        <w:t>Objednatel</w:t>
      </w:r>
      <w:r w:rsidR="00C8207D" w:rsidRPr="00554D19">
        <w:rPr>
          <w:rFonts w:ascii="Segoe UI" w:hAnsi="Segoe UI" w:cs="Segoe UI"/>
          <w:sz w:val="22"/>
          <w:szCs w:val="22"/>
        </w:rPr>
        <w:t>.</w:t>
      </w:r>
    </w:p>
    <w:p w:rsidR="00B3190A" w:rsidRPr="00BC7856" w:rsidRDefault="00E73308"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B</w:t>
      </w:r>
      <w:r w:rsidR="00B3190A" w:rsidRPr="00554D19">
        <w:rPr>
          <w:rFonts w:ascii="Segoe UI" w:hAnsi="Segoe UI" w:cs="Segoe UI"/>
          <w:sz w:val="22"/>
          <w:szCs w:val="22"/>
        </w:rPr>
        <w:t>ankovní záruk</w:t>
      </w:r>
      <w:r w:rsidRPr="00554D19">
        <w:rPr>
          <w:rFonts w:ascii="Segoe UI" w:hAnsi="Segoe UI" w:cs="Segoe UI"/>
          <w:sz w:val="22"/>
          <w:szCs w:val="22"/>
        </w:rPr>
        <w:t xml:space="preserve">a </w:t>
      </w:r>
      <w:r w:rsidR="008F40B1" w:rsidRPr="00554D19">
        <w:rPr>
          <w:rFonts w:ascii="Segoe UI" w:hAnsi="Segoe UI" w:cs="Segoe UI"/>
          <w:sz w:val="22"/>
          <w:szCs w:val="22"/>
        </w:rPr>
        <w:t xml:space="preserve">za řádné </w:t>
      </w:r>
      <w:r w:rsidR="005F5513" w:rsidRPr="00554D19">
        <w:rPr>
          <w:rFonts w:ascii="Segoe UI" w:hAnsi="Segoe UI" w:cs="Segoe UI"/>
          <w:sz w:val="22"/>
          <w:szCs w:val="22"/>
        </w:rPr>
        <w:t xml:space="preserve">plnění </w:t>
      </w:r>
      <w:r w:rsidRPr="00554D19">
        <w:rPr>
          <w:rFonts w:ascii="Segoe UI" w:hAnsi="Segoe UI" w:cs="Segoe UI"/>
          <w:sz w:val="22"/>
          <w:szCs w:val="22"/>
        </w:rPr>
        <w:t xml:space="preserve">musí být </w:t>
      </w:r>
      <w:r w:rsidR="004F4088" w:rsidRPr="00554D19">
        <w:rPr>
          <w:rFonts w:ascii="Segoe UI" w:hAnsi="Segoe UI" w:cs="Segoe UI"/>
          <w:sz w:val="22"/>
          <w:szCs w:val="22"/>
        </w:rPr>
        <w:t xml:space="preserve">Zhotovitelem </w:t>
      </w:r>
      <w:r w:rsidRPr="00554D19">
        <w:rPr>
          <w:rFonts w:ascii="Segoe UI" w:hAnsi="Segoe UI" w:cs="Segoe UI"/>
          <w:sz w:val="22"/>
          <w:szCs w:val="22"/>
        </w:rPr>
        <w:t xml:space="preserve">udržována v platnosti po </w:t>
      </w:r>
      <w:r w:rsidR="007D702A" w:rsidRPr="00554D19">
        <w:rPr>
          <w:rFonts w:ascii="Segoe UI" w:hAnsi="Segoe UI" w:cs="Segoe UI"/>
          <w:sz w:val="22"/>
          <w:szCs w:val="22"/>
        </w:rPr>
        <w:lastRenderedPageBreak/>
        <w:t>celou</w:t>
      </w:r>
      <w:r w:rsidR="00FD40B2" w:rsidRPr="00554D19">
        <w:rPr>
          <w:rFonts w:ascii="Segoe UI" w:hAnsi="Segoe UI" w:cs="Segoe UI"/>
          <w:sz w:val="22"/>
          <w:szCs w:val="22"/>
        </w:rPr>
        <w:t xml:space="preserve"> </w:t>
      </w:r>
      <w:r w:rsidR="007D702A" w:rsidRPr="00554D19">
        <w:rPr>
          <w:rFonts w:ascii="Segoe UI" w:hAnsi="Segoe UI" w:cs="Segoe UI"/>
          <w:sz w:val="22"/>
          <w:szCs w:val="22"/>
        </w:rPr>
        <w:t>dobu realizace díla</w:t>
      </w:r>
      <w:r w:rsidR="00E76CB6" w:rsidRPr="00554D19">
        <w:rPr>
          <w:rFonts w:ascii="Segoe UI" w:hAnsi="Segoe UI" w:cs="Segoe UI"/>
          <w:sz w:val="22"/>
          <w:szCs w:val="22"/>
        </w:rPr>
        <w:t xml:space="preserve"> </w:t>
      </w:r>
      <w:r w:rsidR="007D702A" w:rsidRPr="004866BF">
        <w:rPr>
          <w:rFonts w:ascii="Segoe UI" w:hAnsi="Segoe UI" w:cs="Segoe UI"/>
          <w:sz w:val="22"/>
          <w:szCs w:val="22"/>
        </w:rPr>
        <w:t xml:space="preserve">prodlouženou o </w:t>
      </w:r>
      <w:r w:rsidRPr="004866BF">
        <w:rPr>
          <w:rFonts w:ascii="Segoe UI" w:hAnsi="Segoe UI" w:cs="Segoe UI"/>
          <w:sz w:val="22"/>
          <w:szCs w:val="22"/>
        </w:rPr>
        <w:t xml:space="preserve">dobu </w:t>
      </w:r>
      <w:r w:rsidR="00B3190A" w:rsidRPr="009617FA">
        <w:rPr>
          <w:rFonts w:ascii="Segoe UI" w:hAnsi="Segoe UI" w:cs="Segoe UI"/>
          <w:sz w:val="22"/>
          <w:szCs w:val="22"/>
        </w:rPr>
        <w:t xml:space="preserve">alespoň </w:t>
      </w:r>
      <w:r w:rsidR="004866BF" w:rsidRPr="009617FA">
        <w:rPr>
          <w:rFonts w:ascii="Segoe UI" w:hAnsi="Segoe UI" w:cs="Segoe UI"/>
          <w:sz w:val="22"/>
          <w:szCs w:val="22"/>
        </w:rPr>
        <w:t>30 </w:t>
      </w:r>
      <w:r w:rsidR="00B3190A" w:rsidRPr="009617FA">
        <w:rPr>
          <w:rFonts w:ascii="Segoe UI" w:hAnsi="Segoe UI" w:cs="Segoe UI"/>
          <w:sz w:val="22"/>
          <w:szCs w:val="22"/>
        </w:rPr>
        <w:t>dnů po </w:t>
      </w:r>
      <w:r w:rsidR="00F6175B" w:rsidRPr="009617FA">
        <w:rPr>
          <w:rFonts w:ascii="Segoe UI" w:hAnsi="Segoe UI" w:cs="Segoe UI"/>
          <w:sz w:val="22"/>
          <w:szCs w:val="22"/>
        </w:rPr>
        <w:t xml:space="preserve">sjednané </w:t>
      </w:r>
      <w:r w:rsidR="00677F3A" w:rsidRPr="00E6635D">
        <w:rPr>
          <w:rFonts w:ascii="Segoe UI" w:hAnsi="Segoe UI" w:cs="Segoe UI"/>
          <w:sz w:val="22"/>
          <w:szCs w:val="22"/>
        </w:rPr>
        <w:t xml:space="preserve">době </w:t>
      </w:r>
      <w:r w:rsidR="00B3190A" w:rsidRPr="004866BF">
        <w:rPr>
          <w:rFonts w:ascii="Segoe UI" w:hAnsi="Segoe UI" w:cs="Segoe UI"/>
          <w:sz w:val="22"/>
          <w:szCs w:val="22"/>
        </w:rPr>
        <w:t>pro předání a převzetí díla</w:t>
      </w:r>
      <w:r w:rsidR="003C6549" w:rsidRPr="004866BF">
        <w:rPr>
          <w:rFonts w:ascii="Segoe UI" w:hAnsi="Segoe UI" w:cs="Segoe UI"/>
          <w:sz w:val="22"/>
          <w:szCs w:val="22"/>
        </w:rPr>
        <w:t xml:space="preserve"> a po odstranění případných Drobných vad díla</w:t>
      </w:r>
      <w:r w:rsidR="00B3190A" w:rsidRPr="004866BF">
        <w:rPr>
          <w:rFonts w:ascii="Segoe UI" w:hAnsi="Segoe UI" w:cs="Segoe UI"/>
          <w:sz w:val="22"/>
          <w:szCs w:val="22"/>
        </w:rPr>
        <w:t xml:space="preserve">. Bankovní záruka bude </w:t>
      </w:r>
      <w:r w:rsidR="00BE2007" w:rsidRPr="004866BF">
        <w:rPr>
          <w:rFonts w:ascii="Segoe UI" w:hAnsi="Segoe UI" w:cs="Segoe UI"/>
          <w:sz w:val="22"/>
          <w:szCs w:val="22"/>
        </w:rPr>
        <w:t>Zhotovitel</w:t>
      </w:r>
      <w:r w:rsidR="00B3190A" w:rsidRPr="004866BF">
        <w:rPr>
          <w:rFonts w:ascii="Segoe UI" w:hAnsi="Segoe UI" w:cs="Segoe UI"/>
          <w:sz w:val="22"/>
          <w:szCs w:val="22"/>
        </w:rPr>
        <w:t>i uvolněna po předložení protokolu o předání a převzetí díla</w:t>
      </w:r>
      <w:r w:rsidR="00A6530D" w:rsidRPr="004866BF">
        <w:rPr>
          <w:rFonts w:ascii="Segoe UI" w:hAnsi="Segoe UI" w:cs="Segoe UI"/>
          <w:sz w:val="22"/>
          <w:szCs w:val="22"/>
        </w:rPr>
        <w:t xml:space="preserve"> </w:t>
      </w:r>
      <w:r w:rsidR="00B3190A" w:rsidRPr="004866BF">
        <w:rPr>
          <w:rFonts w:ascii="Segoe UI" w:hAnsi="Segoe UI" w:cs="Segoe UI"/>
          <w:sz w:val="22"/>
          <w:szCs w:val="22"/>
        </w:rPr>
        <w:t xml:space="preserve">podepsaného </w:t>
      </w:r>
      <w:r w:rsidR="00BE2007" w:rsidRPr="00EF65A0">
        <w:rPr>
          <w:rFonts w:ascii="Segoe UI" w:hAnsi="Segoe UI" w:cs="Segoe UI"/>
          <w:sz w:val="22"/>
          <w:szCs w:val="22"/>
        </w:rPr>
        <w:t>Objednatel</w:t>
      </w:r>
      <w:r w:rsidR="00B3190A" w:rsidRPr="00EF65A0">
        <w:rPr>
          <w:rFonts w:ascii="Segoe UI" w:hAnsi="Segoe UI" w:cs="Segoe UI"/>
          <w:sz w:val="22"/>
          <w:szCs w:val="22"/>
        </w:rPr>
        <w:t>em</w:t>
      </w:r>
      <w:r w:rsidR="00A83C69" w:rsidRPr="004866BF">
        <w:rPr>
          <w:rFonts w:ascii="Segoe UI" w:hAnsi="Segoe UI" w:cs="Segoe UI"/>
          <w:sz w:val="22"/>
          <w:szCs w:val="22"/>
        </w:rPr>
        <w:t>,</w:t>
      </w:r>
      <w:r w:rsidR="00B3190A" w:rsidRPr="004866BF">
        <w:rPr>
          <w:rFonts w:ascii="Segoe UI" w:hAnsi="Segoe UI" w:cs="Segoe UI"/>
          <w:sz w:val="22"/>
          <w:szCs w:val="22"/>
        </w:rPr>
        <w:t xml:space="preserve"> </w:t>
      </w:r>
      <w:r w:rsidR="00BE2007" w:rsidRPr="009617FA">
        <w:rPr>
          <w:rFonts w:ascii="Segoe UI" w:hAnsi="Segoe UI" w:cs="Segoe UI"/>
          <w:sz w:val="22"/>
          <w:szCs w:val="22"/>
        </w:rPr>
        <w:t>Zhotovitel</w:t>
      </w:r>
      <w:r w:rsidR="00B3190A" w:rsidRPr="009617FA">
        <w:rPr>
          <w:rFonts w:ascii="Segoe UI" w:hAnsi="Segoe UI" w:cs="Segoe UI"/>
          <w:sz w:val="22"/>
          <w:szCs w:val="22"/>
        </w:rPr>
        <w:t>em</w:t>
      </w:r>
      <w:r w:rsidR="00474075" w:rsidRPr="009617FA">
        <w:rPr>
          <w:rFonts w:ascii="Segoe UI" w:hAnsi="Segoe UI" w:cs="Segoe UI"/>
          <w:sz w:val="22"/>
          <w:szCs w:val="22"/>
        </w:rPr>
        <w:t xml:space="preserve"> a po odstranění </w:t>
      </w:r>
      <w:r w:rsidR="00677F3A" w:rsidRPr="009617FA">
        <w:rPr>
          <w:rFonts w:ascii="Segoe UI" w:hAnsi="Segoe UI" w:cs="Segoe UI"/>
          <w:sz w:val="22"/>
          <w:szCs w:val="22"/>
        </w:rPr>
        <w:t xml:space="preserve">případných </w:t>
      </w:r>
      <w:r w:rsidR="007D702A" w:rsidRPr="004866BF">
        <w:rPr>
          <w:rFonts w:ascii="Segoe UI" w:hAnsi="Segoe UI" w:cs="Segoe UI"/>
          <w:sz w:val="22"/>
          <w:szCs w:val="22"/>
        </w:rPr>
        <w:t>D</w:t>
      </w:r>
      <w:r w:rsidR="00474075" w:rsidRPr="004866BF">
        <w:rPr>
          <w:rFonts w:ascii="Segoe UI" w:hAnsi="Segoe UI" w:cs="Segoe UI"/>
          <w:sz w:val="22"/>
          <w:szCs w:val="22"/>
        </w:rPr>
        <w:t>robných vad díla ve sjednané lhůtě</w:t>
      </w:r>
      <w:r w:rsidR="00D61970" w:rsidRPr="004866BF">
        <w:rPr>
          <w:rFonts w:ascii="Segoe UI" w:hAnsi="Segoe UI" w:cs="Segoe UI"/>
          <w:sz w:val="22"/>
          <w:szCs w:val="22"/>
        </w:rPr>
        <w:t>.</w:t>
      </w:r>
      <w:r w:rsidR="00D616FA" w:rsidRPr="004866BF">
        <w:rPr>
          <w:rFonts w:ascii="Segoe UI" w:hAnsi="Segoe UI" w:cs="Segoe UI"/>
          <w:sz w:val="22"/>
          <w:szCs w:val="22"/>
        </w:rPr>
        <w:t xml:space="preserve"> </w:t>
      </w:r>
      <w:r w:rsidR="00C8207D" w:rsidRPr="004866BF">
        <w:rPr>
          <w:rFonts w:ascii="Segoe UI" w:hAnsi="Segoe UI" w:cs="Segoe UI"/>
          <w:sz w:val="22"/>
          <w:szCs w:val="22"/>
        </w:rPr>
        <w:t xml:space="preserve">V případě, že dílo nebude </w:t>
      </w:r>
      <w:r w:rsidR="00E76CB6" w:rsidRPr="004866BF">
        <w:rPr>
          <w:rFonts w:ascii="Segoe UI" w:hAnsi="Segoe UI" w:cs="Segoe UI"/>
          <w:sz w:val="22"/>
          <w:szCs w:val="22"/>
        </w:rPr>
        <w:t xml:space="preserve">řádně </w:t>
      </w:r>
      <w:r w:rsidR="00BE59E6" w:rsidRPr="004866BF">
        <w:rPr>
          <w:rFonts w:ascii="Segoe UI" w:hAnsi="Segoe UI" w:cs="Segoe UI"/>
          <w:sz w:val="22"/>
          <w:szCs w:val="22"/>
        </w:rPr>
        <w:t xml:space="preserve">plněno či </w:t>
      </w:r>
      <w:r w:rsidR="00C8207D" w:rsidRPr="004866BF">
        <w:rPr>
          <w:rFonts w:ascii="Segoe UI" w:hAnsi="Segoe UI" w:cs="Segoe UI"/>
          <w:sz w:val="22"/>
          <w:szCs w:val="22"/>
        </w:rPr>
        <w:t>dokončeno</w:t>
      </w:r>
      <w:r w:rsidR="00C90F7D" w:rsidRPr="004866BF">
        <w:rPr>
          <w:rFonts w:ascii="Segoe UI" w:hAnsi="Segoe UI" w:cs="Segoe UI"/>
          <w:sz w:val="22"/>
          <w:szCs w:val="22"/>
        </w:rPr>
        <w:t xml:space="preserve"> a</w:t>
      </w:r>
      <w:r w:rsidR="00D167CE" w:rsidRPr="004866BF">
        <w:rPr>
          <w:rFonts w:ascii="Segoe UI" w:hAnsi="Segoe UI" w:cs="Segoe UI"/>
          <w:sz w:val="22"/>
          <w:szCs w:val="22"/>
        </w:rPr>
        <w:t>/nebo</w:t>
      </w:r>
      <w:r w:rsidR="008F40B1" w:rsidRPr="004866BF">
        <w:rPr>
          <w:rFonts w:ascii="Segoe UI" w:hAnsi="Segoe UI" w:cs="Segoe UI"/>
          <w:sz w:val="22"/>
          <w:szCs w:val="22"/>
        </w:rPr>
        <w:t xml:space="preserve"> nebudou</w:t>
      </w:r>
      <w:r w:rsidR="008F40B1" w:rsidRPr="00BC7856">
        <w:rPr>
          <w:rFonts w:ascii="Segoe UI" w:hAnsi="Segoe UI" w:cs="Segoe UI"/>
          <w:sz w:val="22"/>
          <w:szCs w:val="22"/>
        </w:rPr>
        <w:t xml:space="preserve"> odstraněny Drobné vad</w:t>
      </w:r>
      <w:r w:rsidR="003C6549" w:rsidRPr="00BC7856">
        <w:rPr>
          <w:rFonts w:ascii="Segoe UI" w:hAnsi="Segoe UI" w:cs="Segoe UI"/>
          <w:sz w:val="22"/>
          <w:szCs w:val="22"/>
        </w:rPr>
        <w:t>y</w:t>
      </w:r>
      <w:r w:rsidR="00C8207D" w:rsidRPr="00BC7856">
        <w:rPr>
          <w:rFonts w:ascii="Segoe UI" w:hAnsi="Segoe UI" w:cs="Segoe UI"/>
          <w:sz w:val="22"/>
          <w:szCs w:val="22"/>
        </w:rPr>
        <w:t xml:space="preserve"> </w:t>
      </w:r>
      <w:r w:rsidR="00031C8A" w:rsidRPr="00BC7856">
        <w:rPr>
          <w:rFonts w:ascii="Segoe UI" w:hAnsi="Segoe UI" w:cs="Segoe UI"/>
          <w:sz w:val="22"/>
          <w:szCs w:val="22"/>
        </w:rPr>
        <w:t>nebo nedojde k</w:t>
      </w:r>
      <w:r w:rsidR="00F913DC">
        <w:rPr>
          <w:rFonts w:ascii="Segoe UI" w:hAnsi="Segoe UI" w:cs="Segoe UI"/>
          <w:sz w:val="22"/>
          <w:szCs w:val="22"/>
        </w:rPr>
        <w:t> Zajištění kolaudace</w:t>
      </w:r>
      <w:r w:rsidR="00031C8A" w:rsidRPr="00BC7856">
        <w:rPr>
          <w:rFonts w:ascii="Segoe UI" w:hAnsi="Segoe UI" w:cs="Segoe UI"/>
          <w:sz w:val="22"/>
          <w:szCs w:val="22"/>
        </w:rPr>
        <w:t xml:space="preserve"> </w:t>
      </w:r>
      <w:r w:rsidR="00C8207D" w:rsidRPr="00BC7856">
        <w:rPr>
          <w:rFonts w:ascii="Segoe UI" w:hAnsi="Segoe UI" w:cs="Segoe UI"/>
          <w:sz w:val="22"/>
          <w:szCs w:val="22"/>
        </w:rPr>
        <w:t>v průběhu trvání Bankovní záruky</w:t>
      </w:r>
      <w:r w:rsidR="00E76CB6" w:rsidRPr="00BC7856">
        <w:rPr>
          <w:rFonts w:ascii="Segoe UI" w:hAnsi="Segoe UI" w:cs="Segoe UI"/>
          <w:sz w:val="22"/>
          <w:szCs w:val="22"/>
        </w:rPr>
        <w:t xml:space="preserve"> za řádné </w:t>
      </w:r>
      <w:r w:rsidR="00BE59E6" w:rsidRPr="00BC7856">
        <w:rPr>
          <w:rFonts w:ascii="Segoe UI" w:hAnsi="Segoe UI" w:cs="Segoe UI"/>
          <w:sz w:val="22"/>
          <w:szCs w:val="22"/>
        </w:rPr>
        <w:t>plnění</w:t>
      </w:r>
      <w:r w:rsidR="00C8207D" w:rsidRPr="00BC7856">
        <w:rPr>
          <w:rFonts w:ascii="Segoe UI" w:hAnsi="Segoe UI" w:cs="Segoe UI"/>
          <w:sz w:val="22"/>
          <w:szCs w:val="22"/>
        </w:rPr>
        <w:t xml:space="preserve">, zavazuje se Zhotovitel Objednateli </w:t>
      </w:r>
      <w:r w:rsidR="00B70ACE" w:rsidRPr="00BC7856">
        <w:rPr>
          <w:rFonts w:ascii="Segoe UI" w:hAnsi="Segoe UI" w:cs="Segoe UI"/>
          <w:sz w:val="22"/>
          <w:szCs w:val="22"/>
        </w:rPr>
        <w:t>nejpozději v</w:t>
      </w:r>
      <w:r w:rsidR="008204AD" w:rsidRPr="00BC7856">
        <w:rPr>
          <w:rFonts w:ascii="Segoe UI" w:hAnsi="Segoe UI" w:cs="Segoe UI"/>
          <w:sz w:val="22"/>
          <w:szCs w:val="22"/>
        </w:rPr>
        <w:t> poslední pracovní den</w:t>
      </w:r>
      <w:r w:rsidR="00B70ACE" w:rsidRPr="00BC7856">
        <w:rPr>
          <w:rFonts w:ascii="Segoe UI" w:hAnsi="Segoe UI" w:cs="Segoe UI"/>
          <w:sz w:val="22"/>
          <w:szCs w:val="22"/>
        </w:rPr>
        <w:t xml:space="preserve"> předcházející </w:t>
      </w:r>
      <w:r w:rsidR="00C8207D" w:rsidRPr="00BC7856">
        <w:rPr>
          <w:rFonts w:ascii="Segoe UI" w:hAnsi="Segoe UI" w:cs="Segoe UI"/>
          <w:sz w:val="22"/>
          <w:szCs w:val="22"/>
        </w:rPr>
        <w:t>d</w:t>
      </w:r>
      <w:r w:rsidR="00B70ACE" w:rsidRPr="00BC7856">
        <w:rPr>
          <w:rFonts w:ascii="Segoe UI" w:hAnsi="Segoe UI" w:cs="Segoe UI"/>
          <w:sz w:val="22"/>
          <w:szCs w:val="22"/>
        </w:rPr>
        <w:t>ni</w:t>
      </w:r>
      <w:r w:rsidR="00C8207D" w:rsidRPr="00BC7856">
        <w:rPr>
          <w:rFonts w:ascii="Segoe UI" w:hAnsi="Segoe UI" w:cs="Segoe UI"/>
          <w:sz w:val="22"/>
          <w:szCs w:val="22"/>
        </w:rPr>
        <w:t xml:space="preserve"> skončení platnosti Bankovní záruky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 xml:space="preserve">plnění </w:t>
      </w:r>
      <w:r w:rsidR="00C8207D" w:rsidRPr="00BC7856">
        <w:rPr>
          <w:rFonts w:ascii="Segoe UI" w:hAnsi="Segoe UI" w:cs="Segoe UI"/>
          <w:sz w:val="22"/>
          <w:szCs w:val="22"/>
        </w:rPr>
        <w:t xml:space="preserve">předložit </w:t>
      </w:r>
      <w:r w:rsidR="00E81F5D" w:rsidRPr="00BC7856">
        <w:rPr>
          <w:rFonts w:ascii="Segoe UI" w:hAnsi="Segoe UI" w:cs="Segoe UI"/>
          <w:sz w:val="22"/>
          <w:szCs w:val="22"/>
        </w:rPr>
        <w:t>novou</w:t>
      </w:r>
      <w:r w:rsidR="00F51C16" w:rsidRPr="00BC7856">
        <w:rPr>
          <w:rFonts w:ascii="Segoe UI" w:hAnsi="Segoe UI" w:cs="Segoe UI"/>
          <w:sz w:val="22"/>
          <w:szCs w:val="22"/>
        </w:rPr>
        <w:t xml:space="preserve"> </w:t>
      </w:r>
      <w:r w:rsidR="00C8207D" w:rsidRPr="00BC7856">
        <w:rPr>
          <w:rFonts w:ascii="Segoe UI" w:hAnsi="Segoe UI" w:cs="Segoe UI"/>
          <w:sz w:val="22"/>
          <w:szCs w:val="22"/>
        </w:rPr>
        <w:t>Bankovní záruku</w:t>
      </w:r>
      <w:r w:rsidR="00F51C16" w:rsidRPr="00BC7856">
        <w:rPr>
          <w:rFonts w:ascii="Segoe UI" w:hAnsi="Segoe UI" w:cs="Segoe UI"/>
          <w:sz w:val="22"/>
          <w:szCs w:val="22"/>
        </w:rPr>
        <w:t xml:space="preserve">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 xml:space="preserve">plnění </w:t>
      </w:r>
      <w:r w:rsidR="00C8207D" w:rsidRPr="00BC7856">
        <w:rPr>
          <w:rFonts w:ascii="Segoe UI" w:hAnsi="Segoe UI" w:cs="Segoe UI"/>
          <w:sz w:val="22"/>
          <w:szCs w:val="22"/>
        </w:rPr>
        <w:t xml:space="preserve">(případně zajistit prodloužení bankovní záruky stávající) s platností </w:t>
      </w:r>
      <w:r w:rsidR="007A18FC" w:rsidRPr="00BC7856">
        <w:rPr>
          <w:rFonts w:ascii="Segoe UI" w:hAnsi="Segoe UI" w:cs="Segoe UI"/>
          <w:sz w:val="22"/>
          <w:szCs w:val="22"/>
        </w:rPr>
        <w:t>nejméně 1 </w:t>
      </w:r>
      <w:r w:rsidR="00C8207D" w:rsidRPr="00BC7856">
        <w:rPr>
          <w:rFonts w:ascii="Segoe UI" w:hAnsi="Segoe UI" w:cs="Segoe UI"/>
          <w:sz w:val="22"/>
          <w:szCs w:val="22"/>
        </w:rPr>
        <w:t xml:space="preserve">měsíc ode dne skončení platnosti </w:t>
      </w:r>
      <w:r w:rsidR="00E81F5D" w:rsidRPr="00BC7856">
        <w:rPr>
          <w:rFonts w:ascii="Segoe UI" w:hAnsi="Segoe UI" w:cs="Segoe UI"/>
          <w:sz w:val="22"/>
          <w:szCs w:val="22"/>
        </w:rPr>
        <w:t xml:space="preserve">původní </w:t>
      </w:r>
      <w:r w:rsidR="00C8207D" w:rsidRPr="00BC7856">
        <w:rPr>
          <w:rFonts w:ascii="Segoe UI" w:hAnsi="Segoe UI" w:cs="Segoe UI"/>
          <w:sz w:val="22"/>
          <w:szCs w:val="22"/>
        </w:rPr>
        <w:t>Bankovní záruky</w:t>
      </w:r>
      <w:r w:rsidR="00F51C16" w:rsidRPr="00BC7856">
        <w:rPr>
          <w:rFonts w:ascii="Segoe UI" w:hAnsi="Segoe UI" w:cs="Segoe UI"/>
          <w:sz w:val="22"/>
          <w:szCs w:val="22"/>
        </w:rPr>
        <w:t xml:space="preserve">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plnění</w:t>
      </w:r>
      <w:r w:rsidR="00C8207D" w:rsidRPr="00BC7856">
        <w:rPr>
          <w:rFonts w:ascii="Segoe UI" w:hAnsi="Segoe UI" w:cs="Segoe UI"/>
          <w:sz w:val="22"/>
          <w:szCs w:val="22"/>
        </w:rPr>
        <w:t>.</w:t>
      </w:r>
      <w:r w:rsidR="00B70ACE" w:rsidRPr="00BC7856">
        <w:rPr>
          <w:rFonts w:ascii="Segoe UI" w:hAnsi="Segoe UI" w:cs="Segoe UI"/>
          <w:sz w:val="22"/>
          <w:szCs w:val="22"/>
        </w:rPr>
        <w:t xml:space="preserve"> Takto bude postupováno opakovaně tak, aby byla Bankovní záruka za řádné </w:t>
      </w:r>
      <w:r w:rsidR="00BE59E6" w:rsidRPr="00BC7856">
        <w:rPr>
          <w:rFonts w:ascii="Segoe UI" w:hAnsi="Segoe UI" w:cs="Segoe UI"/>
          <w:sz w:val="22"/>
          <w:szCs w:val="22"/>
        </w:rPr>
        <w:t xml:space="preserve">plnění </w:t>
      </w:r>
      <w:r w:rsidR="00B70ACE" w:rsidRPr="00BC7856">
        <w:rPr>
          <w:rFonts w:ascii="Segoe UI" w:hAnsi="Segoe UI" w:cs="Segoe UI"/>
          <w:sz w:val="22"/>
          <w:szCs w:val="22"/>
        </w:rPr>
        <w:t>Zhotovitelem udržována v platnosti po</w:t>
      </w:r>
      <w:r w:rsidR="00F51C16" w:rsidRPr="00BC7856">
        <w:rPr>
          <w:rFonts w:ascii="Segoe UI" w:hAnsi="Segoe UI" w:cs="Segoe UI"/>
          <w:sz w:val="22"/>
          <w:szCs w:val="22"/>
        </w:rPr>
        <w:t> </w:t>
      </w:r>
      <w:r w:rsidR="00B70ACE" w:rsidRPr="00BC7856">
        <w:rPr>
          <w:rFonts w:ascii="Segoe UI" w:hAnsi="Segoe UI" w:cs="Segoe UI"/>
          <w:sz w:val="22"/>
          <w:szCs w:val="22"/>
        </w:rPr>
        <w:t>celou dobu realizace díla</w:t>
      </w:r>
      <w:r w:rsidR="00E81F5D" w:rsidRPr="00BC7856">
        <w:rPr>
          <w:rFonts w:ascii="Segoe UI" w:hAnsi="Segoe UI" w:cs="Segoe UI"/>
          <w:sz w:val="22"/>
          <w:szCs w:val="22"/>
        </w:rPr>
        <w:t xml:space="preserve"> a do odstranění Drobných vad</w:t>
      </w:r>
      <w:r w:rsidR="000D4078" w:rsidRPr="00BC7856">
        <w:rPr>
          <w:rFonts w:ascii="Segoe UI" w:hAnsi="Segoe UI" w:cs="Segoe UI"/>
          <w:sz w:val="22"/>
          <w:szCs w:val="22"/>
        </w:rPr>
        <w:t>.</w:t>
      </w:r>
    </w:p>
    <w:p w:rsidR="00B3190A" w:rsidRPr="00BC7856" w:rsidRDefault="00B3190A"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 xml:space="preserve">Pokud </w:t>
      </w:r>
      <w:r w:rsidR="00BE2007" w:rsidRPr="00BC7856">
        <w:rPr>
          <w:rFonts w:ascii="Segoe UI" w:hAnsi="Segoe UI" w:cs="Segoe UI"/>
          <w:sz w:val="22"/>
          <w:szCs w:val="22"/>
        </w:rPr>
        <w:t>Zhotovitel</w:t>
      </w:r>
      <w:r w:rsidRPr="00BC7856">
        <w:rPr>
          <w:rFonts w:ascii="Segoe UI" w:hAnsi="Segoe UI" w:cs="Segoe UI"/>
          <w:sz w:val="22"/>
          <w:szCs w:val="22"/>
        </w:rPr>
        <w:t xml:space="preserve"> nesplní své závazky, které jsou </w:t>
      </w:r>
      <w:r w:rsidR="00677F3A" w:rsidRPr="00BC7856">
        <w:rPr>
          <w:rFonts w:ascii="Segoe UI" w:hAnsi="Segoe UI" w:cs="Segoe UI"/>
          <w:sz w:val="22"/>
          <w:szCs w:val="22"/>
        </w:rPr>
        <w:t>B</w:t>
      </w:r>
      <w:r w:rsidRPr="00BC7856">
        <w:rPr>
          <w:rFonts w:ascii="Segoe UI" w:hAnsi="Segoe UI" w:cs="Segoe UI"/>
          <w:sz w:val="22"/>
          <w:szCs w:val="22"/>
        </w:rPr>
        <w:t xml:space="preserve">ankovní zárukou za řádné </w:t>
      </w:r>
      <w:r w:rsidR="00BE59E6" w:rsidRPr="00BC7856">
        <w:rPr>
          <w:rFonts w:ascii="Segoe UI" w:hAnsi="Segoe UI" w:cs="Segoe UI"/>
          <w:sz w:val="22"/>
          <w:szCs w:val="22"/>
        </w:rPr>
        <w:t xml:space="preserve">plnění </w:t>
      </w:r>
      <w:r w:rsidRPr="00BC7856">
        <w:rPr>
          <w:rFonts w:ascii="Segoe UI" w:hAnsi="Segoe UI" w:cs="Segoe UI"/>
          <w:sz w:val="22"/>
          <w:szCs w:val="22"/>
        </w:rPr>
        <w:t xml:space="preserve">zajišťovány, </w:t>
      </w:r>
      <w:r w:rsidR="00327182" w:rsidRPr="00BC7856">
        <w:rPr>
          <w:rFonts w:ascii="Segoe UI" w:hAnsi="Segoe UI" w:cs="Segoe UI"/>
          <w:sz w:val="22"/>
          <w:szCs w:val="22"/>
        </w:rPr>
        <w:t xml:space="preserve">Banka splní povinnost z </w:t>
      </w:r>
      <w:r w:rsidR="00E43E8F" w:rsidRPr="00BC7856">
        <w:rPr>
          <w:rFonts w:ascii="Segoe UI" w:hAnsi="Segoe UI" w:cs="Segoe UI"/>
          <w:sz w:val="22"/>
          <w:szCs w:val="22"/>
        </w:rPr>
        <w:t>B</w:t>
      </w:r>
      <w:r w:rsidRPr="00BC7856">
        <w:rPr>
          <w:rFonts w:ascii="Segoe UI" w:hAnsi="Segoe UI" w:cs="Segoe UI"/>
          <w:sz w:val="22"/>
          <w:szCs w:val="22"/>
        </w:rPr>
        <w:t xml:space="preserve">ankovní </w:t>
      </w:r>
      <w:r w:rsidR="00327182" w:rsidRPr="00BC7856">
        <w:rPr>
          <w:rFonts w:ascii="Segoe UI" w:hAnsi="Segoe UI" w:cs="Segoe UI"/>
          <w:sz w:val="22"/>
          <w:szCs w:val="22"/>
        </w:rPr>
        <w:t xml:space="preserve">záruky </w:t>
      </w:r>
      <w:r w:rsidR="00E43E8F" w:rsidRPr="00BC7856">
        <w:rPr>
          <w:rFonts w:ascii="Segoe UI" w:hAnsi="Segoe UI" w:cs="Segoe UI"/>
          <w:sz w:val="22"/>
          <w:szCs w:val="22"/>
        </w:rPr>
        <w:t>za</w:t>
      </w:r>
      <w:r w:rsidR="00E43E8F" w:rsidRPr="00554D19">
        <w:rPr>
          <w:rFonts w:ascii="Segoe UI" w:hAnsi="Segoe UI" w:cs="Segoe UI"/>
          <w:sz w:val="22"/>
          <w:szCs w:val="22"/>
        </w:rPr>
        <w:t xml:space="preserve"> řádné </w:t>
      </w:r>
      <w:r w:rsidR="00BE59E6" w:rsidRPr="00554D19">
        <w:rPr>
          <w:rFonts w:ascii="Segoe UI" w:hAnsi="Segoe UI" w:cs="Segoe UI"/>
          <w:sz w:val="22"/>
          <w:szCs w:val="22"/>
        </w:rPr>
        <w:t xml:space="preserve">plnění </w:t>
      </w:r>
      <w:r w:rsidRPr="00554D19">
        <w:rPr>
          <w:rFonts w:ascii="Segoe UI" w:hAnsi="Segoe UI" w:cs="Segoe UI"/>
          <w:sz w:val="22"/>
          <w:szCs w:val="22"/>
        </w:rPr>
        <w:t xml:space="preserve">na výzvu </w:t>
      </w:r>
      <w:r w:rsidR="00BE2007" w:rsidRPr="00554D19">
        <w:rPr>
          <w:rFonts w:ascii="Segoe UI" w:hAnsi="Segoe UI" w:cs="Segoe UI"/>
          <w:sz w:val="22"/>
          <w:szCs w:val="22"/>
        </w:rPr>
        <w:t>Objednatel</w:t>
      </w:r>
      <w:r w:rsidRPr="00554D19">
        <w:rPr>
          <w:rFonts w:ascii="Segoe UI" w:hAnsi="Segoe UI" w:cs="Segoe UI"/>
          <w:sz w:val="22"/>
          <w:szCs w:val="22"/>
        </w:rPr>
        <w:t xml:space="preserve">e vyplacením </w:t>
      </w:r>
      <w:r w:rsidR="00327182" w:rsidRPr="00554D19">
        <w:rPr>
          <w:rFonts w:ascii="Segoe UI" w:hAnsi="Segoe UI" w:cs="Segoe UI"/>
          <w:sz w:val="22"/>
          <w:szCs w:val="22"/>
        </w:rPr>
        <w:t xml:space="preserve">příslušné </w:t>
      </w:r>
      <w:r w:rsidRPr="00554D19">
        <w:rPr>
          <w:rFonts w:ascii="Segoe UI" w:hAnsi="Segoe UI" w:cs="Segoe UI"/>
          <w:sz w:val="22"/>
          <w:szCs w:val="22"/>
        </w:rPr>
        <w:t xml:space="preserve">částky na bankovní účet </w:t>
      </w:r>
      <w:r w:rsidR="00BE2007" w:rsidRPr="00554D19">
        <w:rPr>
          <w:rFonts w:ascii="Segoe UI" w:hAnsi="Segoe UI" w:cs="Segoe UI"/>
          <w:sz w:val="22"/>
          <w:szCs w:val="22"/>
        </w:rPr>
        <w:t>Objednatel</w:t>
      </w:r>
      <w:r w:rsidRPr="00554D19">
        <w:rPr>
          <w:rFonts w:ascii="Segoe UI" w:hAnsi="Segoe UI" w:cs="Segoe UI"/>
          <w:sz w:val="22"/>
          <w:szCs w:val="22"/>
        </w:rPr>
        <w:t xml:space="preserve">e uvedený v úvodu této </w:t>
      </w:r>
      <w:r w:rsidRPr="00BC7856">
        <w:rPr>
          <w:rFonts w:ascii="Segoe UI" w:hAnsi="Segoe UI" w:cs="Segoe UI"/>
          <w:sz w:val="22"/>
          <w:szCs w:val="22"/>
        </w:rPr>
        <w:t xml:space="preserve">smlouvy. </w:t>
      </w:r>
    </w:p>
    <w:p w:rsidR="00B3190A" w:rsidRPr="00BC7856" w:rsidRDefault="00B3190A"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 xml:space="preserve">Porušení povinnosti </w:t>
      </w:r>
      <w:r w:rsidR="00BE2007" w:rsidRPr="00BC7856">
        <w:rPr>
          <w:rFonts w:ascii="Segoe UI" w:hAnsi="Segoe UI" w:cs="Segoe UI"/>
          <w:sz w:val="22"/>
          <w:szCs w:val="22"/>
        </w:rPr>
        <w:t>Zhotovitel</w:t>
      </w:r>
      <w:r w:rsidRPr="00BC7856">
        <w:rPr>
          <w:rFonts w:ascii="Segoe UI" w:hAnsi="Segoe UI" w:cs="Segoe UI"/>
          <w:sz w:val="22"/>
          <w:szCs w:val="22"/>
        </w:rPr>
        <w:t xml:space="preserve">e podle </w:t>
      </w:r>
      <w:r w:rsidR="005A37B2" w:rsidRPr="00BC7856">
        <w:rPr>
          <w:rFonts w:ascii="Segoe UI" w:hAnsi="Segoe UI" w:cs="Segoe UI"/>
          <w:sz w:val="22"/>
          <w:szCs w:val="22"/>
        </w:rPr>
        <w:t>tohoto odstavce</w:t>
      </w:r>
      <w:r w:rsidRPr="00BC7856">
        <w:rPr>
          <w:rFonts w:ascii="Segoe UI" w:hAnsi="Segoe UI" w:cs="Segoe UI"/>
          <w:sz w:val="22"/>
          <w:szCs w:val="22"/>
        </w:rPr>
        <w:t xml:space="preserve"> se považuje za podstatné porušení smlouvy.</w:t>
      </w:r>
    </w:p>
    <w:p w:rsidR="00B3190A" w:rsidRPr="00BC7856" w:rsidRDefault="00B3190A" w:rsidP="008608A5">
      <w:pPr>
        <w:widowControl w:val="0"/>
        <w:numPr>
          <w:ilvl w:val="1"/>
          <w:numId w:val="11"/>
        </w:numPr>
        <w:tabs>
          <w:tab w:val="left" w:pos="426"/>
        </w:tabs>
        <w:spacing w:after="120" w:line="276" w:lineRule="auto"/>
        <w:ind w:left="426" w:hanging="426"/>
        <w:jc w:val="both"/>
        <w:rPr>
          <w:rFonts w:ascii="Segoe UI" w:hAnsi="Segoe UI" w:cs="Segoe UI"/>
          <w:sz w:val="22"/>
          <w:szCs w:val="22"/>
        </w:rPr>
      </w:pPr>
      <w:bookmarkStart w:id="45" w:name="_Ref2945923"/>
      <w:r w:rsidRPr="00BC7856">
        <w:rPr>
          <w:rFonts w:ascii="Segoe UI" w:hAnsi="Segoe UI" w:cs="Segoe UI"/>
          <w:sz w:val="22"/>
          <w:szCs w:val="22"/>
        </w:rPr>
        <w:t xml:space="preserve">K zajištění svého závazku řádného </w:t>
      </w:r>
      <w:r w:rsidRPr="00BC7856">
        <w:rPr>
          <w:rFonts w:ascii="Segoe UI" w:hAnsi="Segoe UI" w:cs="Segoe UI"/>
          <w:sz w:val="22"/>
          <w:szCs w:val="22"/>
          <w:u w:val="single"/>
        </w:rPr>
        <w:t>plnění záručních podmínek dle této smlouvy</w:t>
      </w:r>
      <w:r w:rsidRPr="00BC7856">
        <w:rPr>
          <w:rFonts w:ascii="Segoe UI" w:hAnsi="Segoe UI" w:cs="Segoe UI"/>
          <w:sz w:val="22"/>
          <w:szCs w:val="22"/>
        </w:rPr>
        <w:t xml:space="preserve">, poskytne </w:t>
      </w:r>
      <w:r w:rsidR="00BE2007" w:rsidRPr="00BC7856">
        <w:rPr>
          <w:rFonts w:ascii="Segoe UI" w:hAnsi="Segoe UI" w:cs="Segoe UI"/>
          <w:sz w:val="22"/>
          <w:szCs w:val="22"/>
        </w:rPr>
        <w:t>Zhotovitel</w:t>
      </w:r>
      <w:r w:rsidRPr="00BC7856">
        <w:rPr>
          <w:rFonts w:ascii="Segoe UI" w:hAnsi="Segoe UI" w:cs="Segoe UI"/>
          <w:sz w:val="22"/>
          <w:szCs w:val="22"/>
        </w:rPr>
        <w:t xml:space="preserve"> </w:t>
      </w:r>
      <w:r w:rsidR="00BE2007" w:rsidRPr="00BC7856">
        <w:rPr>
          <w:rFonts w:ascii="Segoe UI" w:hAnsi="Segoe UI" w:cs="Segoe UI"/>
          <w:sz w:val="22"/>
          <w:szCs w:val="22"/>
        </w:rPr>
        <w:t>Objednatel</w:t>
      </w:r>
      <w:r w:rsidRPr="00BC7856">
        <w:rPr>
          <w:rFonts w:ascii="Segoe UI" w:hAnsi="Segoe UI" w:cs="Segoe UI"/>
          <w:sz w:val="22"/>
          <w:szCs w:val="22"/>
        </w:rPr>
        <w:t>i bankovní záruku (dále jen „</w:t>
      </w:r>
      <w:r w:rsidR="00E43E8F" w:rsidRPr="00BC7856">
        <w:rPr>
          <w:rFonts w:ascii="Segoe UI" w:hAnsi="Segoe UI" w:cs="Segoe UI"/>
          <w:b/>
          <w:i/>
          <w:sz w:val="22"/>
          <w:szCs w:val="22"/>
        </w:rPr>
        <w:t>B</w:t>
      </w:r>
      <w:r w:rsidRPr="00BC7856">
        <w:rPr>
          <w:rFonts w:ascii="Segoe UI" w:hAnsi="Segoe UI" w:cs="Segoe UI"/>
          <w:b/>
          <w:i/>
          <w:sz w:val="22"/>
          <w:szCs w:val="22"/>
        </w:rPr>
        <w:t>ankovní záruka za řádné splnění záručních podmínek</w:t>
      </w:r>
      <w:r w:rsidRPr="00BC7856">
        <w:rPr>
          <w:rFonts w:ascii="Segoe UI" w:hAnsi="Segoe UI" w:cs="Segoe UI"/>
          <w:sz w:val="22"/>
          <w:szCs w:val="22"/>
        </w:rPr>
        <w:t xml:space="preserve">“), a to nejpozději </w:t>
      </w:r>
      <w:r w:rsidR="004014C9" w:rsidRPr="00BC7856">
        <w:rPr>
          <w:rFonts w:ascii="Segoe UI" w:hAnsi="Segoe UI" w:cs="Segoe UI"/>
          <w:sz w:val="22"/>
          <w:szCs w:val="22"/>
        </w:rPr>
        <w:t xml:space="preserve">do </w:t>
      </w:r>
      <w:r w:rsidR="009B22F3" w:rsidRPr="00BC7856">
        <w:rPr>
          <w:rFonts w:ascii="Segoe UI" w:hAnsi="Segoe UI" w:cs="Segoe UI"/>
          <w:sz w:val="22"/>
          <w:szCs w:val="22"/>
        </w:rPr>
        <w:t>30</w:t>
      </w:r>
      <w:r w:rsidR="004014C9" w:rsidRPr="00BC7856">
        <w:rPr>
          <w:rFonts w:ascii="Segoe UI" w:hAnsi="Segoe UI" w:cs="Segoe UI"/>
          <w:sz w:val="22"/>
          <w:szCs w:val="22"/>
        </w:rPr>
        <w:t xml:space="preserve"> dnů ode dne</w:t>
      </w:r>
      <w:r w:rsidRPr="00BC7856">
        <w:rPr>
          <w:rFonts w:ascii="Segoe UI" w:hAnsi="Segoe UI" w:cs="Segoe UI"/>
          <w:sz w:val="22"/>
          <w:szCs w:val="22"/>
        </w:rPr>
        <w:t xml:space="preserve"> předání a převzetí díla</w:t>
      </w:r>
      <w:r w:rsidR="00245FD2" w:rsidRPr="00BC7856">
        <w:rPr>
          <w:rFonts w:ascii="Segoe UI" w:hAnsi="Segoe UI" w:cs="Segoe UI"/>
          <w:sz w:val="22"/>
          <w:szCs w:val="22"/>
        </w:rPr>
        <w:t xml:space="preserve"> a</w:t>
      </w:r>
      <w:r w:rsidR="001B5397" w:rsidRPr="00BC7856">
        <w:rPr>
          <w:rFonts w:ascii="Segoe UI" w:hAnsi="Segoe UI" w:cs="Segoe UI"/>
          <w:sz w:val="22"/>
          <w:szCs w:val="22"/>
        </w:rPr>
        <w:t> </w:t>
      </w:r>
      <w:r w:rsidR="00245FD2" w:rsidRPr="00BC7856">
        <w:rPr>
          <w:rFonts w:ascii="Segoe UI" w:hAnsi="Segoe UI" w:cs="Segoe UI"/>
          <w:sz w:val="22"/>
          <w:szCs w:val="22"/>
        </w:rPr>
        <w:t>za</w:t>
      </w:r>
      <w:r w:rsidR="001B5397" w:rsidRPr="00BC7856">
        <w:rPr>
          <w:rFonts w:ascii="Segoe UI" w:hAnsi="Segoe UI" w:cs="Segoe UI"/>
          <w:sz w:val="22"/>
          <w:szCs w:val="22"/>
        </w:rPr>
        <w:t> </w:t>
      </w:r>
      <w:r w:rsidR="00677F3A" w:rsidRPr="00BC7856">
        <w:rPr>
          <w:rFonts w:ascii="Segoe UI" w:hAnsi="Segoe UI" w:cs="Segoe UI"/>
          <w:sz w:val="22"/>
          <w:szCs w:val="22"/>
        </w:rPr>
        <w:t xml:space="preserve">současného </w:t>
      </w:r>
      <w:r w:rsidR="00245FD2" w:rsidRPr="00BC7856">
        <w:rPr>
          <w:rFonts w:ascii="Segoe UI" w:hAnsi="Segoe UI" w:cs="Segoe UI"/>
          <w:sz w:val="22"/>
          <w:szCs w:val="22"/>
        </w:rPr>
        <w:t>dodržení těchto podmínek:</w:t>
      </w:r>
      <w:bookmarkEnd w:id="45"/>
    </w:p>
    <w:p w:rsidR="00B3190A" w:rsidRPr="00554D19" w:rsidRDefault="00BE2007"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Zhotovitel</w:t>
      </w:r>
      <w:r w:rsidR="00B3190A" w:rsidRPr="00BC7856">
        <w:rPr>
          <w:rFonts w:ascii="Segoe UI" w:hAnsi="Segoe UI" w:cs="Segoe UI"/>
          <w:sz w:val="22"/>
          <w:szCs w:val="22"/>
        </w:rPr>
        <w:t xml:space="preserve"> se zavazuje poskytnout </w:t>
      </w:r>
      <w:r w:rsidRPr="00BC7856">
        <w:rPr>
          <w:rFonts w:ascii="Segoe UI" w:hAnsi="Segoe UI" w:cs="Segoe UI"/>
          <w:sz w:val="22"/>
          <w:szCs w:val="22"/>
        </w:rPr>
        <w:t>Objednatel</w:t>
      </w:r>
      <w:r w:rsidR="00B3190A" w:rsidRPr="00BC7856">
        <w:rPr>
          <w:rFonts w:ascii="Segoe UI" w:hAnsi="Segoe UI" w:cs="Segoe UI"/>
          <w:sz w:val="22"/>
          <w:szCs w:val="22"/>
        </w:rPr>
        <w:t xml:space="preserve">i </w:t>
      </w:r>
      <w:r w:rsidR="00E43E8F" w:rsidRPr="00BC7856">
        <w:rPr>
          <w:rFonts w:ascii="Segoe UI" w:hAnsi="Segoe UI" w:cs="Segoe UI"/>
          <w:sz w:val="22"/>
          <w:szCs w:val="22"/>
        </w:rPr>
        <w:t>B</w:t>
      </w:r>
      <w:r w:rsidR="00B3190A" w:rsidRPr="00BC7856">
        <w:rPr>
          <w:rFonts w:ascii="Segoe UI" w:hAnsi="Segoe UI" w:cs="Segoe UI"/>
          <w:sz w:val="22"/>
          <w:szCs w:val="22"/>
        </w:rPr>
        <w:t xml:space="preserve">ankovní záruku za řádné splnění záručních podmínek ve smyslu ustanovení </w:t>
      </w:r>
      <w:r w:rsidR="005A37B2" w:rsidRPr="00BC7856">
        <w:rPr>
          <w:rFonts w:ascii="Segoe UI" w:hAnsi="Segoe UI" w:cs="Segoe UI"/>
          <w:sz w:val="22"/>
          <w:szCs w:val="22"/>
        </w:rPr>
        <w:t>§</w:t>
      </w:r>
      <w:r w:rsidR="00994653" w:rsidRPr="00BC7856">
        <w:rPr>
          <w:rFonts w:ascii="Segoe UI" w:hAnsi="Segoe UI" w:cs="Segoe UI"/>
          <w:sz w:val="22"/>
          <w:szCs w:val="22"/>
        </w:rPr>
        <w:t> </w:t>
      </w:r>
      <w:r w:rsidR="005A37B2" w:rsidRPr="00BC7856">
        <w:rPr>
          <w:rFonts w:ascii="Segoe UI" w:hAnsi="Segoe UI" w:cs="Segoe UI"/>
          <w:sz w:val="22"/>
          <w:szCs w:val="22"/>
        </w:rPr>
        <w:t xml:space="preserve">2029 a násl. </w:t>
      </w:r>
      <w:r w:rsidR="00CB3A88" w:rsidRPr="00AB7808">
        <w:rPr>
          <w:rFonts w:ascii="Segoe UI" w:hAnsi="Segoe UI" w:cs="Segoe UI"/>
          <w:sz w:val="22"/>
          <w:szCs w:val="22"/>
        </w:rPr>
        <w:t>O</w:t>
      </w:r>
      <w:r w:rsidR="005A37B2" w:rsidRPr="00916108">
        <w:rPr>
          <w:rFonts w:ascii="Segoe UI" w:hAnsi="Segoe UI" w:cs="Segoe UI"/>
          <w:sz w:val="22"/>
          <w:szCs w:val="22"/>
        </w:rPr>
        <w:t xml:space="preserve">bčanského zákoníku, </w:t>
      </w:r>
      <w:r w:rsidR="00B3190A" w:rsidRPr="00EE7096">
        <w:rPr>
          <w:rFonts w:ascii="Segoe UI" w:hAnsi="Segoe UI" w:cs="Segoe UI"/>
          <w:sz w:val="22"/>
          <w:szCs w:val="22"/>
        </w:rPr>
        <w:t xml:space="preserve">která bude v záruční listině obsahovat písemné prohlášení </w:t>
      </w:r>
      <w:r w:rsidR="00677F3A" w:rsidRPr="004333DE">
        <w:rPr>
          <w:rFonts w:ascii="Segoe UI" w:hAnsi="Segoe UI" w:cs="Segoe UI"/>
          <w:sz w:val="22"/>
          <w:szCs w:val="22"/>
        </w:rPr>
        <w:t>B</w:t>
      </w:r>
      <w:r w:rsidR="00B3190A" w:rsidRPr="004333DE">
        <w:rPr>
          <w:rFonts w:ascii="Segoe UI" w:hAnsi="Segoe UI" w:cs="Segoe UI"/>
          <w:sz w:val="22"/>
          <w:szCs w:val="22"/>
        </w:rPr>
        <w:t xml:space="preserve">anky, že tato uspokojí </w:t>
      </w:r>
      <w:r w:rsidRPr="004333DE">
        <w:rPr>
          <w:rFonts w:ascii="Segoe UI" w:hAnsi="Segoe UI" w:cs="Segoe UI"/>
          <w:sz w:val="22"/>
          <w:szCs w:val="22"/>
        </w:rPr>
        <w:t>Objednatel</w:t>
      </w:r>
      <w:r w:rsidR="00B3190A" w:rsidRPr="004333DE">
        <w:rPr>
          <w:rFonts w:ascii="Segoe UI" w:hAnsi="Segoe UI" w:cs="Segoe UI"/>
          <w:sz w:val="22"/>
          <w:szCs w:val="22"/>
        </w:rPr>
        <w:t>e v rozsahu nejméně</w:t>
      </w:r>
      <w:r w:rsidR="00004125" w:rsidRPr="004333DE">
        <w:rPr>
          <w:rFonts w:ascii="Segoe UI" w:hAnsi="Segoe UI" w:cs="Segoe UI"/>
          <w:sz w:val="22"/>
          <w:szCs w:val="22"/>
        </w:rPr>
        <w:t xml:space="preserve"> </w:t>
      </w:r>
      <w:r w:rsidR="00004125" w:rsidRPr="00180C1A">
        <w:rPr>
          <w:rFonts w:ascii="Segoe UI" w:hAnsi="Segoe UI" w:cs="Segoe UI"/>
          <w:sz w:val="22"/>
          <w:szCs w:val="22"/>
        </w:rPr>
        <w:t xml:space="preserve">odpovídající </w:t>
      </w:r>
      <w:r w:rsidR="00BC7856" w:rsidRPr="00180C1A">
        <w:rPr>
          <w:rFonts w:ascii="Segoe UI" w:hAnsi="Segoe UI" w:cs="Segoe UI"/>
          <w:sz w:val="22"/>
          <w:szCs w:val="22"/>
        </w:rPr>
        <w:t>3</w:t>
      </w:r>
      <w:r w:rsidR="00004125" w:rsidRPr="00180C1A">
        <w:rPr>
          <w:rFonts w:ascii="Segoe UI" w:hAnsi="Segoe UI" w:cs="Segoe UI"/>
          <w:sz w:val="22"/>
          <w:szCs w:val="22"/>
        </w:rPr>
        <w:t xml:space="preserve"> % </w:t>
      </w:r>
      <w:r w:rsidR="002521D5">
        <w:rPr>
          <w:rFonts w:ascii="Segoe UI" w:hAnsi="Segoe UI" w:cs="Segoe UI"/>
          <w:sz w:val="22"/>
          <w:szCs w:val="22"/>
        </w:rPr>
        <w:t>Sjednané ceny celkem</w:t>
      </w:r>
      <w:r w:rsidR="00004125" w:rsidRPr="00180C1A">
        <w:rPr>
          <w:rFonts w:ascii="Segoe UI" w:hAnsi="Segoe UI" w:cs="Segoe UI"/>
          <w:sz w:val="22"/>
          <w:szCs w:val="22"/>
        </w:rPr>
        <w:t xml:space="preserve"> dle čl.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004125" w:rsidRPr="00180C1A">
        <w:rPr>
          <w:rFonts w:ascii="Segoe UI" w:hAnsi="Segoe UI" w:cs="Segoe UI"/>
          <w:sz w:val="22"/>
          <w:szCs w:val="22"/>
        </w:rPr>
        <w:t xml:space="preserve"> této smlouvy bez DPH</w:t>
      </w:r>
      <w:r w:rsidR="00554D19" w:rsidRPr="00180C1A">
        <w:rPr>
          <w:rFonts w:ascii="Segoe UI" w:hAnsi="Segoe UI" w:cs="Segoe UI"/>
          <w:sz w:val="22"/>
          <w:szCs w:val="22"/>
        </w:rPr>
        <w:t xml:space="preserve">, </w:t>
      </w:r>
      <w:r w:rsidR="00B3190A" w:rsidRPr="00BC7856">
        <w:rPr>
          <w:rFonts w:ascii="Segoe UI" w:hAnsi="Segoe UI" w:cs="Segoe UI"/>
          <w:sz w:val="22"/>
          <w:szCs w:val="22"/>
        </w:rPr>
        <w:t xml:space="preserve">pokud </w:t>
      </w:r>
      <w:r w:rsidRPr="00BC7856">
        <w:rPr>
          <w:rFonts w:ascii="Segoe UI" w:hAnsi="Segoe UI" w:cs="Segoe UI"/>
          <w:sz w:val="22"/>
          <w:szCs w:val="22"/>
        </w:rPr>
        <w:t>Zhotovitel</w:t>
      </w:r>
      <w:r w:rsidR="00B3190A" w:rsidRPr="00BC7856">
        <w:rPr>
          <w:rFonts w:ascii="Segoe UI" w:hAnsi="Segoe UI" w:cs="Segoe UI"/>
          <w:sz w:val="22"/>
          <w:szCs w:val="22"/>
        </w:rPr>
        <w:t xml:space="preserve"> v průběhu trvání </w:t>
      </w:r>
      <w:r w:rsidR="00677F3A" w:rsidRPr="00BC7856">
        <w:rPr>
          <w:rFonts w:ascii="Segoe UI" w:hAnsi="Segoe UI" w:cs="Segoe UI"/>
          <w:sz w:val="22"/>
          <w:szCs w:val="22"/>
        </w:rPr>
        <w:t>Z</w:t>
      </w:r>
      <w:r w:rsidR="00B3190A" w:rsidRPr="00BC7856">
        <w:rPr>
          <w:rFonts w:ascii="Segoe UI" w:hAnsi="Segoe UI" w:cs="Segoe UI"/>
          <w:sz w:val="22"/>
          <w:szCs w:val="22"/>
        </w:rPr>
        <w:t xml:space="preserve">áruční </w:t>
      </w:r>
      <w:r w:rsidR="00137EB1" w:rsidRPr="00BC7856">
        <w:rPr>
          <w:rFonts w:ascii="Segoe UI" w:hAnsi="Segoe UI" w:cs="Segoe UI"/>
          <w:sz w:val="22"/>
          <w:szCs w:val="22"/>
        </w:rPr>
        <w:t xml:space="preserve">doby </w:t>
      </w:r>
      <w:r w:rsidR="00B3190A" w:rsidRPr="00BC7856">
        <w:rPr>
          <w:rFonts w:ascii="Segoe UI" w:hAnsi="Segoe UI" w:cs="Segoe UI"/>
          <w:sz w:val="22"/>
          <w:szCs w:val="22"/>
        </w:rPr>
        <w:t xml:space="preserve">poruší své povinnosti dle čl. </w:t>
      </w:r>
      <w:r w:rsidR="00245FD2" w:rsidRPr="00BC7856">
        <w:rPr>
          <w:rFonts w:ascii="Segoe UI" w:hAnsi="Segoe UI" w:cs="Segoe UI"/>
          <w:sz w:val="22"/>
          <w:szCs w:val="22"/>
        </w:rPr>
        <w:t>X</w:t>
      </w:r>
      <w:r w:rsidR="00863598" w:rsidRPr="00BC7856">
        <w:rPr>
          <w:rFonts w:ascii="Segoe UI" w:hAnsi="Segoe UI" w:cs="Segoe UI"/>
          <w:sz w:val="22"/>
          <w:szCs w:val="22"/>
        </w:rPr>
        <w:t>I</w:t>
      </w:r>
      <w:r w:rsidR="00245FD2" w:rsidRPr="00BC7856">
        <w:rPr>
          <w:rFonts w:ascii="Segoe UI" w:hAnsi="Segoe UI" w:cs="Segoe UI"/>
          <w:sz w:val="22"/>
          <w:szCs w:val="22"/>
        </w:rPr>
        <w:t>.</w:t>
      </w:r>
      <w:r w:rsidR="00B3190A" w:rsidRPr="00BC7856">
        <w:rPr>
          <w:rFonts w:ascii="Segoe UI" w:hAnsi="Segoe UI" w:cs="Segoe UI"/>
          <w:sz w:val="22"/>
          <w:szCs w:val="22"/>
        </w:rPr>
        <w:t xml:space="preserve"> t</w:t>
      </w:r>
      <w:r w:rsidR="00245FD2" w:rsidRPr="00BC7856">
        <w:rPr>
          <w:rFonts w:ascii="Segoe UI" w:hAnsi="Segoe UI" w:cs="Segoe UI"/>
          <w:sz w:val="22"/>
          <w:szCs w:val="22"/>
        </w:rPr>
        <w:t>éto smlouvy.</w:t>
      </w:r>
      <w:r w:rsidR="00C20D23">
        <w:rPr>
          <w:rFonts w:ascii="Segoe UI" w:hAnsi="Segoe UI" w:cs="Segoe UI"/>
          <w:sz w:val="22"/>
          <w:szCs w:val="22"/>
        </w:rPr>
        <w:t xml:space="preserve"> V případě, že Bankovní záruk</w:t>
      </w:r>
      <w:r w:rsidR="009D6FC0">
        <w:rPr>
          <w:rFonts w:ascii="Segoe UI" w:hAnsi="Segoe UI" w:cs="Segoe UI"/>
          <w:sz w:val="22"/>
          <w:szCs w:val="22"/>
        </w:rPr>
        <w:t>a</w:t>
      </w:r>
      <w:r w:rsidR="00C20D23">
        <w:rPr>
          <w:rFonts w:ascii="Segoe UI" w:hAnsi="Segoe UI" w:cs="Segoe UI"/>
          <w:sz w:val="22"/>
          <w:szCs w:val="22"/>
        </w:rPr>
        <w:t xml:space="preserve"> za řádné splnění záručních podmínek nebude </w:t>
      </w:r>
      <w:r w:rsidR="009D6FC0">
        <w:rPr>
          <w:rFonts w:ascii="Segoe UI" w:hAnsi="Segoe UI" w:cs="Segoe UI"/>
          <w:sz w:val="22"/>
          <w:szCs w:val="22"/>
        </w:rPr>
        <w:t>uplatněna</w:t>
      </w:r>
      <w:r w:rsidR="00C20D23">
        <w:rPr>
          <w:rFonts w:ascii="Segoe UI" w:hAnsi="Segoe UI" w:cs="Segoe UI"/>
          <w:sz w:val="22"/>
          <w:szCs w:val="22"/>
        </w:rPr>
        <w:t xml:space="preserve"> v prvních dvou letech Záruční doby, je </w:t>
      </w:r>
      <w:r w:rsidR="00EF65A0">
        <w:rPr>
          <w:rFonts w:ascii="Segoe UI" w:hAnsi="Segoe UI" w:cs="Segoe UI"/>
          <w:sz w:val="22"/>
          <w:szCs w:val="22"/>
        </w:rPr>
        <w:t>Zhotovitel po předchozím písemném upozornění Objednatele</w:t>
      </w:r>
      <w:r w:rsidR="00C20D23">
        <w:rPr>
          <w:rFonts w:ascii="Segoe UI" w:hAnsi="Segoe UI" w:cs="Segoe UI"/>
          <w:sz w:val="22"/>
          <w:szCs w:val="22"/>
        </w:rPr>
        <w:t xml:space="preserve"> oprávněn její výši snížit na 1 % </w:t>
      </w:r>
      <w:r w:rsidR="002521D5">
        <w:rPr>
          <w:rFonts w:ascii="Segoe UI" w:hAnsi="Segoe UI" w:cs="Segoe UI"/>
          <w:sz w:val="22"/>
          <w:szCs w:val="22"/>
        </w:rPr>
        <w:t>Sjednané ceny celkem</w:t>
      </w:r>
      <w:r w:rsidR="002521D5" w:rsidRPr="00180C1A">
        <w:rPr>
          <w:rFonts w:ascii="Segoe UI" w:hAnsi="Segoe UI" w:cs="Segoe UI"/>
          <w:sz w:val="22"/>
          <w:szCs w:val="22"/>
        </w:rPr>
        <w:t xml:space="preserve"> dle čl.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2521D5" w:rsidRPr="00180C1A">
        <w:rPr>
          <w:rFonts w:ascii="Segoe UI" w:hAnsi="Segoe UI" w:cs="Segoe UI"/>
          <w:sz w:val="22"/>
          <w:szCs w:val="22"/>
        </w:rPr>
        <w:t xml:space="preserve"> této smlouvy bez DPH</w:t>
      </w:r>
      <w:r w:rsidR="00C20D23">
        <w:rPr>
          <w:rFonts w:ascii="Segoe UI" w:hAnsi="Segoe UI" w:cs="Segoe UI"/>
          <w:sz w:val="22"/>
          <w:szCs w:val="22"/>
        </w:rPr>
        <w:t>.</w:t>
      </w:r>
      <w:r w:rsidR="00245FD2" w:rsidRPr="00BC7856">
        <w:rPr>
          <w:rFonts w:ascii="Segoe UI" w:hAnsi="Segoe UI" w:cs="Segoe UI"/>
          <w:sz w:val="22"/>
          <w:szCs w:val="22"/>
        </w:rPr>
        <w:t xml:space="preserve"> Bankovní</w:t>
      </w:r>
      <w:r w:rsidR="00245FD2" w:rsidRPr="00554D19">
        <w:rPr>
          <w:rFonts w:ascii="Segoe UI" w:hAnsi="Segoe UI" w:cs="Segoe UI"/>
          <w:sz w:val="22"/>
          <w:szCs w:val="22"/>
        </w:rPr>
        <w:t xml:space="preserve"> záruka za </w:t>
      </w:r>
      <w:r w:rsidR="00B3190A" w:rsidRPr="00554D19">
        <w:rPr>
          <w:rFonts w:ascii="Segoe UI" w:hAnsi="Segoe UI" w:cs="Segoe UI"/>
          <w:sz w:val="22"/>
          <w:szCs w:val="22"/>
        </w:rPr>
        <w:t xml:space="preserve">řádné splnění záručních podmínek pokryje finanční nároky </w:t>
      </w:r>
      <w:r w:rsidRPr="00554D19">
        <w:rPr>
          <w:rFonts w:ascii="Segoe UI" w:hAnsi="Segoe UI" w:cs="Segoe UI"/>
          <w:sz w:val="22"/>
          <w:szCs w:val="22"/>
        </w:rPr>
        <w:t>Objednatel</w:t>
      </w:r>
      <w:r w:rsidR="00B3190A" w:rsidRPr="00554D19">
        <w:rPr>
          <w:rFonts w:ascii="Segoe UI" w:hAnsi="Segoe UI" w:cs="Segoe UI"/>
          <w:sz w:val="22"/>
          <w:szCs w:val="22"/>
        </w:rPr>
        <w:t>e (zákonné či smluvní sankce, náhradu škody</w:t>
      </w:r>
      <w:r w:rsidR="008D45EC" w:rsidRPr="00554D19">
        <w:rPr>
          <w:rFonts w:ascii="Segoe UI" w:hAnsi="Segoe UI" w:cs="Segoe UI"/>
          <w:sz w:val="22"/>
          <w:szCs w:val="22"/>
        </w:rPr>
        <w:t>, náklady za neproveden</w:t>
      </w:r>
      <w:r w:rsidR="003F78FD" w:rsidRPr="00554D19">
        <w:rPr>
          <w:rFonts w:ascii="Segoe UI" w:hAnsi="Segoe UI" w:cs="Segoe UI"/>
          <w:sz w:val="22"/>
          <w:szCs w:val="22"/>
        </w:rPr>
        <w:t>í</w:t>
      </w:r>
      <w:r w:rsidR="008D45EC" w:rsidRPr="00554D19">
        <w:rPr>
          <w:rFonts w:ascii="Segoe UI" w:hAnsi="Segoe UI" w:cs="Segoe UI"/>
          <w:sz w:val="22"/>
          <w:szCs w:val="22"/>
        </w:rPr>
        <w:t xml:space="preserve"> </w:t>
      </w:r>
      <w:r w:rsidR="003F78FD" w:rsidRPr="00554D19">
        <w:rPr>
          <w:rFonts w:ascii="Segoe UI" w:hAnsi="Segoe UI" w:cs="Segoe UI"/>
          <w:sz w:val="22"/>
          <w:szCs w:val="22"/>
        </w:rPr>
        <w:t xml:space="preserve">zásahu </w:t>
      </w:r>
      <w:r w:rsidRPr="00554D19">
        <w:rPr>
          <w:rFonts w:ascii="Segoe UI" w:hAnsi="Segoe UI" w:cs="Segoe UI"/>
          <w:sz w:val="22"/>
          <w:szCs w:val="22"/>
        </w:rPr>
        <w:t>Zhotovitel</w:t>
      </w:r>
      <w:r w:rsidR="008D45EC" w:rsidRPr="00554D19">
        <w:rPr>
          <w:rFonts w:ascii="Segoe UI" w:hAnsi="Segoe UI" w:cs="Segoe UI"/>
          <w:sz w:val="22"/>
          <w:szCs w:val="22"/>
        </w:rPr>
        <w:t>em</w:t>
      </w:r>
      <w:r w:rsidR="002C51A8" w:rsidRPr="00554D19">
        <w:rPr>
          <w:rFonts w:ascii="Segoe UI" w:hAnsi="Segoe UI" w:cs="Segoe UI"/>
          <w:sz w:val="22"/>
          <w:szCs w:val="22"/>
        </w:rPr>
        <w:t xml:space="preserve"> apod.</w:t>
      </w:r>
      <w:r w:rsidR="00B3190A" w:rsidRPr="00554D19">
        <w:rPr>
          <w:rFonts w:ascii="Segoe UI" w:hAnsi="Segoe UI" w:cs="Segoe UI"/>
          <w:sz w:val="22"/>
          <w:szCs w:val="22"/>
        </w:rPr>
        <w:t xml:space="preserve">) vzniklé v důsledku neplnění výše uvedených povinností </w:t>
      </w:r>
      <w:r w:rsidRPr="00554D19">
        <w:rPr>
          <w:rFonts w:ascii="Segoe UI" w:hAnsi="Segoe UI" w:cs="Segoe UI"/>
          <w:sz w:val="22"/>
          <w:szCs w:val="22"/>
        </w:rPr>
        <w:t>Zhotovitel</w:t>
      </w:r>
      <w:r w:rsidR="00B3190A" w:rsidRPr="00554D19">
        <w:rPr>
          <w:rFonts w:ascii="Segoe UI" w:hAnsi="Segoe UI" w:cs="Segoe UI"/>
          <w:sz w:val="22"/>
          <w:szCs w:val="22"/>
        </w:rPr>
        <w:t xml:space="preserve">e. Záruční listina nebude obsahovat další podmínky </w:t>
      </w:r>
      <w:r w:rsidR="00677F3A" w:rsidRPr="00554D19">
        <w:rPr>
          <w:rFonts w:ascii="Segoe UI" w:hAnsi="Segoe UI" w:cs="Segoe UI"/>
          <w:sz w:val="22"/>
          <w:szCs w:val="22"/>
        </w:rPr>
        <w:t>B</w:t>
      </w:r>
      <w:r w:rsidR="00B3190A" w:rsidRPr="00554D19">
        <w:rPr>
          <w:rFonts w:ascii="Segoe UI" w:hAnsi="Segoe UI" w:cs="Segoe UI"/>
          <w:sz w:val="22"/>
          <w:szCs w:val="22"/>
        </w:rPr>
        <w:t xml:space="preserve">anky. Bankovní záruka za řádné splnění záručních podmínek bude neodvolatelná, splatná na první vyžádání. Bankovní záruku za řádné splnění záručních podmínek předloží </w:t>
      </w:r>
      <w:r w:rsidRPr="00554D19">
        <w:rPr>
          <w:rFonts w:ascii="Segoe UI" w:hAnsi="Segoe UI" w:cs="Segoe UI"/>
          <w:sz w:val="22"/>
          <w:szCs w:val="22"/>
        </w:rPr>
        <w:t>Zhotovitel</w:t>
      </w:r>
      <w:r w:rsidR="00B3190A" w:rsidRPr="00554D19">
        <w:rPr>
          <w:rFonts w:ascii="Segoe UI" w:hAnsi="Segoe UI" w:cs="Segoe UI"/>
          <w:sz w:val="22"/>
          <w:szCs w:val="22"/>
        </w:rPr>
        <w:t xml:space="preserve"> </w:t>
      </w:r>
      <w:r w:rsidRPr="00554D19">
        <w:rPr>
          <w:rFonts w:ascii="Segoe UI" w:hAnsi="Segoe UI" w:cs="Segoe UI"/>
          <w:sz w:val="22"/>
          <w:szCs w:val="22"/>
        </w:rPr>
        <w:t>Objednatel</w:t>
      </w:r>
      <w:r w:rsidR="00B3190A" w:rsidRPr="00554D19">
        <w:rPr>
          <w:rFonts w:ascii="Segoe UI" w:hAnsi="Segoe UI" w:cs="Segoe UI"/>
          <w:sz w:val="22"/>
          <w:szCs w:val="22"/>
        </w:rPr>
        <w:t>i v</w:t>
      </w:r>
      <w:r w:rsidR="005558DA" w:rsidRPr="00554D19">
        <w:rPr>
          <w:rFonts w:ascii="Segoe UI" w:hAnsi="Segoe UI" w:cs="Segoe UI"/>
          <w:sz w:val="22"/>
          <w:szCs w:val="22"/>
        </w:rPr>
        <w:t> </w:t>
      </w:r>
      <w:r w:rsidR="00B3190A" w:rsidRPr="00554D19">
        <w:rPr>
          <w:rFonts w:ascii="Segoe UI" w:hAnsi="Segoe UI" w:cs="Segoe UI"/>
          <w:sz w:val="22"/>
          <w:szCs w:val="22"/>
        </w:rPr>
        <w:t xml:space="preserve">originále. </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Platnost </w:t>
      </w:r>
      <w:r w:rsidR="00863598" w:rsidRPr="00554D19">
        <w:rPr>
          <w:rFonts w:ascii="Segoe UI" w:hAnsi="Segoe UI" w:cs="Segoe UI"/>
          <w:sz w:val="22"/>
          <w:szCs w:val="22"/>
        </w:rPr>
        <w:t>B</w:t>
      </w:r>
      <w:r w:rsidRPr="00554D19">
        <w:rPr>
          <w:rFonts w:ascii="Segoe UI" w:hAnsi="Segoe UI" w:cs="Segoe UI"/>
          <w:sz w:val="22"/>
          <w:szCs w:val="22"/>
        </w:rPr>
        <w:t xml:space="preserve">ankovní záruky za řádné splnění záručních podmínek bude alespoň </w:t>
      </w:r>
      <w:r w:rsidR="002C51A8" w:rsidRPr="00554D19">
        <w:rPr>
          <w:rFonts w:ascii="Segoe UI" w:hAnsi="Segoe UI" w:cs="Segoe UI"/>
          <w:sz w:val="22"/>
          <w:szCs w:val="22"/>
        </w:rPr>
        <w:t>po dobu Záruční doby, ale neskončí dříve než po prokazatelném vypořádání všech nároků Objednatele vůči Zhotoviteli</w:t>
      </w:r>
      <w:r w:rsidR="00E81F5D" w:rsidRPr="00554D19">
        <w:rPr>
          <w:rFonts w:ascii="Segoe UI" w:hAnsi="Segoe UI" w:cs="Segoe UI"/>
          <w:sz w:val="22"/>
          <w:szCs w:val="22"/>
        </w:rPr>
        <w:t>; to platí i v případě, kdy banka na základě Bankovní záruky za řádné splnění záručních podmínek uspokojí požadavky Objednatele.</w:t>
      </w:r>
      <w:r w:rsidR="00CB128F">
        <w:rPr>
          <w:rFonts w:ascii="Segoe UI" w:hAnsi="Segoe UI" w:cs="Segoe UI"/>
          <w:sz w:val="22"/>
          <w:szCs w:val="22"/>
        </w:rPr>
        <w:t xml:space="preserve"> </w:t>
      </w:r>
      <w:r w:rsidRPr="00554D19">
        <w:rPr>
          <w:rFonts w:ascii="Segoe UI" w:hAnsi="Segoe UI" w:cs="Segoe UI"/>
          <w:sz w:val="22"/>
          <w:szCs w:val="22"/>
        </w:rPr>
        <w:lastRenderedPageBreak/>
        <w:t xml:space="preserve">Bankovní záruka za řádné splnění záručních podmínek bude </w:t>
      </w:r>
      <w:r w:rsidR="00BE2007" w:rsidRPr="00554D19">
        <w:rPr>
          <w:rFonts w:ascii="Segoe UI" w:hAnsi="Segoe UI" w:cs="Segoe UI"/>
          <w:sz w:val="22"/>
          <w:szCs w:val="22"/>
        </w:rPr>
        <w:t>Zhotovitel</w:t>
      </w:r>
      <w:r w:rsidRPr="00554D19">
        <w:rPr>
          <w:rFonts w:ascii="Segoe UI" w:hAnsi="Segoe UI" w:cs="Segoe UI"/>
          <w:sz w:val="22"/>
          <w:szCs w:val="22"/>
        </w:rPr>
        <w:t xml:space="preserve">i uvolněna jednorázově po uplynutí </w:t>
      </w:r>
      <w:r w:rsidR="00E73308" w:rsidRPr="00554D19">
        <w:rPr>
          <w:rFonts w:ascii="Segoe UI" w:hAnsi="Segoe UI" w:cs="Segoe UI"/>
          <w:sz w:val="22"/>
          <w:szCs w:val="22"/>
        </w:rPr>
        <w:t xml:space="preserve">uvedené </w:t>
      </w:r>
      <w:r w:rsidR="00FD40B2" w:rsidRPr="00554D19">
        <w:rPr>
          <w:rFonts w:ascii="Segoe UI" w:hAnsi="Segoe UI" w:cs="Segoe UI"/>
          <w:sz w:val="22"/>
          <w:szCs w:val="22"/>
        </w:rPr>
        <w:t>doby</w:t>
      </w:r>
      <w:r w:rsidRPr="00554D19">
        <w:rPr>
          <w:rFonts w:ascii="Segoe UI" w:hAnsi="Segoe UI" w:cs="Segoe UI"/>
          <w:sz w:val="22"/>
          <w:szCs w:val="22"/>
        </w:rPr>
        <w:t>.</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Pokud </w:t>
      </w:r>
      <w:r w:rsidR="00BE2007" w:rsidRPr="00554D19">
        <w:rPr>
          <w:rFonts w:ascii="Segoe UI" w:hAnsi="Segoe UI" w:cs="Segoe UI"/>
          <w:sz w:val="22"/>
          <w:szCs w:val="22"/>
        </w:rPr>
        <w:t>Zhotovitel</w:t>
      </w:r>
      <w:r w:rsidRPr="00554D19">
        <w:rPr>
          <w:rFonts w:ascii="Segoe UI" w:hAnsi="Segoe UI" w:cs="Segoe UI"/>
          <w:sz w:val="22"/>
          <w:szCs w:val="22"/>
        </w:rPr>
        <w:t xml:space="preserve"> nesplní své závazky, které jsou </w:t>
      </w:r>
      <w:r w:rsidR="00863598" w:rsidRPr="00554D19">
        <w:rPr>
          <w:rFonts w:ascii="Segoe UI" w:hAnsi="Segoe UI" w:cs="Segoe UI"/>
          <w:sz w:val="22"/>
          <w:szCs w:val="22"/>
        </w:rPr>
        <w:t>B</w:t>
      </w:r>
      <w:r w:rsidRPr="00554D19">
        <w:rPr>
          <w:rFonts w:ascii="Segoe UI" w:hAnsi="Segoe UI" w:cs="Segoe UI"/>
          <w:sz w:val="22"/>
          <w:szCs w:val="22"/>
        </w:rPr>
        <w:t xml:space="preserve">ankovní zárukou za řádné splnění záručních podmínek zajišťovány, </w:t>
      </w:r>
      <w:r w:rsidR="00BA17EA" w:rsidRPr="00554D19">
        <w:rPr>
          <w:rFonts w:ascii="Segoe UI" w:hAnsi="Segoe UI" w:cs="Segoe UI"/>
          <w:sz w:val="22"/>
          <w:szCs w:val="22"/>
        </w:rPr>
        <w:t xml:space="preserve">Banka splní povinnost z </w:t>
      </w:r>
      <w:r w:rsidR="00677F3A" w:rsidRPr="00554D19">
        <w:rPr>
          <w:rFonts w:ascii="Segoe UI" w:hAnsi="Segoe UI" w:cs="Segoe UI"/>
          <w:sz w:val="22"/>
          <w:szCs w:val="22"/>
        </w:rPr>
        <w:t>B</w:t>
      </w:r>
      <w:r w:rsidRPr="00554D19">
        <w:rPr>
          <w:rFonts w:ascii="Segoe UI" w:hAnsi="Segoe UI" w:cs="Segoe UI"/>
          <w:sz w:val="22"/>
          <w:szCs w:val="22"/>
        </w:rPr>
        <w:t>ankovní záru</w:t>
      </w:r>
      <w:r w:rsidR="00BA17EA" w:rsidRPr="00554D19">
        <w:rPr>
          <w:rFonts w:ascii="Segoe UI" w:hAnsi="Segoe UI" w:cs="Segoe UI"/>
          <w:sz w:val="22"/>
          <w:szCs w:val="22"/>
        </w:rPr>
        <w:t>ky</w:t>
      </w:r>
      <w:r w:rsidRPr="00554D19">
        <w:rPr>
          <w:rFonts w:ascii="Segoe UI" w:hAnsi="Segoe UI" w:cs="Segoe UI"/>
          <w:sz w:val="22"/>
          <w:szCs w:val="22"/>
        </w:rPr>
        <w:t xml:space="preserve"> </w:t>
      </w:r>
      <w:r w:rsidR="00677F3A" w:rsidRPr="00554D19">
        <w:rPr>
          <w:rFonts w:ascii="Segoe UI" w:hAnsi="Segoe UI" w:cs="Segoe UI"/>
          <w:sz w:val="22"/>
          <w:szCs w:val="22"/>
        </w:rPr>
        <w:t>za řádné splnění záručních</w:t>
      </w:r>
      <w:r w:rsidR="00411F9F" w:rsidRPr="00554D19">
        <w:rPr>
          <w:rFonts w:ascii="Segoe UI" w:hAnsi="Segoe UI" w:cs="Segoe UI"/>
          <w:sz w:val="22"/>
          <w:szCs w:val="22"/>
        </w:rPr>
        <w:t xml:space="preserve"> </w:t>
      </w:r>
      <w:bookmarkStart w:id="46" w:name="_Hlk504556096"/>
      <w:r w:rsidR="00411F9F" w:rsidRPr="00554D19">
        <w:rPr>
          <w:rFonts w:ascii="Segoe UI" w:hAnsi="Segoe UI" w:cs="Segoe UI"/>
          <w:sz w:val="22"/>
          <w:szCs w:val="22"/>
        </w:rPr>
        <w:t>podmínek</w:t>
      </w:r>
      <w:r w:rsidR="00677F3A" w:rsidRPr="00554D19">
        <w:rPr>
          <w:rFonts w:ascii="Segoe UI" w:hAnsi="Segoe UI" w:cs="Segoe UI"/>
          <w:sz w:val="22"/>
          <w:szCs w:val="22"/>
        </w:rPr>
        <w:t xml:space="preserve"> </w:t>
      </w:r>
      <w:bookmarkEnd w:id="46"/>
      <w:r w:rsidRPr="00554D19">
        <w:rPr>
          <w:rFonts w:ascii="Segoe UI" w:hAnsi="Segoe UI" w:cs="Segoe UI"/>
          <w:sz w:val="22"/>
          <w:szCs w:val="22"/>
        </w:rPr>
        <w:t xml:space="preserve">na výzvu </w:t>
      </w:r>
      <w:r w:rsidR="00BE2007" w:rsidRPr="00554D19">
        <w:rPr>
          <w:rFonts w:ascii="Segoe UI" w:hAnsi="Segoe UI" w:cs="Segoe UI"/>
          <w:sz w:val="22"/>
          <w:szCs w:val="22"/>
        </w:rPr>
        <w:t>Objednatel</w:t>
      </w:r>
      <w:r w:rsidRPr="00554D19">
        <w:rPr>
          <w:rFonts w:ascii="Segoe UI" w:hAnsi="Segoe UI" w:cs="Segoe UI"/>
          <w:sz w:val="22"/>
          <w:szCs w:val="22"/>
        </w:rPr>
        <w:t xml:space="preserve">e vyplacením </w:t>
      </w:r>
      <w:r w:rsidR="00BA17EA" w:rsidRPr="00554D19">
        <w:rPr>
          <w:rFonts w:ascii="Segoe UI" w:hAnsi="Segoe UI" w:cs="Segoe UI"/>
          <w:sz w:val="22"/>
          <w:szCs w:val="22"/>
        </w:rPr>
        <w:t xml:space="preserve">příslušné </w:t>
      </w:r>
      <w:r w:rsidRPr="00554D19">
        <w:rPr>
          <w:rFonts w:ascii="Segoe UI" w:hAnsi="Segoe UI" w:cs="Segoe UI"/>
          <w:sz w:val="22"/>
          <w:szCs w:val="22"/>
        </w:rPr>
        <w:t xml:space="preserve">částky na bankovní účet </w:t>
      </w:r>
      <w:r w:rsidR="00BE2007" w:rsidRPr="00554D19">
        <w:rPr>
          <w:rFonts w:ascii="Segoe UI" w:hAnsi="Segoe UI" w:cs="Segoe UI"/>
          <w:sz w:val="22"/>
          <w:szCs w:val="22"/>
        </w:rPr>
        <w:t>Objednatel</w:t>
      </w:r>
      <w:r w:rsidRPr="00554D19">
        <w:rPr>
          <w:rFonts w:ascii="Segoe UI" w:hAnsi="Segoe UI" w:cs="Segoe UI"/>
          <w:sz w:val="22"/>
          <w:szCs w:val="22"/>
        </w:rPr>
        <w:t xml:space="preserve">e uvedený v úvodu této smlouvy. </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Porušení povinnosti </w:t>
      </w:r>
      <w:r w:rsidR="00BE2007" w:rsidRPr="00554D19">
        <w:rPr>
          <w:rFonts w:ascii="Segoe UI" w:hAnsi="Segoe UI" w:cs="Segoe UI"/>
          <w:sz w:val="22"/>
          <w:szCs w:val="22"/>
        </w:rPr>
        <w:t>Zhotovitel</w:t>
      </w:r>
      <w:r w:rsidRPr="00554D19">
        <w:rPr>
          <w:rFonts w:ascii="Segoe UI" w:hAnsi="Segoe UI" w:cs="Segoe UI"/>
          <w:sz w:val="22"/>
          <w:szCs w:val="22"/>
        </w:rPr>
        <w:t xml:space="preserve">e podle </w:t>
      </w:r>
      <w:r w:rsidR="005A37B2" w:rsidRPr="00554D19">
        <w:rPr>
          <w:rFonts w:ascii="Segoe UI" w:hAnsi="Segoe UI" w:cs="Segoe UI"/>
          <w:sz w:val="22"/>
          <w:szCs w:val="22"/>
        </w:rPr>
        <w:t>tohoto odstavce</w:t>
      </w:r>
      <w:r w:rsidRPr="00554D19">
        <w:rPr>
          <w:rFonts w:ascii="Segoe UI" w:hAnsi="Segoe UI" w:cs="Segoe UI"/>
          <w:sz w:val="22"/>
          <w:szCs w:val="22"/>
        </w:rPr>
        <w:t xml:space="preserve"> se považuje za podstatné porušení smlouvy.</w:t>
      </w:r>
    </w:p>
    <w:p w:rsidR="00EF6189" w:rsidRPr="00554D19" w:rsidRDefault="00EF6189" w:rsidP="002F39B7">
      <w:pPr>
        <w:widowControl w:val="0"/>
        <w:spacing w:after="120" w:line="264" w:lineRule="auto"/>
        <w:ind w:left="851"/>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Ukončení smluvního vztahu</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mohou smlouvu ukončit dohodou nebo odstoupením</w:t>
      </w:r>
      <w:r w:rsidR="009E4DC8" w:rsidRPr="00554D19">
        <w:rPr>
          <w:rFonts w:ascii="Segoe UI" w:hAnsi="Segoe UI" w:cs="Segoe UI"/>
          <w:sz w:val="22"/>
          <w:szCs w:val="22"/>
        </w:rPr>
        <w:t>, a to vždy písemně</w:t>
      </w:r>
      <w:r w:rsidRPr="00554D19">
        <w:rPr>
          <w:rFonts w:ascii="Segoe UI" w:hAnsi="Segoe UI" w:cs="Segoe UI"/>
          <w:sz w:val="22"/>
          <w:szCs w:val="22"/>
        </w:rPr>
        <w:t>.</w:t>
      </w:r>
      <w:r w:rsidR="00514AA3" w:rsidRPr="00554D19">
        <w:rPr>
          <w:rFonts w:ascii="Segoe UI" w:hAnsi="Segoe UI" w:cs="Segoe UI"/>
          <w:sz w:val="22"/>
          <w:szCs w:val="22"/>
        </w:rPr>
        <w:t xml:space="preserve"> </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7575D2" w:rsidRPr="00554D19">
        <w:rPr>
          <w:rFonts w:ascii="Segoe UI" w:hAnsi="Segoe UI" w:cs="Segoe UI"/>
          <w:sz w:val="22"/>
          <w:szCs w:val="22"/>
        </w:rPr>
        <w:t xml:space="preserve"> nebo </w:t>
      </w:r>
      <w:r w:rsidRPr="00554D19">
        <w:rPr>
          <w:rFonts w:ascii="Segoe UI" w:hAnsi="Segoe UI" w:cs="Segoe UI"/>
          <w:sz w:val="22"/>
          <w:szCs w:val="22"/>
        </w:rPr>
        <w:t>Zhotovitel</w:t>
      </w:r>
      <w:r w:rsidR="007575D2" w:rsidRPr="00554D19">
        <w:rPr>
          <w:rFonts w:ascii="Segoe UI" w:hAnsi="Segoe UI" w:cs="Segoe UI"/>
          <w:sz w:val="22"/>
          <w:szCs w:val="22"/>
        </w:rPr>
        <w:t xml:space="preserve"> mají právo od smlouvy odstoupit v případě podstatného porušení </w:t>
      </w:r>
      <w:r w:rsidR="00AA3F07" w:rsidRPr="00554D19">
        <w:rPr>
          <w:rFonts w:ascii="Segoe UI" w:hAnsi="Segoe UI" w:cs="Segoe UI"/>
          <w:sz w:val="22"/>
          <w:szCs w:val="22"/>
        </w:rPr>
        <w:t xml:space="preserve">smlouvy </w:t>
      </w:r>
      <w:r w:rsidR="007575D2" w:rsidRPr="00554D19">
        <w:rPr>
          <w:rFonts w:ascii="Segoe UI" w:hAnsi="Segoe UI" w:cs="Segoe UI"/>
          <w:sz w:val="22"/>
          <w:szCs w:val="22"/>
        </w:rPr>
        <w:t>druhou smluvní stranou</w:t>
      </w:r>
      <w:r w:rsidR="002C43C8" w:rsidRPr="00554D19">
        <w:rPr>
          <w:rFonts w:ascii="Segoe UI" w:hAnsi="Segoe UI" w:cs="Segoe UI"/>
          <w:sz w:val="22"/>
          <w:szCs w:val="22"/>
        </w:rPr>
        <w:t xml:space="preserve">, a to ohledně </w:t>
      </w:r>
      <w:r w:rsidR="00086DF1" w:rsidRPr="00554D19">
        <w:rPr>
          <w:rFonts w:ascii="Segoe UI" w:hAnsi="Segoe UI" w:cs="Segoe UI"/>
          <w:sz w:val="22"/>
          <w:szCs w:val="22"/>
        </w:rPr>
        <w:t>nesplněného zbytku plnění</w:t>
      </w:r>
      <w:r w:rsidR="002C43C8" w:rsidRPr="00554D19">
        <w:rPr>
          <w:rFonts w:ascii="Segoe UI" w:hAnsi="Segoe UI" w:cs="Segoe UI"/>
          <w:sz w:val="22"/>
          <w:szCs w:val="22"/>
        </w:rPr>
        <w:t>.</w:t>
      </w:r>
    </w:p>
    <w:p w:rsidR="007575D2" w:rsidRPr="00AB7808"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Za podstatné porušení smlouvy pokládají smluvní </w:t>
      </w:r>
      <w:r w:rsidRPr="00BC7856">
        <w:rPr>
          <w:rFonts w:ascii="Segoe UI" w:hAnsi="Segoe UI" w:cs="Segoe UI"/>
          <w:sz w:val="22"/>
          <w:szCs w:val="22"/>
        </w:rPr>
        <w:t>strany tato porušení smluvních závazků:</w:t>
      </w:r>
    </w:p>
    <w:p w:rsidR="009A2D6A" w:rsidRPr="000D37DC" w:rsidRDefault="000772B6" w:rsidP="002F39B7">
      <w:pPr>
        <w:widowControl w:val="0"/>
        <w:numPr>
          <w:ilvl w:val="0"/>
          <w:numId w:val="6"/>
        </w:numPr>
        <w:tabs>
          <w:tab w:val="clear" w:pos="2520"/>
          <w:tab w:val="num" w:pos="993"/>
        </w:tabs>
        <w:spacing w:after="120" w:line="264" w:lineRule="auto"/>
        <w:ind w:left="993" w:hanging="567"/>
        <w:jc w:val="both"/>
        <w:rPr>
          <w:rFonts w:ascii="Segoe UI" w:hAnsi="Segoe UI" w:cs="Segoe UI"/>
          <w:snapToGrid w:val="0"/>
          <w:sz w:val="22"/>
          <w:szCs w:val="22"/>
        </w:rPr>
      </w:pPr>
      <w:r w:rsidRPr="00916108">
        <w:rPr>
          <w:rFonts w:ascii="Segoe UI" w:hAnsi="Segoe UI" w:cs="Segoe UI"/>
          <w:snapToGrid w:val="0"/>
          <w:sz w:val="22"/>
          <w:szCs w:val="22"/>
        </w:rPr>
        <w:t>p</w:t>
      </w:r>
      <w:r w:rsidR="009A2D6A" w:rsidRPr="00EE7096">
        <w:rPr>
          <w:rFonts w:ascii="Segoe UI" w:hAnsi="Segoe UI" w:cs="Segoe UI"/>
          <w:snapToGrid w:val="0"/>
          <w:sz w:val="22"/>
          <w:szCs w:val="22"/>
        </w:rPr>
        <w:t xml:space="preserve">rodlení Zhotovitele delší než </w:t>
      </w:r>
      <w:r w:rsidR="009617FA">
        <w:rPr>
          <w:rFonts w:ascii="Segoe UI" w:hAnsi="Segoe UI" w:cs="Segoe UI"/>
          <w:snapToGrid w:val="0"/>
          <w:sz w:val="22"/>
          <w:szCs w:val="22"/>
        </w:rPr>
        <w:t>21</w:t>
      </w:r>
      <w:r w:rsidR="009617FA" w:rsidRPr="00EE7096">
        <w:rPr>
          <w:rFonts w:ascii="Segoe UI" w:hAnsi="Segoe UI" w:cs="Segoe UI"/>
          <w:snapToGrid w:val="0"/>
          <w:sz w:val="22"/>
          <w:szCs w:val="22"/>
        </w:rPr>
        <w:t> </w:t>
      </w:r>
      <w:r w:rsidR="009A2D6A" w:rsidRPr="00EE7096">
        <w:rPr>
          <w:rFonts w:ascii="Segoe UI" w:hAnsi="Segoe UI" w:cs="Segoe UI"/>
          <w:snapToGrid w:val="0"/>
          <w:sz w:val="22"/>
          <w:szCs w:val="22"/>
        </w:rPr>
        <w:t>dnů od konce lhůt sjednaných dle čl. III.</w:t>
      </w:r>
      <w:r w:rsidRPr="00DF0DE9">
        <w:rPr>
          <w:rFonts w:ascii="Segoe UI" w:hAnsi="Segoe UI" w:cs="Segoe UI"/>
          <w:snapToGrid w:val="0"/>
          <w:sz w:val="22"/>
          <w:szCs w:val="22"/>
        </w:rPr>
        <w:t>,</w:t>
      </w:r>
    </w:p>
    <w:p w:rsidR="007575D2" w:rsidRPr="00554D19" w:rsidRDefault="007575D2" w:rsidP="002F39B7">
      <w:pPr>
        <w:widowControl w:val="0"/>
        <w:numPr>
          <w:ilvl w:val="0"/>
          <w:numId w:val="6"/>
        </w:numPr>
        <w:tabs>
          <w:tab w:val="clear" w:pos="2520"/>
          <w:tab w:val="num" w:pos="993"/>
        </w:tabs>
        <w:spacing w:after="120" w:line="264" w:lineRule="auto"/>
        <w:ind w:left="993" w:hanging="567"/>
        <w:jc w:val="both"/>
        <w:rPr>
          <w:rFonts w:ascii="Segoe UI" w:hAnsi="Segoe UI" w:cs="Segoe UI"/>
          <w:snapToGrid w:val="0"/>
          <w:sz w:val="22"/>
          <w:szCs w:val="22"/>
        </w:rPr>
      </w:pPr>
      <w:r w:rsidRPr="000D37DC">
        <w:rPr>
          <w:rFonts w:ascii="Segoe UI" w:hAnsi="Segoe UI" w:cs="Segoe UI"/>
          <w:snapToGrid w:val="0"/>
          <w:sz w:val="22"/>
          <w:szCs w:val="22"/>
        </w:rPr>
        <w:t xml:space="preserve">neoprávněné zastavení či přerušení prací </w:t>
      </w:r>
      <w:r w:rsidR="000772B6" w:rsidRPr="000D37DC">
        <w:rPr>
          <w:rFonts w:ascii="Segoe UI" w:hAnsi="Segoe UI" w:cs="Segoe UI"/>
          <w:snapToGrid w:val="0"/>
          <w:sz w:val="22"/>
          <w:szCs w:val="22"/>
        </w:rPr>
        <w:t xml:space="preserve">na Stavbě </w:t>
      </w:r>
      <w:r w:rsidRPr="000D37DC">
        <w:rPr>
          <w:rFonts w:ascii="Segoe UI" w:hAnsi="Segoe UI" w:cs="Segoe UI"/>
          <w:snapToGrid w:val="0"/>
          <w:sz w:val="22"/>
          <w:szCs w:val="22"/>
        </w:rPr>
        <w:t xml:space="preserve">ze strany </w:t>
      </w:r>
      <w:r w:rsidR="00BE2007" w:rsidRPr="000D37DC">
        <w:rPr>
          <w:rFonts w:ascii="Segoe UI" w:hAnsi="Segoe UI" w:cs="Segoe UI"/>
          <w:snapToGrid w:val="0"/>
          <w:sz w:val="22"/>
          <w:szCs w:val="22"/>
        </w:rPr>
        <w:t>Zhotovitel</w:t>
      </w:r>
      <w:r w:rsidRPr="000D37DC">
        <w:rPr>
          <w:rFonts w:ascii="Segoe UI" w:hAnsi="Segoe UI" w:cs="Segoe UI"/>
          <w:snapToGrid w:val="0"/>
          <w:sz w:val="22"/>
          <w:szCs w:val="22"/>
        </w:rPr>
        <w:t>e</w:t>
      </w:r>
      <w:r w:rsidR="00E842E6" w:rsidRPr="00554D19">
        <w:rPr>
          <w:rFonts w:ascii="Segoe UI" w:hAnsi="Segoe UI" w:cs="Segoe UI"/>
          <w:snapToGrid w:val="0"/>
          <w:sz w:val="22"/>
          <w:szCs w:val="22"/>
        </w:rPr>
        <w:t xml:space="preserve"> po dobu delší než </w:t>
      </w:r>
      <w:r w:rsidR="00645D0C" w:rsidRPr="00554D19">
        <w:rPr>
          <w:rFonts w:ascii="Segoe UI" w:hAnsi="Segoe UI" w:cs="Segoe UI"/>
          <w:snapToGrid w:val="0"/>
          <w:sz w:val="22"/>
          <w:szCs w:val="22"/>
        </w:rPr>
        <w:t>15 </w:t>
      </w:r>
      <w:r w:rsidR="00E842E6" w:rsidRPr="00554D19">
        <w:rPr>
          <w:rFonts w:ascii="Segoe UI" w:hAnsi="Segoe UI" w:cs="Segoe UI"/>
          <w:snapToGrid w:val="0"/>
          <w:sz w:val="22"/>
          <w:szCs w:val="22"/>
        </w:rPr>
        <w:t>dnů</w:t>
      </w:r>
      <w:r w:rsidRPr="00554D19">
        <w:rPr>
          <w:rFonts w:ascii="Segoe UI" w:hAnsi="Segoe UI" w:cs="Segoe UI"/>
          <w:snapToGrid w:val="0"/>
          <w:sz w:val="22"/>
          <w:szCs w:val="22"/>
        </w:rPr>
        <w:t>,</w:t>
      </w:r>
    </w:p>
    <w:p w:rsidR="002C43C8" w:rsidRPr="00554D19" w:rsidRDefault="007575D2"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neprokázání existence pojištění odpovědnosti za škodu způsobenou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em při jeho činnosti s </w:t>
      </w:r>
      <w:r w:rsidR="00444320" w:rsidRPr="00554D19">
        <w:rPr>
          <w:rFonts w:ascii="Segoe UI" w:hAnsi="Segoe UI" w:cs="Segoe UI"/>
          <w:snapToGrid w:val="0"/>
          <w:sz w:val="22"/>
          <w:szCs w:val="22"/>
        </w:rPr>
        <w:t xml:space="preserve">minimálním limitem </w:t>
      </w:r>
      <w:r w:rsidRPr="00554D19">
        <w:rPr>
          <w:rFonts w:ascii="Segoe UI" w:hAnsi="Segoe UI" w:cs="Segoe UI"/>
          <w:snapToGrid w:val="0"/>
          <w:sz w:val="22"/>
          <w:szCs w:val="22"/>
        </w:rPr>
        <w:t>pojistn</w:t>
      </w:r>
      <w:r w:rsidR="00444320" w:rsidRPr="00554D19">
        <w:rPr>
          <w:rFonts w:ascii="Segoe UI" w:hAnsi="Segoe UI" w:cs="Segoe UI"/>
          <w:snapToGrid w:val="0"/>
          <w:sz w:val="22"/>
          <w:szCs w:val="22"/>
        </w:rPr>
        <w:t>ého</w:t>
      </w:r>
      <w:r w:rsidRPr="00554D19">
        <w:rPr>
          <w:rFonts w:ascii="Segoe UI" w:hAnsi="Segoe UI" w:cs="Segoe UI"/>
          <w:snapToGrid w:val="0"/>
          <w:sz w:val="22"/>
          <w:szCs w:val="22"/>
        </w:rPr>
        <w:t xml:space="preserve"> plnění</w:t>
      </w:r>
      <w:r w:rsidR="00444320" w:rsidRPr="00554D19">
        <w:rPr>
          <w:rFonts w:ascii="Segoe UI" w:hAnsi="Segoe UI" w:cs="Segoe UI"/>
          <w:snapToGrid w:val="0"/>
          <w:sz w:val="22"/>
          <w:szCs w:val="22"/>
        </w:rPr>
        <w:t xml:space="preserve"> dle čl. </w:t>
      </w:r>
      <w:r w:rsidR="0046209D" w:rsidRPr="00554D19">
        <w:rPr>
          <w:rFonts w:ascii="Segoe UI" w:hAnsi="Segoe UI" w:cs="Segoe UI"/>
          <w:snapToGrid w:val="0"/>
          <w:sz w:val="22"/>
          <w:szCs w:val="22"/>
        </w:rPr>
        <w:t>XI</w:t>
      </w:r>
      <w:r w:rsidR="009E4DC8" w:rsidRPr="00554D19">
        <w:rPr>
          <w:rFonts w:ascii="Segoe UI" w:hAnsi="Segoe UI" w:cs="Segoe UI"/>
          <w:snapToGrid w:val="0"/>
          <w:sz w:val="22"/>
          <w:szCs w:val="22"/>
        </w:rPr>
        <w:t>I</w:t>
      </w:r>
      <w:r w:rsidR="005E33C8" w:rsidRPr="00554D19">
        <w:rPr>
          <w:rFonts w:ascii="Segoe UI" w:hAnsi="Segoe UI" w:cs="Segoe UI"/>
          <w:snapToGrid w:val="0"/>
          <w:sz w:val="22"/>
          <w:szCs w:val="22"/>
        </w:rPr>
        <w:t>.</w:t>
      </w:r>
      <w:r w:rsidR="002C43C8" w:rsidRPr="00554D19">
        <w:rPr>
          <w:rFonts w:ascii="Segoe UI" w:hAnsi="Segoe UI" w:cs="Segoe UI"/>
          <w:snapToGrid w:val="0"/>
          <w:sz w:val="22"/>
          <w:szCs w:val="22"/>
        </w:rPr>
        <w:t>,</w:t>
      </w:r>
    </w:p>
    <w:p w:rsidR="005E33C8" w:rsidRPr="00554D19" w:rsidRDefault="005E33C8"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porušení povinností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 xml:space="preserve">e týkajících se </w:t>
      </w:r>
      <w:r w:rsidR="00740238" w:rsidRPr="00554D19">
        <w:rPr>
          <w:rFonts w:ascii="Segoe UI" w:hAnsi="Segoe UI" w:cs="Segoe UI"/>
          <w:snapToGrid w:val="0"/>
          <w:sz w:val="22"/>
          <w:szCs w:val="22"/>
        </w:rPr>
        <w:t>B</w:t>
      </w:r>
      <w:r w:rsidRPr="00554D19">
        <w:rPr>
          <w:rFonts w:ascii="Segoe UI" w:hAnsi="Segoe UI" w:cs="Segoe UI"/>
          <w:snapToGrid w:val="0"/>
          <w:sz w:val="22"/>
          <w:szCs w:val="22"/>
        </w:rPr>
        <w:t xml:space="preserve">ankovní záruky za řádné </w:t>
      </w:r>
      <w:r w:rsidR="00BE59E6" w:rsidRPr="00554D19">
        <w:rPr>
          <w:rFonts w:ascii="Segoe UI" w:hAnsi="Segoe UI" w:cs="Segoe UI"/>
          <w:snapToGrid w:val="0"/>
          <w:sz w:val="22"/>
          <w:szCs w:val="22"/>
        </w:rPr>
        <w:t xml:space="preserve">plnění </w:t>
      </w:r>
      <w:r w:rsidRPr="00554D19">
        <w:rPr>
          <w:rFonts w:ascii="Segoe UI" w:hAnsi="Segoe UI" w:cs="Segoe UI"/>
          <w:snapToGrid w:val="0"/>
          <w:sz w:val="22"/>
          <w:szCs w:val="22"/>
        </w:rPr>
        <w:t xml:space="preserve">a </w:t>
      </w:r>
      <w:r w:rsidR="00740238" w:rsidRPr="00554D19">
        <w:rPr>
          <w:rFonts w:ascii="Segoe UI" w:hAnsi="Segoe UI" w:cs="Segoe UI"/>
          <w:snapToGrid w:val="0"/>
          <w:sz w:val="22"/>
          <w:szCs w:val="22"/>
        </w:rPr>
        <w:t>B</w:t>
      </w:r>
      <w:r w:rsidRPr="00554D19">
        <w:rPr>
          <w:rFonts w:ascii="Segoe UI" w:hAnsi="Segoe UI" w:cs="Segoe UI"/>
          <w:snapToGrid w:val="0"/>
          <w:sz w:val="22"/>
          <w:szCs w:val="22"/>
        </w:rPr>
        <w:t xml:space="preserve">ankovní záruky </w:t>
      </w:r>
      <w:r w:rsidRPr="00554D19">
        <w:rPr>
          <w:rFonts w:ascii="Segoe UI" w:hAnsi="Segoe UI" w:cs="Segoe UI"/>
          <w:sz w:val="22"/>
          <w:szCs w:val="22"/>
        </w:rPr>
        <w:t>za řádné splnění záručních podmínek</w:t>
      </w:r>
      <w:r w:rsidR="00740238" w:rsidRPr="00554D19">
        <w:rPr>
          <w:rFonts w:ascii="Segoe UI" w:hAnsi="Segoe UI" w:cs="Segoe UI"/>
          <w:sz w:val="22"/>
          <w:szCs w:val="22"/>
        </w:rPr>
        <w:t xml:space="preserve"> </w:t>
      </w:r>
      <w:r w:rsidR="00740238" w:rsidRPr="00554D19">
        <w:rPr>
          <w:rFonts w:ascii="Segoe UI" w:hAnsi="Segoe UI" w:cs="Segoe UI"/>
          <w:snapToGrid w:val="0"/>
          <w:sz w:val="22"/>
          <w:szCs w:val="22"/>
        </w:rPr>
        <w:t>dle čl. XI</w:t>
      </w:r>
      <w:r w:rsidR="000772B6" w:rsidRPr="00554D19">
        <w:rPr>
          <w:rFonts w:ascii="Segoe UI" w:hAnsi="Segoe UI" w:cs="Segoe UI"/>
          <w:snapToGrid w:val="0"/>
          <w:sz w:val="22"/>
          <w:szCs w:val="22"/>
        </w:rPr>
        <w:t>II</w:t>
      </w:r>
      <w:r w:rsidR="00740238" w:rsidRPr="00554D19">
        <w:rPr>
          <w:rFonts w:ascii="Segoe UI" w:hAnsi="Segoe UI" w:cs="Segoe UI"/>
          <w:snapToGrid w:val="0"/>
          <w:sz w:val="22"/>
          <w:szCs w:val="22"/>
        </w:rPr>
        <w:t>.</w:t>
      </w:r>
      <w:r w:rsidRPr="00554D19">
        <w:rPr>
          <w:rFonts w:ascii="Segoe UI" w:hAnsi="Segoe UI" w:cs="Segoe UI"/>
          <w:snapToGrid w:val="0"/>
          <w:sz w:val="22"/>
          <w:szCs w:val="22"/>
        </w:rPr>
        <w:t>,</w:t>
      </w:r>
    </w:p>
    <w:p w:rsidR="00E842E6" w:rsidRPr="00554D19" w:rsidRDefault="00E842E6"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z w:val="22"/>
          <w:szCs w:val="22"/>
        </w:rPr>
        <w:t>ostatní případy podstatného porušení smlouvy ze strany Zhotovitele výslovně v této smlouvě označené jako podstatné porušení smlouvy,</w:t>
      </w:r>
    </w:p>
    <w:p w:rsidR="005333F7" w:rsidRDefault="005E33C8"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prodlení </w:t>
      </w:r>
      <w:r w:rsidR="00BE2007" w:rsidRPr="00554D19">
        <w:rPr>
          <w:rFonts w:ascii="Segoe UI" w:hAnsi="Segoe UI" w:cs="Segoe UI"/>
          <w:snapToGrid w:val="0"/>
          <w:sz w:val="22"/>
          <w:szCs w:val="22"/>
        </w:rPr>
        <w:t>Objednatel</w:t>
      </w:r>
      <w:r w:rsidRPr="00554D19">
        <w:rPr>
          <w:rFonts w:ascii="Segoe UI" w:hAnsi="Segoe UI" w:cs="Segoe UI"/>
          <w:snapToGrid w:val="0"/>
          <w:sz w:val="22"/>
          <w:szCs w:val="22"/>
        </w:rPr>
        <w:t xml:space="preserve">e s předáním </w:t>
      </w:r>
      <w:r w:rsidR="00A51482" w:rsidRPr="00554D19">
        <w:rPr>
          <w:rFonts w:ascii="Segoe UI" w:hAnsi="Segoe UI" w:cs="Segoe UI"/>
          <w:snapToGrid w:val="0"/>
          <w:sz w:val="22"/>
          <w:szCs w:val="22"/>
        </w:rPr>
        <w:t>Staveniště</w:t>
      </w:r>
      <w:r w:rsidRPr="00554D19">
        <w:rPr>
          <w:rFonts w:ascii="Segoe UI" w:hAnsi="Segoe UI" w:cs="Segoe UI"/>
          <w:snapToGrid w:val="0"/>
          <w:sz w:val="22"/>
          <w:szCs w:val="22"/>
        </w:rPr>
        <w:t xml:space="preserve">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i delší než 1</w:t>
      </w:r>
      <w:r w:rsidR="000772B6" w:rsidRPr="00554D19">
        <w:rPr>
          <w:rFonts w:ascii="Segoe UI" w:hAnsi="Segoe UI" w:cs="Segoe UI"/>
          <w:snapToGrid w:val="0"/>
          <w:sz w:val="22"/>
          <w:szCs w:val="22"/>
        </w:rPr>
        <w:t>5</w:t>
      </w:r>
      <w:r w:rsidRPr="00554D19">
        <w:rPr>
          <w:rFonts w:ascii="Segoe UI" w:hAnsi="Segoe UI" w:cs="Segoe UI"/>
          <w:snapToGrid w:val="0"/>
          <w:sz w:val="22"/>
          <w:szCs w:val="22"/>
        </w:rPr>
        <w:t xml:space="preserve"> dnů</w:t>
      </w:r>
      <w:r w:rsidR="005333F7" w:rsidRPr="00554D19">
        <w:rPr>
          <w:rFonts w:ascii="Segoe UI" w:hAnsi="Segoe UI" w:cs="Segoe UI"/>
          <w:snapToGrid w:val="0"/>
          <w:sz w:val="22"/>
          <w:szCs w:val="22"/>
        </w:rPr>
        <w:t>,</w:t>
      </w:r>
    </w:p>
    <w:p w:rsidR="001B479B" w:rsidRPr="00554D19" w:rsidRDefault="001B479B"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Pr>
          <w:rFonts w:ascii="Segoe UI" w:hAnsi="Segoe UI" w:cs="Segoe UI"/>
          <w:snapToGrid w:val="0"/>
          <w:sz w:val="22"/>
          <w:szCs w:val="22"/>
        </w:rPr>
        <w:t xml:space="preserve">prodlení Zhotovitele s převzetím Stanoviště od Objednatele v souladu s výzvou ve smyslu čl.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_Ref443922855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VIII.7</w:t>
      </w:r>
      <w:r>
        <w:rPr>
          <w:rFonts w:ascii="Segoe UI" w:hAnsi="Segoe UI" w:cs="Segoe UI"/>
          <w:snapToGrid w:val="0"/>
          <w:sz w:val="22"/>
          <w:szCs w:val="22"/>
        </w:rPr>
        <w:fldChar w:fldCharType="end"/>
      </w:r>
      <w:r>
        <w:rPr>
          <w:rFonts w:ascii="Segoe UI" w:hAnsi="Segoe UI" w:cs="Segoe UI"/>
          <w:snapToGrid w:val="0"/>
          <w:sz w:val="22"/>
          <w:szCs w:val="22"/>
        </w:rPr>
        <w:t xml:space="preserve"> delší než 15 dnů,</w:t>
      </w:r>
    </w:p>
    <w:p w:rsidR="001F36F9" w:rsidRPr="00554D19" w:rsidRDefault="005333F7"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prodlení </w:t>
      </w:r>
      <w:r w:rsidR="00BE2007" w:rsidRPr="00554D19">
        <w:rPr>
          <w:rFonts w:ascii="Segoe UI" w:hAnsi="Segoe UI" w:cs="Segoe UI"/>
          <w:snapToGrid w:val="0"/>
          <w:sz w:val="22"/>
          <w:szCs w:val="22"/>
        </w:rPr>
        <w:t>Objednatel</w:t>
      </w:r>
      <w:r w:rsidRPr="00554D19">
        <w:rPr>
          <w:rFonts w:ascii="Segoe UI" w:hAnsi="Segoe UI" w:cs="Segoe UI"/>
          <w:snapToGrid w:val="0"/>
          <w:sz w:val="22"/>
          <w:szCs w:val="22"/>
        </w:rPr>
        <w:t>e s úhradou</w:t>
      </w:r>
      <w:r w:rsidR="00A56A92" w:rsidRPr="00554D19">
        <w:rPr>
          <w:rFonts w:ascii="Segoe UI" w:hAnsi="Segoe UI" w:cs="Segoe UI"/>
          <w:sz w:val="22"/>
          <w:szCs w:val="22"/>
        </w:rPr>
        <w:t xml:space="preserve"> dlužné částky delší než 60 dnů</w:t>
      </w:r>
      <w:r w:rsidR="001F36F9" w:rsidRPr="00554D19">
        <w:rPr>
          <w:rFonts w:ascii="Segoe UI" w:hAnsi="Segoe UI" w:cs="Segoe UI"/>
          <w:sz w:val="22"/>
          <w:szCs w:val="22"/>
        </w:rPr>
        <w:t>,</w:t>
      </w:r>
    </w:p>
    <w:p w:rsidR="007575D2" w:rsidRPr="00554D19" w:rsidRDefault="001F36F9"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Zhotovitel postupuje při provádění díla způsobem, který zjevně neodpovídá dohodnutému r</w:t>
      </w:r>
      <w:r w:rsidR="00FD40B2" w:rsidRPr="00554D19">
        <w:rPr>
          <w:rFonts w:ascii="Segoe UI" w:hAnsi="Segoe UI" w:cs="Segoe UI"/>
          <w:sz w:val="22"/>
          <w:szCs w:val="22"/>
        </w:rPr>
        <w:t>ozsahu díla a sjednané lhůtě do</w:t>
      </w:r>
      <w:r w:rsidRPr="00554D19">
        <w:rPr>
          <w:rFonts w:ascii="Segoe UI" w:hAnsi="Segoe UI" w:cs="Segoe UI"/>
          <w:sz w:val="22"/>
          <w:szCs w:val="22"/>
        </w:rPr>
        <w:t>končení díla a jeho předání Objednateli.</w:t>
      </w:r>
    </w:p>
    <w:p w:rsidR="00514AA3"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514AA3" w:rsidRPr="00554D19">
        <w:rPr>
          <w:rFonts w:ascii="Segoe UI" w:hAnsi="Segoe UI" w:cs="Segoe UI"/>
          <w:sz w:val="22"/>
          <w:szCs w:val="22"/>
        </w:rPr>
        <w:t xml:space="preserve"> je dále oprávněn od této smlouvy odstoupit v těchto případech:</w:t>
      </w:r>
    </w:p>
    <w:p w:rsidR="00514AA3" w:rsidRPr="00554D19" w:rsidRDefault="00514AA3" w:rsidP="002F39B7">
      <w:pPr>
        <w:widowControl w:val="0"/>
        <w:numPr>
          <w:ilvl w:val="0"/>
          <w:numId w:val="21"/>
        </w:numPr>
        <w:tabs>
          <w:tab w:val="clear" w:pos="1545"/>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 xml:space="preserve">bylo-li příslušným soudem rozhodnuto o tom, že </w:t>
      </w:r>
      <w:r w:rsidR="00BE2007" w:rsidRPr="00554D19">
        <w:rPr>
          <w:rFonts w:ascii="Segoe UI" w:hAnsi="Segoe UI" w:cs="Segoe UI"/>
          <w:sz w:val="22"/>
          <w:szCs w:val="22"/>
        </w:rPr>
        <w:t>Zhotovitel</w:t>
      </w:r>
      <w:r w:rsidRPr="00554D19">
        <w:rPr>
          <w:rFonts w:ascii="Segoe UI" w:hAnsi="Segoe UI" w:cs="Segoe UI"/>
          <w:sz w:val="22"/>
          <w:szCs w:val="22"/>
        </w:rPr>
        <w:t xml:space="preserve"> je v úpadku ve smyslu zákona č. 182/2006 Sb., o úpadku a způsobech jeho řešení (insolvenční zákon), ve znění pozdějších předpisů (a to bez ohledu na právní moc tohoto rozhodnutí); </w:t>
      </w:r>
    </w:p>
    <w:p w:rsidR="00514AA3" w:rsidRPr="00554D19" w:rsidRDefault="00514AA3" w:rsidP="002F39B7">
      <w:pPr>
        <w:widowControl w:val="0"/>
        <w:numPr>
          <w:ilvl w:val="0"/>
          <w:numId w:val="21"/>
        </w:numPr>
        <w:tabs>
          <w:tab w:val="clear" w:pos="1545"/>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 xml:space="preserve">bylo-li zahájeno insolvenční řízení na základě dlužnického návrhu </w:t>
      </w:r>
      <w:r w:rsidR="00BE2007" w:rsidRPr="00554D19">
        <w:rPr>
          <w:rFonts w:ascii="Segoe UI" w:hAnsi="Segoe UI" w:cs="Segoe UI"/>
          <w:sz w:val="22"/>
          <w:szCs w:val="22"/>
        </w:rPr>
        <w:t>Zhotovitel</w:t>
      </w:r>
      <w:r w:rsidRPr="00554D19">
        <w:rPr>
          <w:rFonts w:ascii="Segoe UI" w:hAnsi="Segoe UI" w:cs="Segoe UI"/>
          <w:sz w:val="22"/>
          <w:szCs w:val="22"/>
        </w:rPr>
        <w:t>e.</w:t>
      </w:r>
    </w:p>
    <w:p w:rsidR="00514AA3" w:rsidRPr="00554D19" w:rsidRDefault="00514A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lastRenderedPageBreak/>
        <w:t xml:space="preserve">Odstoupení je účinné od </w:t>
      </w:r>
      <w:r w:rsidR="00E842E6" w:rsidRPr="00554D19">
        <w:rPr>
          <w:rFonts w:ascii="Segoe UI" w:hAnsi="Segoe UI" w:cs="Segoe UI"/>
          <w:sz w:val="22"/>
          <w:szCs w:val="22"/>
        </w:rPr>
        <w:t xml:space="preserve">dne </w:t>
      </w:r>
      <w:r w:rsidRPr="00554D19">
        <w:rPr>
          <w:rFonts w:ascii="Segoe UI" w:hAnsi="Segoe UI" w:cs="Segoe UI"/>
          <w:sz w:val="22"/>
          <w:szCs w:val="22"/>
        </w:rPr>
        <w:t xml:space="preserve">doručení </w:t>
      </w:r>
      <w:r w:rsidR="00E842E6" w:rsidRPr="00554D19">
        <w:rPr>
          <w:rFonts w:ascii="Segoe UI" w:hAnsi="Segoe UI" w:cs="Segoe UI"/>
          <w:sz w:val="22"/>
          <w:szCs w:val="22"/>
        </w:rPr>
        <w:t xml:space="preserve">písemného oznámení </w:t>
      </w:r>
      <w:r w:rsidRPr="00554D19">
        <w:rPr>
          <w:rFonts w:ascii="Segoe UI" w:hAnsi="Segoe UI" w:cs="Segoe UI"/>
          <w:sz w:val="22"/>
          <w:szCs w:val="22"/>
        </w:rPr>
        <w:t xml:space="preserve">druhé smluvní straně. </w:t>
      </w:r>
    </w:p>
    <w:p w:rsidR="00514AA3" w:rsidRPr="00554D19" w:rsidRDefault="00514A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Odstoupením od smlouvy není dotčeno právo oprávněné smluvní strany na zaplacení smluvní pokuty</w:t>
      </w:r>
      <w:r w:rsidR="004F4240" w:rsidRPr="00554D19">
        <w:rPr>
          <w:rFonts w:ascii="Segoe UI" w:hAnsi="Segoe UI" w:cs="Segoe UI"/>
          <w:sz w:val="22"/>
          <w:szCs w:val="22"/>
        </w:rPr>
        <w:t>, úroků z prodlení</w:t>
      </w:r>
      <w:r w:rsidRPr="00554D19">
        <w:rPr>
          <w:rFonts w:ascii="Segoe UI" w:hAnsi="Segoe UI" w:cs="Segoe UI"/>
          <w:sz w:val="22"/>
          <w:szCs w:val="22"/>
        </w:rPr>
        <w:t xml:space="preserve"> ani na náhradu škody vzniklé porušením smlouvy</w:t>
      </w:r>
      <w:r w:rsidR="005360D1" w:rsidRPr="00554D19">
        <w:rPr>
          <w:rFonts w:ascii="Segoe UI" w:hAnsi="Segoe UI" w:cs="Segoe UI"/>
          <w:sz w:val="22"/>
          <w:szCs w:val="22"/>
        </w:rPr>
        <w:t>, licenční ujednání, ujednání definovaná v čl. X</w:t>
      </w:r>
      <w:r w:rsidR="000772B6" w:rsidRPr="00554D19">
        <w:rPr>
          <w:rFonts w:ascii="Segoe UI" w:hAnsi="Segoe UI" w:cs="Segoe UI"/>
          <w:sz w:val="22"/>
          <w:szCs w:val="22"/>
        </w:rPr>
        <w:t>I</w:t>
      </w:r>
      <w:r w:rsidR="005360D1" w:rsidRPr="00554D19">
        <w:rPr>
          <w:rFonts w:ascii="Segoe UI" w:hAnsi="Segoe UI" w:cs="Segoe UI"/>
          <w:sz w:val="22"/>
          <w:szCs w:val="22"/>
        </w:rPr>
        <w:t>V.</w:t>
      </w:r>
      <w:r w:rsidR="003F78FD" w:rsidRPr="00554D19">
        <w:rPr>
          <w:rFonts w:ascii="Segoe UI" w:hAnsi="Segoe UI" w:cs="Segoe UI"/>
          <w:sz w:val="22"/>
          <w:szCs w:val="22"/>
        </w:rPr>
        <w:t xml:space="preserve"> </w:t>
      </w:r>
      <w:r w:rsidR="005360D1" w:rsidRPr="00554D19">
        <w:rPr>
          <w:rFonts w:ascii="Segoe UI" w:hAnsi="Segoe UI" w:cs="Segoe UI"/>
          <w:sz w:val="22"/>
          <w:szCs w:val="22"/>
        </w:rPr>
        <w:t>7., ani další ujednání, která mají vzhledem ke své povaze zavazovat smluvní strany i po odstoupení od smlouvy anebo která mají trvat dle výslovného ujednání v jiných částech této smlouvy</w:t>
      </w:r>
      <w:r w:rsidRPr="00554D19">
        <w:rPr>
          <w:rFonts w:ascii="Segoe UI" w:hAnsi="Segoe UI" w:cs="Segoe UI"/>
          <w:sz w:val="22"/>
          <w:szCs w:val="22"/>
        </w:rPr>
        <w:t xml:space="preserve">. Odstoupením od smlouvy není dotčena smluvní záruka </w:t>
      </w:r>
      <w:r w:rsidR="00D658D3" w:rsidRPr="00554D19">
        <w:rPr>
          <w:rFonts w:ascii="Segoe UI" w:hAnsi="Segoe UI" w:cs="Segoe UI"/>
          <w:sz w:val="22"/>
          <w:szCs w:val="22"/>
        </w:rPr>
        <w:t>za jakost</w:t>
      </w:r>
      <w:r w:rsidRPr="00554D19">
        <w:rPr>
          <w:rFonts w:ascii="Segoe UI" w:hAnsi="Segoe UI" w:cs="Segoe UI"/>
          <w:sz w:val="22"/>
          <w:szCs w:val="22"/>
        </w:rPr>
        <w:t>, která se uplatní v rozsahu stanoveném touto smlouvou na dosud provedenou část díla. Odstoupením od smlouvy není dotčena odpovědnost za vady, které existují na doposud zhotovené části díla ke dni odstoupení.</w:t>
      </w:r>
    </w:p>
    <w:p w:rsidR="00086E31" w:rsidRPr="00554D19" w:rsidRDefault="00086E3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Odstoupí-li některá ze stran od této smlouvy na základě ujednání z této smlouvy vyplývajících, případně na základě zákona, nestanoví-li tato smlouva jinak, pak povinnosti obou stran jsou následující: </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provede soupis všech provedených prací oceněný </w:t>
      </w:r>
      <w:r w:rsidR="00BD1C20" w:rsidRPr="00554D19">
        <w:rPr>
          <w:rFonts w:ascii="Segoe UI" w:hAnsi="Segoe UI" w:cs="Segoe UI"/>
          <w:snapToGrid w:val="0"/>
          <w:sz w:val="22"/>
          <w:szCs w:val="22"/>
        </w:rPr>
        <w:t xml:space="preserve">v souladu s oceněným </w:t>
      </w:r>
      <w:r w:rsidR="00885FA0" w:rsidRPr="00554D19">
        <w:rPr>
          <w:rFonts w:ascii="Segoe UI" w:hAnsi="Segoe UI" w:cs="Segoe UI"/>
          <w:snapToGrid w:val="0"/>
          <w:sz w:val="22"/>
          <w:szCs w:val="22"/>
        </w:rPr>
        <w:t>soupisem prací</w:t>
      </w:r>
      <w:r w:rsidR="005360D1" w:rsidRPr="00554D19">
        <w:rPr>
          <w:rFonts w:ascii="Segoe UI" w:hAnsi="Segoe UI" w:cs="Segoe UI"/>
          <w:snapToGrid w:val="0"/>
          <w:sz w:val="22"/>
          <w:szCs w:val="22"/>
        </w:rPr>
        <w:t>;</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provede vyúčtování všech provedených prací v souladu s oceněným </w:t>
      </w:r>
      <w:r w:rsidR="00885FA0" w:rsidRPr="00554D19">
        <w:rPr>
          <w:rFonts w:ascii="Segoe UI" w:hAnsi="Segoe UI" w:cs="Segoe UI"/>
          <w:snapToGrid w:val="0"/>
          <w:sz w:val="22"/>
          <w:szCs w:val="22"/>
        </w:rPr>
        <w:t>soupisem prací</w:t>
      </w:r>
      <w:r w:rsidR="00086E31" w:rsidRPr="00554D19">
        <w:rPr>
          <w:rFonts w:ascii="Segoe UI" w:hAnsi="Segoe UI" w:cs="Segoe UI"/>
          <w:snapToGrid w:val="0"/>
          <w:sz w:val="22"/>
          <w:szCs w:val="22"/>
        </w:rPr>
        <w:t xml:space="preserve"> a vystaví závěrečnou fakturu</w:t>
      </w:r>
      <w:r w:rsidR="005360D1" w:rsidRPr="00554D19">
        <w:rPr>
          <w:rFonts w:ascii="Segoe UI" w:hAnsi="Segoe UI" w:cs="Segoe UI"/>
          <w:snapToGrid w:val="0"/>
          <w:sz w:val="22"/>
          <w:szCs w:val="22"/>
        </w:rPr>
        <w:t>;</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vyzve </w:t>
      </w:r>
      <w:r w:rsidRPr="00554D19">
        <w:rPr>
          <w:rFonts w:ascii="Segoe UI" w:hAnsi="Segoe UI" w:cs="Segoe UI"/>
          <w:snapToGrid w:val="0"/>
          <w:sz w:val="22"/>
          <w:szCs w:val="22"/>
        </w:rPr>
        <w:t>Objednatel</w:t>
      </w:r>
      <w:r w:rsidR="00BD1C20" w:rsidRPr="00554D19">
        <w:rPr>
          <w:rFonts w:ascii="Segoe UI" w:hAnsi="Segoe UI" w:cs="Segoe UI"/>
          <w:snapToGrid w:val="0"/>
          <w:sz w:val="22"/>
          <w:szCs w:val="22"/>
        </w:rPr>
        <w:t>e</w:t>
      </w:r>
      <w:r w:rsidR="00086E31" w:rsidRPr="00554D19">
        <w:rPr>
          <w:rFonts w:ascii="Segoe UI" w:hAnsi="Segoe UI" w:cs="Segoe UI"/>
          <w:snapToGrid w:val="0"/>
          <w:sz w:val="22"/>
          <w:szCs w:val="22"/>
        </w:rPr>
        <w:t xml:space="preserve"> k převzetí do té doby zhotovené části díla a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 xml:space="preserve"> je povinen do tří </w:t>
      </w:r>
      <w:r w:rsidR="005360D1" w:rsidRPr="00554D19">
        <w:rPr>
          <w:rFonts w:ascii="Segoe UI" w:hAnsi="Segoe UI" w:cs="Segoe UI"/>
          <w:snapToGrid w:val="0"/>
          <w:sz w:val="22"/>
          <w:szCs w:val="22"/>
        </w:rPr>
        <w:t xml:space="preserve">pracovních </w:t>
      </w:r>
      <w:r w:rsidR="00086E31" w:rsidRPr="00554D19">
        <w:rPr>
          <w:rFonts w:ascii="Segoe UI" w:hAnsi="Segoe UI" w:cs="Segoe UI"/>
          <w:snapToGrid w:val="0"/>
          <w:sz w:val="22"/>
          <w:szCs w:val="22"/>
        </w:rPr>
        <w:t xml:space="preserve">dnů od obdržení výzvy zahájit přejímací řízení k převzetí do té doby zhotovené části </w:t>
      </w:r>
      <w:r w:rsidR="00BD1C20" w:rsidRPr="00554D19">
        <w:rPr>
          <w:rFonts w:ascii="Segoe UI" w:hAnsi="Segoe UI" w:cs="Segoe UI"/>
          <w:snapToGrid w:val="0"/>
          <w:sz w:val="22"/>
          <w:szCs w:val="22"/>
        </w:rPr>
        <w:t>díla</w:t>
      </w:r>
      <w:r w:rsidR="00086E31" w:rsidRPr="00554D19">
        <w:rPr>
          <w:rFonts w:ascii="Segoe UI" w:hAnsi="Segoe UI" w:cs="Segoe UI"/>
          <w:snapToGrid w:val="0"/>
          <w:sz w:val="22"/>
          <w:szCs w:val="22"/>
        </w:rPr>
        <w:t xml:space="preserve">. Na dosud odvedené práce na zhotovení díla se přiměřeně vztahují ujednání o zárukách z této smlouvy. V případě, že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nebude schopen odpovídajícím způsobem poskytnout záruky za </w:t>
      </w:r>
      <w:r w:rsidR="00D658D3" w:rsidRPr="00554D19">
        <w:rPr>
          <w:rFonts w:ascii="Segoe UI" w:hAnsi="Segoe UI" w:cs="Segoe UI"/>
          <w:snapToGrid w:val="0"/>
          <w:sz w:val="22"/>
          <w:szCs w:val="22"/>
        </w:rPr>
        <w:t xml:space="preserve">jakost </w:t>
      </w:r>
      <w:r w:rsidR="00086E31" w:rsidRPr="00554D19">
        <w:rPr>
          <w:rFonts w:ascii="Segoe UI" w:hAnsi="Segoe UI" w:cs="Segoe UI"/>
          <w:snapToGrid w:val="0"/>
          <w:sz w:val="22"/>
          <w:szCs w:val="22"/>
        </w:rPr>
        <w:t xml:space="preserve">provedené práce, je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 xml:space="preserve"> oprávněn odmítnout zahájit přejímací řízení k převzetí do té doby zhotovené části díla a je oprávněn nařídit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i odstranění dosud zhotovené části díla nebo těch částí díla, na které není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schopen poskytnout záruky v souladu s touto smlouvou. Za odstraněné části díla není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oprávněn požadovat na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i zaplacení odpovídající části sjednané ceny</w:t>
      </w:r>
      <w:r w:rsidR="005360D1" w:rsidRPr="00554D19">
        <w:rPr>
          <w:rFonts w:ascii="Segoe UI" w:hAnsi="Segoe UI" w:cs="Segoe UI"/>
          <w:snapToGrid w:val="0"/>
          <w:sz w:val="22"/>
          <w:szCs w:val="22"/>
        </w:rPr>
        <w:t>;</w:t>
      </w:r>
    </w:p>
    <w:p w:rsidR="00086E31" w:rsidRPr="00554D19" w:rsidRDefault="00086E31"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Smluvní strana, která svým jednáním, zdržením nebo opomenutím zavdala příčinu pro odstoupení druhé smluvní strany od této smlouvy</w:t>
      </w:r>
      <w:r w:rsidR="00934DEA" w:rsidRPr="00554D19">
        <w:rPr>
          <w:rFonts w:ascii="Segoe UI" w:hAnsi="Segoe UI" w:cs="Segoe UI"/>
          <w:snapToGrid w:val="0"/>
          <w:sz w:val="22"/>
          <w:szCs w:val="22"/>
        </w:rPr>
        <w:t>,</w:t>
      </w:r>
      <w:r w:rsidRPr="00554D19">
        <w:rPr>
          <w:rFonts w:ascii="Segoe UI" w:hAnsi="Segoe UI" w:cs="Segoe UI"/>
          <w:snapToGrid w:val="0"/>
          <w:sz w:val="22"/>
          <w:szCs w:val="22"/>
        </w:rPr>
        <w:t xml:space="preserve"> je povinna uhradit této </w:t>
      </w:r>
      <w:r w:rsidR="00BD1C20" w:rsidRPr="00554D19">
        <w:rPr>
          <w:rFonts w:ascii="Segoe UI" w:hAnsi="Segoe UI" w:cs="Segoe UI"/>
          <w:snapToGrid w:val="0"/>
          <w:sz w:val="22"/>
          <w:szCs w:val="22"/>
        </w:rPr>
        <w:t xml:space="preserve">druhé </w:t>
      </w:r>
      <w:r w:rsidRPr="00554D19">
        <w:rPr>
          <w:rFonts w:ascii="Segoe UI" w:hAnsi="Segoe UI" w:cs="Segoe UI"/>
          <w:snapToGrid w:val="0"/>
          <w:sz w:val="22"/>
          <w:szCs w:val="22"/>
        </w:rPr>
        <w:t>smluvní straně náklady</w:t>
      </w:r>
      <w:r w:rsidR="00BD1C20" w:rsidRPr="00554D19">
        <w:rPr>
          <w:rFonts w:ascii="Segoe UI" w:hAnsi="Segoe UI" w:cs="Segoe UI"/>
          <w:snapToGrid w:val="0"/>
          <w:sz w:val="22"/>
          <w:szCs w:val="22"/>
        </w:rPr>
        <w:t xml:space="preserve"> vzniklé z důvodů odstoupení od </w:t>
      </w:r>
      <w:r w:rsidRPr="00554D19">
        <w:rPr>
          <w:rFonts w:ascii="Segoe UI" w:hAnsi="Segoe UI" w:cs="Segoe UI"/>
          <w:snapToGrid w:val="0"/>
          <w:sz w:val="22"/>
          <w:szCs w:val="22"/>
        </w:rPr>
        <w:t>smlouvy. Tím není dotčeno práv</w:t>
      </w:r>
      <w:r w:rsidR="00BD1C20" w:rsidRPr="00554D19">
        <w:rPr>
          <w:rFonts w:ascii="Segoe UI" w:hAnsi="Segoe UI" w:cs="Segoe UI"/>
          <w:snapToGrid w:val="0"/>
          <w:sz w:val="22"/>
          <w:szCs w:val="22"/>
        </w:rPr>
        <w:t>o odstupující smluvní strany na </w:t>
      </w:r>
      <w:r w:rsidRPr="00554D19">
        <w:rPr>
          <w:rFonts w:ascii="Segoe UI" w:hAnsi="Segoe UI" w:cs="Segoe UI"/>
          <w:snapToGrid w:val="0"/>
          <w:sz w:val="22"/>
          <w:szCs w:val="22"/>
        </w:rPr>
        <w:t xml:space="preserve">zaplacení případné smluvní pokuty, kterou je sankcionováno porušení povinnosti, které je důvodem pro odstoupení. Uvedené náklady jsou splatné bezhotovostně na účet oprávněné smluvní strany do </w:t>
      </w:r>
      <w:r w:rsidR="00D658D3" w:rsidRPr="00554D19">
        <w:rPr>
          <w:rFonts w:ascii="Segoe UI" w:hAnsi="Segoe UI" w:cs="Segoe UI"/>
          <w:snapToGrid w:val="0"/>
          <w:sz w:val="22"/>
          <w:szCs w:val="22"/>
        </w:rPr>
        <w:t xml:space="preserve">30 dnů </w:t>
      </w:r>
      <w:r w:rsidRPr="00554D19">
        <w:rPr>
          <w:rFonts w:ascii="Segoe UI" w:hAnsi="Segoe UI" w:cs="Segoe UI"/>
          <w:snapToGrid w:val="0"/>
          <w:sz w:val="22"/>
          <w:szCs w:val="22"/>
        </w:rPr>
        <w:t>ode dne, kdy je tato</w:t>
      </w:r>
      <w:r w:rsidR="00D658D3" w:rsidRPr="00554D19">
        <w:rPr>
          <w:rFonts w:ascii="Segoe UI" w:hAnsi="Segoe UI" w:cs="Segoe UI"/>
          <w:snapToGrid w:val="0"/>
          <w:sz w:val="22"/>
          <w:szCs w:val="22"/>
        </w:rPr>
        <w:t xml:space="preserve"> oprávněná</w:t>
      </w:r>
      <w:r w:rsidRPr="00554D19">
        <w:rPr>
          <w:rFonts w:ascii="Segoe UI" w:hAnsi="Segoe UI" w:cs="Segoe UI"/>
          <w:snapToGrid w:val="0"/>
          <w:sz w:val="22"/>
          <w:szCs w:val="22"/>
        </w:rPr>
        <w:t xml:space="preserve"> smluvní strana povinné straně vyčíslí</w:t>
      </w:r>
      <w:r w:rsidR="00D658D3" w:rsidRPr="00554D19">
        <w:rPr>
          <w:rFonts w:ascii="Segoe UI" w:hAnsi="Segoe UI" w:cs="Segoe UI"/>
          <w:snapToGrid w:val="0"/>
          <w:sz w:val="22"/>
          <w:szCs w:val="22"/>
        </w:rPr>
        <w:t>, nejpozději však do 2 let.</w:t>
      </w:r>
    </w:p>
    <w:p w:rsidR="00BB402C" w:rsidRPr="00554D19" w:rsidRDefault="00BB402C" w:rsidP="002F39B7">
      <w:pPr>
        <w:widowControl w:val="0"/>
        <w:spacing w:after="120" w:line="264" w:lineRule="auto"/>
        <w:ind w:left="426"/>
        <w:jc w:val="both"/>
        <w:rPr>
          <w:rFonts w:ascii="Segoe UI" w:hAnsi="Segoe UI" w:cs="Segoe UI"/>
          <w:snapToGrid w:val="0"/>
          <w:sz w:val="22"/>
          <w:szCs w:val="22"/>
        </w:rPr>
      </w:pPr>
    </w:p>
    <w:p w:rsidR="005E33C8" w:rsidRPr="00554D19" w:rsidRDefault="005E33C8"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 Zvláštní ujednání</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5E33C8" w:rsidRPr="00554D19">
        <w:rPr>
          <w:rFonts w:ascii="Segoe UI" w:hAnsi="Segoe UI" w:cs="Segoe UI"/>
          <w:sz w:val="22"/>
          <w:szCs w:val="22"/>
        </w:rPr>
        <w:t xml:space="preserve"> prohlašuje, že si je plně vědom způsobu financování úplaty sjednané dle této smlouvy </w:t>
      </w:r>
      <w:r w:rsidRPr="00554D19">
        <w:rPr>
          <w:rFonts w:ascii="Segoe UI" w:hAnsi="Segoe UI" w:cs="Segoe UI"/>
          <w:sz w:val="22"/>
          <w:szCs w:val="22"/>
        </w:rPr>
        <w:t>Objednatel</w:t>
      </w:r>
      <w:r w:rsidR="005E33C8" w:rsidRPr="00554D19">
        <w:rPr>
          <w:rFonts w:ascii="Segoe UI" w:hAnsi="Segoe UI" w:cs="Segoe UI"/>
          <w:sz w:val="22"/>
          <w:szCs w:val="22"/>
        </w:rPr>
        <w:t xml:space="preserve">em </w:t>
      </w:r>
      <w:r w:rsidR="00990D95" w:rsidRPr="00554D19">
        <w:rPr>
          <w:rFonts w:ascii="Segoe UI" w:hAnsi="Segoe UI" w:cs="Segoe UI"/>
          <w:sz w:val="22"/>
          <w:szCs w:val="22"/>
        </w:rPr>
        <w:t xml:space="preserve">z Operačního programu </w:t>
      </w:r>
      <w:r w:rsidR="000828A1">
        <w:rPr>
          <w:rFonts w:ascii="Segoe UI" w:hAnsi="Segoe UI" w:cs="Segoe UI"/>
          <w:sz w:val="22"/>
          <w:szCs w:val="22"/>
        </w:rPr>
        <w:t>Výzkum, vývoj a vzdělávání</w:t>
      </w:r>
      <w:r w:rsidR="00990D95" w:rsidRPr="00554D19">
        <w:rPr>
          <w:rFonts w:ascii="Segoe UI" w:hAnsi="Segoe UI" w:cs="Segoe UI"/>
          <w:sz w:val="22"/>
          <w:szCs w:val="22"/>
        </w:rPr>
        <w:t xml:space="preserve"> </w:t>
      </w:r>
      <w:r w:rsidR="00990D95" w:rsidRPr="00554D19">
        <w:rPr>
          <w:rFonts w:ascii="Segoe UI" w:hAnsi="Segoe UI" w:cs="Segoe UI"/>
          <w:bCs/>
          <w:sz w:val="22"/>
          <w:szCs w:val="22"/>
        </w:rPr>
        <w:t>(OP</w:t>
      </w:r>
      <w:r w:rsidR="00C85A77">
        <w:rPr>
          <w:rFonts w:ascii="Segoe UI" w:hAnsi="Segoe UI" w:cs="Segoe UI"/>
          <w:bCs/>
          <w:sz w:val="22"/>
          <w:szCs w:val="22"/>
        </w:rPr>
        <w:t>VVV</w:t>
      </w:r>
      <w:r w:rsidR="00990D95" w:rsidRPr="00554D19">
        <w:rPr>
          <w:rFonts w:ascii="Segoe UI" w:hAnsi="Segoe UI" w:cs="Segoe UI"/>
          <w:bCs/>
          <w:sz w:val="22"/>
          <w:szCs w:val="22"/>
        </w:rPr>
        <w:t>)</w:t>
      </w:r>
      <w:r w:rsidR="009E1A7F" w:rsidRPr="00554D19">
        <w:rPr>
          <w:rFonts w:ascii="Segoe UI" w:hAnsi="Segoe UI" w:cs="Segoe UI"/>
          <w:bCs/>
          <w:sz w:val="22"/>
          <w:szCs w:val="22"/>
        </w:rPr>
        <w:t xml:space="preserve">, </w:t>
      </w:r>
      <w:r w:rsidR="005E33C8" w:rsidRPr="00554D19">
        <w:rPr>
          <w:rFonts w:ascii="Segoe UI" w:hAnsi="Segoe UI" w:cs="Segoe UI"/>
          <w:sz w:val="22"/>
          <w:szCs w:val="22"/>
        </w:rPr>
        <w:t>přičemž se náležitě seznámil se všemi podmínkami stanovenými tímto operačním programem, které se zavazuje pro účely této smlouvy dodržovat.</w:t>
      </w:r>
    </w:p>
    <w:p w:rsidR="005E33C8" w:rsidRPr="000D0C54"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0D0C54">
        <w:rPr>
          <w:rFonts w:ascii="Segoe UI" w:hAnsi="Segoe UI" w:cs="Segoe UI"/>
          <w:sz w:val="22"/>
          <w:szCs w:val="22"/>
        </w:rPr>
        <w:t>Zhotovitel</w:t>
      </w:r>
      <w:r w:rsidR="005E33C8" w:rsidRPr="000D0C54">
        <w:rPr>
          <w:rFonts w:ascii="Segoe UI" w:hAnsi="Segoe UI" w:cs="Segoe UI"/>
          <w:sz w:val="22"/>
          <w:szCs w:val="22"/>
        </w:rPr>
        <w:t xml:space="preserve"> se zavazuje učinit veškeré nezbytné úkony a opatření vedoucí ke splnění </w:t>
      </w:r>
      <w:r w:rsidR="005E33C8" w:rsidRPr="000D0C54">
        <w:rPr>
          <w:rFonts w:ascii="Segoe UI" w:hAnsi="Segoe UI" w:cs="Segoe UI"/>
          <w:sz w:val="22"/>
          <w:szCs w:val="22"/>
        </w:rPr>
        <w:lastRenderedPageBreak/>
        <w:t xml:space="preserve">všech podmínek </w:t>
      </w:r>
      <w:r w:rsidR="00990D95" w:rsidRPr="000D0C54">
        <w:rPr>
          <w:rFonts w:ascii="Segoe UI" w:hAnsi="Segoe UI" w:cs="Segoe UI"/>
          <w:sz w:val="22"/>
          <w:szCs w:val="22"/>
        </w:rPr>
        <w:t>OP</w:t>
      </w:r>
      <w:r w:rsidR="00C85A77" w:rsidRPr="000D0C54">
        <w:rPr>
          <w:rFonts w:ascii="Segoe UI" w:hAnsi="Segoe UI" w:cs="Segoe UI"/>
          <w:sz w:val="22"/>
          <w:szCs w:val="22"/>
        </w:rPr>
        <w:t>VVV</w:t>
      </w:r>
      <w:r w:rsidR="005E33C8" w:rsidRPr="000D0C54">
        <w:rPr>
          <w:rFonts w:ascii="Segoe UI" w:hAnsi="Segoe UI" w:cs="Segoe UI"/>
          <w:sz w:val="22"/>
          <w:szCs w:val="22"/>
        </w:rPr>
        <w:t xml:space="preserve"> v rámci plnění svých povinností z této smlouvy, a to zejména:</w:t>
      </w:r>
    </w:p>
    <w:p w:rsidR="005E33C8" w:rsidRPr="006B2CE5" w:rsidRDefault="005E33C8"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eastAsia="SimSun" w:hAnsi="Segoe UI" w:cs="Segoe UI"/>
          <w:sz w:val="22"/>
          <w:szCs w:val="22"/>
          <w:lang w:eastAsia="zh-CN"/>
        </w:rPr>
        <w:t xml:space="preserve">umožnit zaměstnancům nebo zmocněncům </w:t>
      </w:r>
      <w:r w:rsidR="00BE2007" w:rsidRPr="006B2CE5">
        <w:rPr>
          <w:rFonts w:ascii="Segoe UI" w:eastAsia="SimSun" w:hAnsi="Segoe UI" w:cs="Segoe UI"/>
          <w:sz w:val="22"/>
          <w:szCs w:val="22"/>
          <w:lang w:eastAsia="zh-CN"/>
        </w:rPr>
        <w:t>Objednatel</w:t>
      </w:r>
      <w:r w:rsidRPr="006B2CE5">
        <w:rPr>
          <w:rFonts w:ascii="Segoe UI" w:eastAsia="SimSun" w:hAnsi="Segoe UI" w:cs="Segoe UI"/>
          <w:sz w:val="22"/>
          <w:szCs w:val="22"/>
          <w:lang w:eastAsia="zh-CN"/>
        </w:rPr>
        <w:t>e,</w:t>
      </w:r>
      <w:r w:rsidR="0096642F" w:rsidRPr="006B2CE5">
        <w:rPr>
          <w:rFonts w:ascii="Segoe UI" w:eastAsia="SimSun" w:hAnsi="Segoe UI" w:cs="Segoe UI"/>
          <w:sz w:val="22"/>
          <w:szCs w:val="22"/>
          <w:lang w:eastAsia="zh-CN"/>
        </w:rPr>
        <w:t xml:space="preserve"> Ministerstvu školství, mládeže a tělovýchovy</w:t>
      </w:r>
      <w:r w:rsidR="005A4805" w:rsidRPr="006B2CE5">
        <w:rPr>
          <w:rFonts w:ascii="Segoe UI" w:eastAsia="SimSun" w:hAnsi="Segoe UI" w:cs="Segoe UI"/>
          <w:sz w:val="22"/>
          <w:szCs w:val="22"/>
          <w:lang w:eastAsia="zh-CN"/>
        </w:rPr>
        <w:t>, Ministerstvu financí, orgánům finanční správy, Nejvyššímu kontrolnímu úřadu, Evropské komisi, Evropskému účetnímu dvoru a Evropskému úřadu pro boj proti podvodům, případně dalším orgánům oprávněným k výkonu kontroly dle platných právních předpisů ČR a EU</w:t>
      </w:r>
      <w:r w:rsidRPr="006B2CE5">
        <w:rPr>
          <w:rFonts w:ascii="Segoe UI" w:eastAsia="SimSun" w:hAnsi="Segoe UI" w:cs="Segoe UI"/>
          <w:sz w:val="22"/>
          <w:szCs w:val="22"/>
          <w:lang w:eastAsia="zh-CN"/>
        </w:rPr>
        <w:t xml:space="preserve"> vstup do objektů a na pozemky dotčené </w:t>
      </w:r>
      <w:r w:rsidR="001B5397"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y</w:t>
      </w:r>
      <w:r w:rsidRPr="006B2CE5">
        <w:rPr>
          <w:rFonts w:ascii="Segoe UI" w:eastAsia="SimSun" w:hAnsi="Segoe UI" w:cs="Segoe UI"/>
          <w:sz w:val="22"/>
          <w:szCs w:val="22"/>
          <w:lang w:eastAsia="zh-CN"/>
        </w:rPr>
        <w:t xml:space="preserve"> a dále umožnit fyzickou kontrolu realizace </w:t>
      </w:r>
      <w:r w:rsidR="000D4B3F"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ů</w:t>
      </w:r>
      <w:r w:rsidRPr="006B2CE5">
        <w:rPr>
          <w:rFonts w:ascii="Segoe UI" w:eastAsia="SimSun" w:hAnsi="Segoe UI" w:cs="Segoe UI"/>
          <w:sz w:val="22"/>
          <w:szCs w:val="22"/>
          <w:lang w:eastAsia="zh-CN"/>
        </w:rPr>
        <w:t>, jakož i kontrolu veškerých dokladů souvisejících s </w:t>
      </w:r>
      <w:r w:rsidR="000D4B3F"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y</w:t>
      </w:r>
      <w:r w:rsidRPr="006B2CE5">
        <w:rPr>
          <w:rFonts w:ascii="Segoe UI" w:eastAsia="SimSun" w:hAnsi="Segoe UI" w:cs="Segoe UI"/>
          <w:sz w:val="22"/>
          <w:szCs w:val="22"/>
          <w:lang w:eastAsia="zh-CN"/>
        </w:rPr>
        <w:t>;</w:t>
      </w:r>
    </w:p>
    <w:p w:rsidR="005E33C8" w:rsidRPr="006B2CE5" w:rsidRDefault="005E33C8"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 xml:space="preserve">vytvořit podmínky k provedení kontroly vztahující se k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xml:space="preserve">, poskytnout veškeré doklady vážící se k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umožnit průběžné ověřování souladu údajů o realizaci projekt</w:t>
      </w:r>
      <w:r w:rsidR="00A53885" w:rsidRPr="006B2CE5">
        <w:rPr>
          <w:rFonts w:ascii="Segoe UI" w:hAnsi="Segoe UI" w:cs="Segoe UI"/>
          <w:sz w:val="22"/>
          <w:szCs w:val="22"/>
        </w:rPr>
        <w:t>ů</w:t>
      </w:r>
      <w:r w:rsidRPr="006B2CE5">
        <w:rPr>
          <w:rFonts w:ascii="Segoe UI" w:hAnsi="Segoe UI" w:cs="Segoe UI"/>
          <w:sz w:val="22"/>
          <w:szCs w:val="22"/>
        </w:rPr>
        <w:t xml:space="preserve"> uváděných ve zprávách o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xml:space="preserve"> se skutečným stavem v místě jeho realizace a poskytnout součinnost všem shora uvedeným osobám oprávněným k provádění kontroly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w:t>
      </w:r>
    </w:p>
    <w:p w:rsidR="005E33C8" w:rsidRPr="006B2CE5" w:rsidRDefault="00E95949"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uchovávat odpovídajícím způsobem v souladu se zákonem č. 563/1991 Sb., o účetnictví, ve znění pozdějších předpisů, po dobu nejméně</w:t>
      </w:r>
      <w:r w:rsidR="009617FA" w:rsidRPr="006B2CE5">
        <w:rPr>
          <w:rFonts w:ascii="Segoe UI" w:hAnsi="Segoe UI" w:cs="Segoe UI"/>
          <w:sz w:val="22"/>
          <w:szCs w:val="22"/>
        </w:rPr>
        <w:t xml:space="preserve"> 10</w:t>
      </w:r>
      <w:r w:rsidRPr="006B2CE5">
        <w:rPr>
          <w:rFonts w:ascii="Segoe UI" w:hAnsi="Segoe UI" w:cs="Segoe UI"/>
          <w:sz w:val="22"/>
          <w:szCs w:val="22"/>
        </w:rPr>
        <w:t xml:space="preserve"> let veškeré originály účetních záznamů vztahujících se k </w:t>
      </w:r>
      <w:r w:rsidRPr="006B2CE5">
        <w:rPr>
          <w:rFonts w:ascii="Segoe UI" w:hAnsi="Segoe UI" w:cs="Segoe UI"/>
          <w:iCs/>
          <w:sz w:val="22"/>
          <w:szCs w:val="22"/>
        </w:rPr>
        <w:t>Projekt</w:t>
      </w:r>
      <w:r w:rsidR="00A53885" w:rsidRPr="006B2CE5">
        <w:rPr>
          <w:rFonts w:ascii="Segoe UI" w:hAnsi="Segoe UI" w:cs="Segoe UI"/>
          <w:iCs/>
          <w:sz w:val="22"/>
          <w:szCs w:val="22"/>
        </w:rPr>
        <w:t>ům</w:t>
      </w:r>
      <w:r w:rsidRPr="006B2CE5">
        <w:rPr>
          <w:rFonts w:ascii="Segoe UI" w:hAnsi="Segoe UI" w:cs="Segoe UI"/>
          <w:sz w:val="22"/>
          <w:szCs w:val="22"/>
        </w:rPr>
        <w:t>,</w:t>
      </w:r>
      <w:r w:rsidR="00A356EC">
        <w:rPr>
          <w:rFonts w:ascii="Segoe UI" w:hAnsi="Segoe UI" w:cs="Segoe UI"/>
          <w:sz w:val="22"/>
          <w:szCs w:val="22"/>
        </w:rPr>
        <w:t xml:space="preserve"> přičemž běh lhůty začíná koncem účetního období, kterého se týkají, a zároveň musí být originály účetních záznamů k dispozici kontrolním orgánům </w:t>
      </w:r>
      <w:r w:rsidR="00D3492B">
        <w:rPr>
          <w:rFonts w:ascii="Segoe UI" w:hAnsi="Segoe UI" w:cs="Segoe UI"/>
          <w:sz w:val="22"/>
          <w:szCs w:val="22"/>
        </w:rPr>
        <w:t>nejméně po dobu 2 let od předložení účetní závěrky OPVVV,</w:t>
      </w:r>
      <w:r w:rsidRPr="006B2CE5">
        <w:rPr>
          <w:rFonts w:ascii="Segoe UI" w:hAnsi="Segoe UI" w:cs="Segoe UI"/>
          <w:sz w:val="22"/>
          <w:szCs w:val="22"/>
        </w:rPr>
        <w:t xml:space="preserve"> tedy</w:t>
      </w:r>
      <w:r w:rsidR="00D3492B">
        <w:rPr>
          <w:rFonts w:ascii="Segoe UI" w:hAnsi="Segoe UI" w:cs="Segoe UI"/>
          <w:sz w:val="22"/>
          <w:szCs w:val="22"/>
        </w:rPr>
        <w:t xml:space="preserve"> nejméně</w:t>
      </w:r>
      <w:r w:rsidRPr="006B2CE5">
        <w:rPr>
          <w:rFonts w:ascii="Segoe UI" w:hAnsi="Segoe UI" w:cs="Segoe UI"/>
          <w:sz w:val="22"/>
          <w:szCs w:val="22"/>
        </w:rPr>
        <w:t xml:space="preserve"> do </w:t>
      </w:r>
      <w:r w:rsidR="00D3492B">
        <w:rPr>
          <w:rFonts w:ascii="Segoe UI" w:hAnsi="Segoe UI" w:cs="Segoe UI"/>
          <w:sz w:val="22"/>
          <w:szCs w:val="22"/>
        </w:rPr>
        <w:t>31. 12. 2033;</w:t>
      </w:r>
    </w:p>
    <w:p w:rsidR="00E95949" w:rsidRPr="006B2CE5" w:rsidRDefault="00E95949"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uchovávat odpovídajícím způsobem v souladu se zákonem č. 499/2004 Sb., o archivnictví a spisové službě a o změně některých zákonů, ve znění pozdějších předpisů, a v souladu s </w:t>
      </w:r>
      <w:r w:rsidR="003C2EFA" w:rsidRPr="006B2CE5">
        <w:rPr>
          <w:rFonts w:ascii="Segoe UI" w:hAnsi="Segoe UI" w:cs="Segoe UI"/>
          <w:sz w:val="22"/>
          <w:szCs w:val="22"/>
        </w:rPr>
        <w:t>P</w:t>
      </w:r>
      <w:r w:rsidRPr="006B2CE5">
        <w:rPr>
          <w:rFonts w:ascii="Segoe UI" w:hAnsi="Segoe UI" w:cs="Segoe UI"/>
          <w:sz w:val="22"/>
          <w:szCs w:val="22"/>
        </w:rPr>
        <w:t xml:space="preserve">ravidly pro žadatele a příjemce </w:t>
      </w:r>
      <w:r w:rsidR="003C2EFA" w:rsidRPr="006B2CE5">
        <w:rPr>
          <w:rFonts w:ascii="Segoe UI" w:hAnsi="Segoe UI" w:cs="Segoe UI"/>
          <w:sz w:val="22"/>
          <w:szCs w:val="22"/>
        </w:rPr>
        <w:t>OP</w:t>
      </w:r>
      <w:r w:rsidR="0048488A" w:rsidRPr="006B2CE5">
        <w:rPr>
          <w:rFonts w:ascii="Segoe UI" w:hAnsi="Segoe UI" w:cs="Segoe UI"/>
          <w:sz w:val="22"/>
          <w:szCs w:val="22"/>
        </w:rPr>
        <w:t>VVV</w:t>
      </w:r>
      <w:r w:rsidR="003C2EFA" w:rsidRPr="006B2CE5">
        <w:rPr>
          <w:rFonts w:ascii="Segoe UI" w:hAnsi="Segoe UI" w:cs="Segoe UI"/>
          <w:sz w:val="22"/>
          <w:szCs w:val="22"/>
        </w:rPr>
        <w:t xml:space="preserve"> pro období 2014-2020</w:t>
      </w:r>
      <w:r w:rsidRPr="006B2CE5">
        <w:rPr>
          <w:rFonts w:ascii="Segoe UI" w:hAnsi="Segoe UI" w:cs="Segoe UI"/>
          <w:sz w:val="22"/>
          <w:szCs w:val="22"/>
        </w:rPr>
        <w:t xml:space="preserve"> smlouvy včetně jejích dodatků a další originály dokumentů, vztahující se k </w:t>
      </w:r>
      <w:r w:rsidRPr="006B2CE5">
        <w:rPr>
          <w:rFonts w:ascii="Segoe UI" w:hAnsi="Segoe UI" w:cs="Segoe UI"/>
          <w:iCs/>
          <w:sz w:val="22"/>
          <w:szCs w:val="22"/>
        </w:rPr>
        <w:t>Projekt</w:t>
      </w:r>
      <w:r w:rsidR="00A53885" w:rsidRPr="006B2CE5">
        <w:rPr>
          <w:rFonts w:ascii="Segoe UI" w:hAnsi="Segoe UI" w:cs="Segoe UI"/>
          <w:iCs/>
          <w:sz w:val="22"/>
          <w:szCs w:val="22"/>
        </w:rPr>
        <w:t>ům</w:t>
      </w:r>
      <w:r w:rsidRPr="006B2CE5">
        <w:rPr>
          <w:rFonts w:ascii="Segoe UI" w:hAnsi="Segoe UI" w:cs="Segoe UI"/>
          <w:sz w:val="22"/>
          <w:szCs w:val="22"/>
        </w:rPr>
        <w:t>, minimálně po dobu</w:t>
      </w:r>
      <w:r w:rsidR="00D3492B">
        <w:rPr>
          <w:rFonts w:ascii="Segoe UI" w:hAnsi="Segoe UI" w:cs="Segoe UI"/>
          <w:sz w:val="22"/>
          <w:szCs w:val="22"/>
        </w:rPr>
        <w:t>, po kterou musí být k dispozici kontrolním orgánům, tj. nejméně po dobu 2 let od předložení účetní závěrky OPVVV,</w:t>
      </w:r>
      <w:r w:rsidR="00D3492B" w:rsidRPr="006B2CE5">
        <w:rPr>
          <w:rFonts w:ascii="Segoe UI" w:hAnsi="Segoe UI" w:cs="Segoe UI"/>
          <w:sz w:val="22"/>
          <w:szCs w:val="22"/>
        </w:rPr>
        <w:t xml:space="preserve"> tedy </w:t>
      </w:r>
      <w:r w:rsidR="00D3492B">
        <w:rPr>
          <w:rFonts w:ascii="Segoe UI" w:hAnsi="Segoe UI" w:cs="Segoe UI"/>
          <w:sz w:val="22"/>
          <w:szCs w:val="22"/>
        </w:rPr>
        <w:t xml:space="preserve">nejméně </w:t>
      </w:r>
      <w:r w:rsidR="00D3492B" w:rsidRPr="006B2CE5">
        <w:rPr>
          <w:rFonts w:ascii="Segoe UI" w:hAnsi="Segoe UI" w:cs="Segoe UI"/>
          <w:sz w:val="22"/>
          <w:szCs w:val="22"/>
        </w:rPr>
        <w:t xml:space="preserve">do </w:t>
      </w:r>
      <w:r w:rsidR="00D3492B">
        <w:rPr>
          <w:rFonts w:ascii="Segoe UI" w:hAnsi="Segoe UI" w:cs="Segoe UI"/>
          <w:sz w:val="22"/>
          <w:szCs w:val="22"/>
        </w:rPr>
        <w:t>31. 12. 2033.</w:t>
      </w:r>
    </w:p>
    <w:p w:rsidR="005E33C8" w:rsidRPr="00B6321D"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B6321D">
        <w:rPr>
          <w:rFonts w:ascii="Segoe UI" w:hAnsi="Segoe UI" w:cs="Segoe UI"/>
          <w:sz w:val="22"/>
          <w:szCs w:val="22"/>
        </w:rPr>
        <w:t>Zhotovitel</w:t>
      </w:r>
      <w:r w:rsidR="005E33C8" w:rsidRPr="00B6321D">
        <w:rPr>
          <w:rFonts w:ascii="Segoe UI" w:hAnsi="Segoe UI" w:cs="Segoe UI"/>
          <w:sz w:val="22"/>
          <w:szCs w:val="22"/>
        </w:rPr>
        <w:t xml:space="preserve"> se rovněž zavazuje dodržovat pravidla publicity, resp. poskytnout nezbytnou součinnost </w:t>
      </w:r>
      <w:r w:rsidRPr="00B6321D">
        <w:rPr>
          <w:rFonts w:ascii="Segoe UI" w:hAnsi="Segoe UI" w:cs="Segoe UI"/>
          <w:sz w:val="22"/>
          <w:szCs w:val="22"/>
        </w:rPr>
        <w:t>Objednatel</w:t>
      </w:r>
      <w:r w:rsidR="005E33C8" w:rsidRPr="00B6321D">
        <w:rPr>
          <w:rFonts w:ascii="Segoe UI" w:hAnsi="Segoe UI" w:cs="Segoe UI"/>
          <w:sz w:val="22"/>
          <w:szCs w:val="22"/>
        </w:rPr>
        <w:t>i k jejich provádění, v</w:t>
      </w:r>
      <w:r w:rsidR="00A72699" w:rsidRPr="001E612A">
        <w:rPr>
          <w:rFonts w:ascii="Segoe UI" w:hAnsi="Segoe UI" w:cs="Segoe UI"/>
          <w:sz w:val="22"/>
          <w:szCs w:val="22"/>
        </w:rPr>
        <w:t> souladu s</w:t>
      </w:r>
      <w:r w:rsidR="00D76166" w:rsidRPr="001E612A">
        <w:rPr>
          <w:rFonts w:ascii="Segoe UI" w:hAnsi="Segoe UI" w:cs="Segoe UI"/>
          <w:sz w:val="22"/>
          <w:szCs w:val="22"/>
        </w:rPr>
        <w:t> </w:t>
      </w:r>
      <w:r w:rsidR="00A72699" w:rsidRPr="001E612A">
        <w:rPr>
          <w:rFonts w:ascii="Segoe UI" w:hAnsi="Segoe UI" w:cs="Segoe UI"/>
          <w:sz w:val="22"/>
          <w:szCs w:val="22"/>
        </w:rPr>
        <w:t>příslušnými</w:t>
      </w:r>
      <w:r w:rsidR="00D76166" w:rsidRPr="001E612A">
        <w:rPr>
          <w:rFonts w:ascii="Segoe UI" w:hAnsi="Segoe UI" w:cs="Segoe UI"/>
          <w:sz w:val="22"/>
          <w:szCs w:val="22"/>
        </w:rPr>
        <w:t xml:space="preserve"> pravidly pro žadatele a příjemce dotace z OPVVV a </w:t>
      </w:r>
      <w:r w:rsidR="00DC5524" w:rsidRPr="001E612A">
        <w:rPr>
          <w:rFonts w:ascii="Segoe UI" w:hAnsi="Segoe UI" w:cs="Segoe UI"/>
          <w:sz w:val="22"/>
          <w:szCs w:val="22"/>
        </w:rPr>
        <w:t xml:space="preserve">aplikovatelnými </w:t>
      </w:r>
      <w:r w:rsidR="00A72699" w:rsidRPr="001E612A">
        <w:rPr>
          <w:rFonts w:ascii="Segoe UI" w:hAnsi="Segoe UI" w:cs="Segoe UI"/>
          <w:sz w:val="22"/>
          <w:szCs w:val="22"/>
        </w:rPr>
        <w:t>právní</w:t>
      </w:r>
      <w:r w:rsidR="00DC5524" w:rsidRPr="001E612A">
        <w:rPr>
          <w:rFonts w:ascii="Segoe UI" w:hAnsi="Segoe UI" w:cs="Segoe UI"/>
          <w:sz w:val="22"/>
          <w:szCs w:val="22"/>
        </w:rPr>
        <w:t>mi předpisy EU.</w:t>
      </w:r>
    </w:p>
    <w:p w:rsidR="00093F5C" w:rsidRPr="00B6321D" w:rsidRDefault="00093F5C" w:rsidP="00093F5C">
      <w:pPr>
        <w:widowControl w:val="0"/>
        <w:numPr>
          <w:ilvl w:val="1"/>
          <w:numId w:val="11"/>
        </w:numPr>
        <w:tabs>
          <w:tab w:val="clear" w:pos="737"/>
          <w:tab w:val="left" w:pos="426"/>
          <w:tab w:val="num" w:pos="709"/>
        </w:tabs>
        <w:spacing w:after="120" w:line="276" w:lineRule="auto"/>
        <w:ind w:left="426" w:hanging="426"/>
        <w:jc w:val="both"/>
        <w:rPr>
          <w:rFonts w:ascii="Segoe UI" w:hAnsi="Segoe UI" w:cs="Segoe UI"/>
          <w:sz w:val="22"/>
          <w:szCs w:val="22"/>
        </w:rPr>
      </w:pPr>
      <w:r w:rsidRPr="00B6321D">
        <w:rPr>
          <w:rFonts w:ascii="Segoe UI" w:hAnsi="Segoe UI" w:cs="Segoe UI"/>
          <w:sz w:val="22"/>
          <w:szCs w:val="22"/>
        </w:rPr>
        <w:t xml:space="preserve">Zhotovitel je povinen </w:t>
      </w:r>
      <w:r w:rsidR="005D0591">
        <w:rPr>
          <w:rFonts w:ascii="Segoe UI" w:hAnsi="Segoe UI" w:cs="Segoe UI"/>
          <w:sz w:val="22"/>
          <w:szCs w:val="22"/>
        </w:rPr>
        <w:t xml:space="preserve">strpět umístění </w:t>
      </w:r>
      <w:r w:rsidRPr="00B6321D">
        <w:rPr>
          <w:rFonts w:ascii="Segoe UI" w:hAnsi="Segoe UI" w:cs="Segoe UI"/>
          <w:sz w:val="22"/>
          <w:szCs w:val="22"/>
        </w:rPr>
        <w:t>velkoplošn</w:t>
      </w:r>
      <w:r w:rsidR="005D0591">
        <w:rPr>
          <w:rFonts w:ascii="Segoe UI" w:hAnsi="Segoe UI" w:cs="Segoe UI"/>
          <w:sz w:val="22"/>
          <w:szCs w:val="22"/>
        </w:rPr>
        <w:t>ého</w:t>
      </w:r>
      <w:r w:rsidRPr="00B6321D">
        <w:rPr>
          <w:rFonts w:ascii="Segoe UI" w:hAnsi="Segoe UI" w:cs="Segoe UI"/>
          <w:sz w:val="22"/>
          <w:szCs w:val="22"/>
        </w:rPr>
        <w:t xml:space="preserve"> informační</w:t>
      </w:r>
      <w:r w:rsidR="005D0591">
        <w:rPr>
          <w:rFonts w:ascii="Segoe UI" w:hAnsi="Segoe UI" w:cs="Segoe UI"/>
          <w:sz w:val="22"/>
          <w:szCs w:val="22"/>
        </w:rPr>
        <w:t>ho</w:t>
      </w:r>
      <w:r w:rsidRPr="00B6321D">
        <w:rPr>
          <w:rFonts w:ascii="Segoe UI" w:hAnsi="Segoe UI" w:cs="Segoe UI"/>
          <w:sz w:val="22"/>
          <w:szCs w:val="22"/>
        </w:rPr>
        <w:t xml:space="preserve"> </w:t>
      </w:r>
      <w:r w:rsidR="005B5B9D">
        <w:rPr>
          <w:rFonts w:ascii="Segoe UI" w:hAnsi="Segoe UI" w:cs="Segoe UI"/>
          <w:sz w:val="22"/>
          <w:szCs w:val="22"/>
        </w:rPr>
        <w:t>panel</w:t>
      </w:r>
      <w:r w:rsidR="005D0591">
        <w:rPr>
          <w:rFonts w:ascii="Segoe UI" w:hAnsi="Segoe UI" w:cs="Segoe UI"/>
          <w:sz w:val="22"/>
          <w:szCs w:val="22"/>
        </w:rPr>
        <w:t xml:space="preserve">u </w:t>
      </w:r>
      <w:r w:rsidR="005D0591" w:rsidRPr="00B6321D">
        <w:rPr>
          <w:rFonts w:ascii="Segoe UI" w:hAnsi="Segoe UI" w:cs="Segoe UI"/>
          <w:sz w:val="22"/>
          <w:szCs w:val="22"/>
        </w:rPr>
        <w:t>v místě realizace Stavby</w:t>
      </w:r>
      <w:r w:rsidR="005B5B9D">
        <w:rPr>
          <w:rFonts w:ascii="Segoe UI" w:hAnsi="Segoe UI" w:cs="Segoe UI"/>
          <w:sz w:val="22"/>
          <w:szCs w:val="22"/>
        </w:rPr>
        <w:t xml:space="preserve"> </w:t>
      </w:r>
      <w:r w:rsidRPr="00B6321D">
        <w:rPr>
          <w:rFonts w:ascii="Segoe UI" w:hAnsi="Segoe UI" w:cs="Segoe UI"/>
          <w:sz w:val="22"/>
          <w:szCs w:val="22"/>
        </w:rPr>
        <w:t xml:space="preserve">s informací o tom, že </w:t>
      </w:r>
      <w:r w:rsidR="002B3EAA">
        <w:rPr>
          <w:rFonts w:ascii="Segoe UI" w:hAnsi="Segoe UI" w:cs="Segoe UI"/>
          <w:sz w:val="22"/>
          <w:szCs w:val="22"/>
        </w:rPr>
        <w:t>tento projekt je spolufinancován Evropskou unií</w:t>
      </w:r>
      <w:r w:rsidRPr="00B6321D">
        <w:rPr>
          <w:rFonts w:ascii="Segoe UI" w:hAnsi="Segoe UI" w:cs="Segoe UI"/>
          <w:sz w:val="22"/>
          <w:szCs w:val="22"/>
        </w:rPr>
        <w:t xml:space="preserve">. </w:t>
      </w:r>
      <w:r w:rsidR="00D9500D">
        <w:rPr>
          <w:rFonts w:ascii="Segoe UI" w:hAnsi="Segoe UI" w:cs="Segoe UI"/>
          <w:sz w:val="22"/>
          <w:szCs w:val="22"/>
        </w:rPr>
        <w:t>Vyhotovený i</w:t>
      </w:r>
      <w:r w:rsidRPr="00B6321D">
        <w:rPr>
          <w:rFonts w:ascii="Segoe UI" w:hAnsi="Segoe UI" w:cs="Segoe UI"/>
          <w:sz w:val="22"/>
          <w:szCs w:val="22"/>
        </w:rPr>
        <w:t>nformační panel bude</w:t>
      </w:r>
      <w:r w:rsidR="00D9500D">
        <w:rPr>
          <w:rFonts w:ascii="Segoe UI" w:hAnsi="Segoe UI" w:cs="Segoe UI"/>
          <w:sz w:val="22"/>
          <w:szCs w:val="22"/>
        </w:rPr>
        <w:t xml:space="preserve"> dodán</w:t>
      </w:r>
      <w:r w:rsidR="005D0591">
        <w:rPr>
          <w:rFonts w:ascii="Segoe UI" w:hAnsi="Segoe UI" w:cs="Segoe UI"/>
          <w:sz w:val="22"/>
          <w:szCs w:val="22"/>
        </w:rPr>
        <w:t xml:space="preserve"> a umístěn</w:t>
      </w:r>
      <w:r w:rsidR="00D9500D">
        <w:rPr>
          <w:rFonts w:ascii="Segoe UI" w:hAnsi="Segoe UI" w:cs="Segoe UI"/>
          <w:sz w:val="22"/>
          <w:szCs w:val="22"/>
        </w:rPr>
        <w:t xml:space="preserve"> Objednatelem</w:t>
      </w:r>
      <w:r w:rsidRPr="00B6321D">
        <w:rPr>
          <w:rFonts w:ascii="Segoe UI" w:hAnsi="Segoe UI" w:cs="Segoe UI"/>
          <w:sz w:val="22"/>
          <w:szCs w:val="22"/>
        </w:rPr>
        <w:t xml:space="preserve"> (dále jen „</w:t>
      </w:r>
      <w:r w:rsidRPr="00B6321D">
        <w:rPr>
          <w:rFonts w:ascii="Segoe UI" w:hAnsi="Segoe UI" w:cs="Segoe UI"/>
          <w:b/>
          <w:i/>
          <w:sz w:val="22"/>
          <w:szCs w:val="22"/>
        </w:rPr>
        <w:t>Informační panel</w:t>
      </w:r>
      <w:r w:rsidRPr="00B6321D">
        <w:rPr>
          <w:rFonts w:ascii="Segoe UI" w:hAnsi="Segoe UI" w:cs="Segoe UI"/>
          <w:sz w:val="22"/>
          <w:szCs w:val="22"/>
        </w:rPr>
        <w:t xml:space="preserve">“). </w:t>
      </w:r>
    </w:p>
    <w:p w:rsidR="00093F5C" w:rsidRPr="00B6321D" w:rsidRDefault="00093F5C" w:rsidP="00093F5C">
      <w:pPr>
        <w:widowControl w:val="0"/>
        <w:numPr>
          <w:ilvl w:val="1"/>
          <w:numId w:val="11"/>
        </w:numPr>
        <w:tabs>
          <w:tab w:val="clear" w:pos="737"/>
          <w:tab w:val="left" w:pos="426"/>
          <w:tab w:val="num" w:pos="709"/>
        </w:tabs>
        <w:spacing w:after="120" w:line="276" w:lineRule="auto"/>
        <w:ind w:left="426" w:hanging="426"/>
        <w:jc w:val="both"/>
        <w:rPr>
          <w:rFonts w:ascii="Segoe UI" w:hAnsi="Segoe UI" w:cs="Segoe UI"/>
          <w:sz w:val="22"/>
          <w:szCs w:val="22"/>
        </w:rPr>
      </w:pPr>
      <w:r w:rsidRPr="00B6321D">
        <w:rPr>
          <w:rFonts w:ascii="Segoe UI" w:hAnsi="Segoe UI" w:cs="Segoe UI"/>
          <w:sz w:val="22"/>
          <w:szCs w:val="22"/>
        </w:rPr>
        <w:t>Po dokončení realizace Stavby bezprostředně po odstranění Informačního panelu v místě Stavby</w:t>
      </w:r>
      <w:r w:rsidR="00D9500D">
        <w:rPr>
          <w:rFonts w:ascii="Segoe UI" w:hAnsi="Segoe UI" w:cs="Segoe UI"/>
          <w:sz w:val="22"/>
          <w:szCs w:val="22"/>
        </w:rPr>
        <w:t xml:space="preserve"> </w:t>
      </w:r>
      <w:r w:rsidR="005C7034">
        <w:rPr>
          <w:rFonts w:ascii="Segoe UI" w:hAnsi="Segoe UI" w:cs="Segoe UI"/>
          <w:sz w:val="22"/>
          <w:szCs w:val="22"/>
        </w:rPr>
        <w:t>je Zhotovitel povinen umístit</w:t>
      </w:r>
      <w:r w:rsidRPr="00B6321D">
        <w:rPr>
          <w:rFonts w:ascii="Segoe UI" w:hAnsi="Segoe UI" w:cs="Segoe UI"/>
          <w:sz w:val="22"/>
          <w:szCs w:val="22"/>
        </w:rPr>
        <w:t xml:space="preserve"> stál</w:t>
      </w:r>
      <w:r w:rsidR="005C7034">
        <w:rPr>
          <w:rFonts w:ascii="Segoe UI" w:hAnsi="Segoe UI" w:cs="Segoe UI"/>
          <w:sz w:val="22"/>
          <w:szCs w:val="22"/>
        </w:rPr>
        <w:t>ou</w:t>
      </w:r>
      <w:r w:rsidRPr="00B6321D">
        <w:rPr>
          <w:rFonts w:ascii="Segoe UI" w:hAnsi="Segoe UI" w:cs="Segoe UI"/>
          <w:sz w:val="22"/>
          <w:szCs w:val="22"/>
        </w:rPr>
        <w:t xml:space="preserve"> vysvětlující tabulk</w:t>
      </w:r>
      <w:r w:rsidR="005C7034">
        <w:rPr>
          <w:rFonts w:ascii="Segoe UI" w:hAnsi="Segoe UI" w:cs="Segoe UI"/>
          <w:sz w:val="22"/>
          <w:szCs w:val="22"/>
        </w:rPr>
        <w:t>u</w:t>
      </w:r>
      <w:r w:rsidRPr="00B6321D">
        <w:rPr>
          <w:rFonts w:ascii="Segoe UI" w:hAnsi="Segoe UI" w:cs="Segoe UI"/>
          <w:sz w:val="22"/>
          <w:szCs w:val="22"/>
        </w:rPr>
        <w:t xml:space="preserve"> z odolného a trvalého materiálu</w:t>
      </w:r>
      <w:r w:rsidR="005C7034">
        <w:rPr>
          <w:rFonts w:ascii="Segoe UI" w:hAnsi="Segoe UI" w:cs="Segoe UI"/>
          <w:sz w:val="22"/>
          <w:szCs w:val="22"/>
        </w:rPr>
        <w:t>, která bude dodána Objednatelem a umístěna dle pokynů Objednatele</w:t>
      </w:r>
      <w:r w:rsidRPr="00B6321D">
        <w:rPr>
          <w:rFonts w:ascii="Segoe UI" w:hAnsi="Segoe UI" w:cs="Segoe UI"/>
          <w:sz w:val="22"/>
          <w:szCs w:val="22"/>
        </w:rPr>
        <w:t xml:space="preserve"> (dále jen „</w:t>
      </w:r>
      <w:r w:rsidRPr="00B6321D">
        <w:rPr>
          <w:rFonts w:ascii="Segoe UI" w:hAnsi="Segoe UI" w:cs="Segoe UI"/>
          <w:b/>
          <w:i/>
          <w:sz w:val="22"/>
          <w:szCs w:val="22"/>
        </w:rPr>
        <w:t>Pamětní deska</w:t>
      </w:r>
      <w:r w:rsidRPr="00B6321D">
        <w:rPr>
          <w:rFonts w:ascii="Segoe UI" w:hAnsi="Segoe UI" w:cs="Segoe UI"/>
          <w:sz w:val="22"/>
          <w:szCs w:val="22"/>
        </w:rPr>
        <w:t xml:space="preserve">“). </w:t>
      </w:r>
    </w:p>
    <w:p w:rsidR="005E33C8" w:rsidRPr="00D9078B" w:rsidRDefault="00BE2007" w:rsidP="002B3EAA">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9078B">
        <w:rPr>
          <w:rFonts w:ascii="Segoe UI" w:hAnsi="Segoe UI" w:cs="Segoe UI"/>
          <w:sz w:val="22"/>
          <w:szCs w:val="22"/>
        </w:rPr>
        <w:t>Zhotovitel</w:t>
      </w:r>
      <w:r w:rsidR="005E33C8" w:rsidRPr="00D9078B">
        <w:rPr>
          <w:rFonts w:ascii="Segoe UI" w:hAnsi="Segoe UI" w:cs="Segoe UI"/>
          <w:sz w:val="22"/>
          <w:szCs w:val="22"/>
        </w:rPr>
        <w:t xml:space="preserve"> se zavazuje k veškeré nezbytné součinnosti pro výkon finanční kontroly ve smyslu </w:t>
      </w:r>
      <w:proofErr w:type="spellStart"/>
      <w:r w:rsidR="005E33C8" w:rsidRPr="00D9078B">
        <w:rPr>
          <w:rFonts w:ascii="Segoe UI" w:hAnsi="Segoe UI" w:cs="Segoe UI"/>
          <w:sz w:val="22"/>
          <w:szCs w:val="22"/>
        </w:rPr>
        <w:t>ust</w:t>
      </w:r>
      <w:proofErr w:type="spellEnd"/>
      <w:r w:rsidR="005E33C8" w:rsidRPr="00D9078B">
        <w:rPr>
          <w:rFonts w:ascii="Segoe UI" w:hAnsi="Segoe UI" w:cs="Segoe UI"/>
          <w:sz w:val="22"/>
          <w:szCs w:val="22"/>
        </w:rPr>
        <w:t>. § 2 písm. e) zákona č. 320/2001 Sb., o finanční kontrole ve veřejné správě a o změně některých zákonů (zákon o finanční kontrole), ve znění pozdějších předpisů, a to v souvislosti s plněním předmětu této smlouvy.</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9078B">
        <w:rPr>
          <w:rFonts w:ascii="Segoe UI" w:hAnsi="Segoe UI" w:cs="Segoe UI"/>
          <w:sz w:val="22"/>
          <w:szCs w:val="22"/>
        </w:rPr>
        <w:lastRenderedPageBreak/>
        <w:t>Zhotovitel</w:t>
      </w:r>
      <w:r w:rsidR="005E33C8" w:rsidRPr="00D9078B">
        <w:rPr>
          <w:rFonts w:ascii="Segoe UI" w:hAnsi="Segoe UI" w:cs="Segoe UI"/>
          <w:sz w:val="22"/>
          <w:szCs w:val="22"/>
        </w:rPr>
        <w:t xml:space="preserve"> je povinen po celou dobu trvání smlouvy</w:t>
      </w:r>
      <w:r w:rsidR="005E33C8" w:rsidRPr="00554D19">
        <w:rPr>
          <w:rFonts w:ascii="Segoe UI" w:hAnsi="Segoe UI" w:cs="Segoe UI"/>
          <w:sz w:val="22"/>
          <w:szCs w:val="22"/>
        </w:rPr>
        <w:t xml:space="preserve"> disponovat kvalifikací, kterou prokázal v rámci zadávacího řízení před uzavřením této smlouvy.</w:t>
      </w:r>
      <w:r w:rsidR="004B0118">
        <w:rPr>
          <w:rFonts w:ascii="Segoe UI" w:hAnsi="Segoe UI" w:cs="Segoe UI"/>
          <w:sz w:val="22"/>
          <w:szCs w:val="22"/>
        </w:rPr>
        <w:t xml:space="preserve"> </w:t>
      </w:r>
      <w:r w:rsidR="004B0118" w:rsidRPr="001E612A">
        <w:rPr>
          <w:rFonts w:ascii="Segoe UI" w:hAnsi="Segoe UI" w:cs="Segoe UI"/>
          <w:sz w:val="22"/>
          <w:szCs w:val="22"/>
        </w:rPr>
        <w:t>Zhotovitel se zavazuje realizovat práce vyžadující zvláštní způsobilost nebo povolení podle příslušných předpisů osobami, které tuto podmínku splňují.</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7" w:name="_Hlk504556181"/>
      <w:r w:rsidRPr="00554D19">
        <w:rPr>
          <w:rFonts w:ascii="Segoe UI" w:hAnsi="Segoe UI" w:cs="Segoe UI"/>
          <w:sz w:val="22"/>
          <w:szCs w:val="22"/>
        </w:rPr>
        <w:t>Zhotovitel</w:t>
      </w:r>
      <w:r w:rsidR="005E33C8" w:rsidRPr="00554D19">
        <w:rPr>
          <w:rFonts w:ascii="Segoe UI" w:hAnsi="Segoe UI" w:cs="Segoe UI"/>
          <w:sz w:val="22"/>
          <w:szCs w:val="22"/>
        </w:rPr>
        <w:t xml:space="preserve"> je oprávněn v průběhu trvání této smlouvy změnit </w:t>
      </w:r>
      <w:r w:rsidR="003E5613" w:rsidRPr="00554D19">
        <w:rPr>
          <w:rFonts w:ascii="Segoe UI" w:hAnsi="Segoe UI" w:cs="Segoe UI"/>
          <w:sz w:val="22"/>
          <w:szCs w:val="22"/>
        </w:rPr>
        <w:t>poddodavatel</w:t>
      </w:r>
      <w:r w:rsidR="005E33C8" w:rsidRPr="00554D19">
        <w:rPr>
          <w:rFonts w:ascii="Segoe UI" w:hAnsi="Segoe UI" w:cs="Segoe UI"/>
          <w:sz w:val="22"/>
          <w:szCs w:val="22"/>
        </w:rPr>
        <w:t>e</w:t>
      </w:r>
      <w:r w:rsidR="00F5534A" w:rsidRPr="00554D19">
        <w:rPr>
          <w:rFonts w:ascii="Segoe UI" w:hAnsi="Segoe UI" w:cs="Segoe UI"/>
          <w:sz w:val="22"/>
          <w:szCs w:val="22"/>
        </w:rPr>
        <w:t xml:space="preserve"> či jinou osobu</w:t>
      </w:r>
      <w:r w:rsidR="005E33C8" w:rsidRPr="00554D19">
        <w:rPr>
          <w:rFonts w:ascii="Segoe UI" w:hAnsi="Segoe UI" w:cs="Segoe UI"/>
          <w:sz w:val="22"/>
          <w:szCs w:val="22"/>
        </w:rPr>
        <w:t>, s je</w:t>
      </w:r>
      <w:r w:rsidR="00FB2ED9" w:rsidRPr="00554D19">
        <w:rPr>
          <w:rFonts w:ascii="Segoe UI" w:hAnsi="Segoe UI" w:cs="Segoe UI"/>
          <w:sz w:val="22"/>
          <w:szCs w:val="22"/>
        </w:rPr>
        <w:t>hož</w:t>
      </w:r>
      <w:r w:rsidR="005E33C8" w:rsidRPr="00554D19">
        <w:rPr>
          <w:rFonts w:ascii="Segoe UI" w:hAnsi="Segoe UI" w:cs="Segoe UI"/>
          <w:sz w:val="22"/>
          <w:szCs w:val="22"/>
        </w:rPr>
        <w:t>/s</w:t>
      </w:r>
      <w:r w:rsidR="00BD44DD" w:rsidRPr="00554D19">
        <w:rPr>
          <w:rFonts w:ascii="Segoe UI" w:hAnsi="Segoe UI" w:cs="Segoe UI"/>
          <w:sz w:val="22"/>
          <w:szCs w:val="22"/>
        </w:rPr>
        <w:t> </w:t>
      </w:r>
      <w:r w:rsidR="0057693C" w:rsidRPr="00554D19">
        <w:rPr>
          <w:rFonts w:ascii="Segoe UI" w:hAnsi="Segoe UI" w:cs="Segoe UI"/>
          <w:sz w:val="22"/>
          <w:szCs w:val="22"/>
        </w:rPr>
        <w:t>jeji</w:t>
      </w:r>
      <w:r w:rsidR="005E33C8" w:rsidRPr="00554D19">
        <w:rPr>
          <w:rFonts w:ascii="Segoe UI" w:hAnsi="Segoe UI" w:cs="Segoe UI"/>
          <w:sz w:val="22"/>
          <w:szCs w:val="22"/>
        </w:rPr>
        <w:t>chž</w:t>
      </w:r>
      <w:r w:rsidR="00BD44DD" w:rsidRPr="00554D19">
        <w:rPr>
          <w:rFonts w:ascii="Segoe UI" w:hAnsi="Segoe UI" w:cs="Segoe UI"/>
          <w:sz w:val="22"/>
          <w:szCs w:val="22"/>
        </w:rPr>
        <w:t xml:space="preserve"> </w:t>
      </w:r>
      <w:r w:rsidR="005E33C8" w:rsidRPr="00554D19">
        <w:rPr>
          <w:rFonts w:ascii="Segoe UI" w:hAnsi="Segoe UI" w:cs="Segoe UI"/>
          <w:sz w:val="22"/>
          <w:szCs w:val="22"/>
        </w:rPr>
        <w:t xml:space="preserve">pomocí prokázal kvalifikaci v zadávacím řízení, které předcházelo uzavření této smlouvy, pouze s předchozím písemným souhlasem </w:t>
      </w:r>
      <w:r w:rsidRPr="00554D19">
        <w:rPr>
          <w:rFonts w:ascii="Segoe UI" w:hAnsi="Segoe UI" w:cs="Segoe UI"/>
          <w:sz w:val="22"/>
          <w:szCs w:val="22"/>
        </w:rPr>
        <w:t>Objednatel</w:t>
      </w:r>
      <w:r w:rsidR="005E33C8" w:rsidRPr="00554D19">
        <w:rPr>
          <w:rFonts w:ascii="Segoe UI" w:hAnsi="Segoe UI" w:cs="Segoe UI"/>
          <w:sz w:val="22"/>
          <w:szCs w:val="22"/>
        </w:rPr>
        <w:t xml:space="preserve">e. </w:t>
      </w:r>
      <w:r w:rsidR="00FB2ED9" w:rsidRPr="00554D19">
        <w:rPr>
          <w:rFonts w:ascii="Segoe UI" w:hAnsi="Segoe UI" w:cs="Segoe UI"/>
          <w:sz w:val="22"/>
          <w:szCs w:val="22"/>
        </w:rPr>
        <w:t xml:space="preserve">Nový poddodavatel/jiná </w:t>
      </w:r>
      <w:r w:rsidR="0006271C" w:rsidRPr="00554D19">
        <w:rPr>
          <w:rFonts w:ascii="Segoe UI" w:hAnsi="Segoe UI" w:cs="Segoe UI"/>
          <w:sz w:val="22"/>
          <w:szCs w:val="22"/>
        </w:rPr>
        <w:t xml:space="preserve">osoba </w:t>
      </w:r>
      <w:r w:rsidR="005E33C8" w:rsidRPr="00554D19">
        <w:rPr>
          <w:rFonts w:ascii="Segoe UI" w:hAnsi="Segoe UI" w:cs="Segoe UI"/>
          <w:sz w:val="22"/>
          <w:szCs w:val="22"/>
        </w:rPr>
        <w:t xml:space="preserve">musí disponovat minimálně stejnou kvalifikací, kterou původní </w:t>
      </w:r>
      <w:r w:rsidR="00FB2ED9" w:rsidRPr="00554D19">
        <w:rPr>
          <w:rFonts w:ascii="Segoe UI" w:hAnsi="Segoe UI" w:cs="Segoe UI"/>
          <w:sz w:val="22"/>
          <w:szCs w:val="22"/>
        </w:rPr>
        <w:t>poddodavatel/jiná osoba</w:t>
      </w:r>
      <w:r w:rsidR="005E33C8" w:rsidRPr="00554D19">
        <w:rPr>
          <w:rFonts w:ascii="Segoe UI" w:hAnsi="Segoe UI" w:cs="Segoe UI"/>
          <w:sz w:val="22"/>
          <w:szCs w:val="22"/>
        </w:rPr>
        <w:t xml:space="preserve"> prokázal za </w:t>
      </w:r>
      <w:r w:rsidR="00926960" w:rsidRPr="00554D19">
        <w:rPr>
          <w:rFonts w:ascii="Segoe UI" w:hAnsi="Segoe UI" w:cs="Segoe UI"/>
          <w:sz w:val="22"/>
          <w:szCs w:val="22"/>
        </w:rPr>
        <w:t>Zhotovitele</w:t>
      </w:r>
      <w:r w:rsidR="005E33C8" w:rsidRPr="00554D19">
        <w:rPr>
          <w:rFonts w:ascii="Segoe UI" w:hAnsi="Segoe UI" w:cs="Segoe UI"/>
          <w:sz w:val="22"/>
          <w:szCs w:val="22"/>
        </w:rPr>
        <w:t xml:space="preserve">. </w:t>
      </w:r>
      <w:r w:rsidRPr="00554D19">
        <w:rPr>
          <w:rFonts w:ascii="Segoe UI" w:hAnsi="Segoe UI" w:cs="Segoe UI"/>
          <w:sz w:val="22"/>
          <w:szCs w:val="22"/>
        </w:rPr>
        <w:t>Objednatel</w:t>
      </w:r>
      <w:r w:rsidR="005E33C8" w:rsidRPr="00554D19">
        <w:rPr>
          <w:rFonts w:ascii="Segoe UI" w:hAnsi="Segoe UI" w:cs="Segoe UI"/>
          <w:sz w:val="22"/>
          <w:szCs w:val="22"/>
        </w:rPr>
        <w:t xml:space="preserve"> vydá písemný souhlas se změnou do </w:t>
      </w:r>
      <w:r w:rsidR="00E6635D">
        <w:rPr>
          <w:rFonts w:ascii="Segoe UI" w:hAnsi="Segoe UI" w:cs="Segoe UI"/>
          <w:sz w:val="22"/>
          <w:szCs w:val="22"/>
        </w:rPr>
        <w:t>14</w:t>
      </w:r>
      <w:r w:rsidR="00E6635D" w:rsidRPr="00554D19">
        <w:rPr>
          <w:rFonts w:ascii="Segoe UI" w:hAnsi="Segoe UI" w:cs="Segoe UI"/>
          <w:sz w:val="22"/>
          <w:szCs w:val="22"/>
        </w:rPr>
        <w:t xml:space="preserve"> </w:t>
      </w:r>
      <w:r w:rsidR="005E33C8" w:rsidRPr="00554D19">
        <w:rPr>
          <w:rFonts w:ascii="Segoe UI" w:hAnsi="Segoe UI" w:cs="Segoe UI"/>
          <w:sz w:val="22"/>
          <w:szCs w:val="22"/>
        </w:rPr>
        <w:t xml:space="preserve">dnů od doručení </w:t>
      </w:r>
      <w:r w:rsidR="005E33C8" w:rsidRPr="00BC7856">
        <w:rPr>
          <w:rFonts w:ascii="Segoe UI" w:hAnsi="Segoe UI" w:cs="Segoe UI"/>
          <w:sz w:val="22"/>
          <w:szCs w:val="22"/>
        </w:rPr>
        <w:t xml:space="preserve">žádosti </w:t>
      </w:r>
      <w:r w:rsidRPr="00BC7856">
        <w:rPr>
          <w:rFonts w:ascii="Segoe UI" w:hAnsi="Segoe UI" w:cs="Segoe UI"/>
          <w:sz w:val="22"/>
          <w:szCs w:val="22"/>
        </w:rPr>
        <w:t>Zhotovitel</w:t>
      </w:r>
      <w:r w:rsidR="005E33C8" w:rsidRPr="00BC7856">
        <w:rPr>
          <w:rFonts w:ascii="Segoe UI" w:hAnsi="Segoe UI" w:cs="Segoe UI"/>
          <w:sz w:val="22"/>
          <w:szCs w:val="22"/>
        </w:rPr>
        <w:t xml:space="preserve">e a potřebných dokladů </w:t>
      </w:r>
      <w:r w:rsidRPr="00BC7856">
        <w:rPr>
          <w:rFonts w:ascii="Segoe UI" w:hAnsi="Segoe UI" w:cs="Segoe UI"/>
          <w:sz w:val="22"/>
          <w:szCs w:val="22"/>
        </w:rPr>
        <w:t>Objednatel</w:t>
      </w:r>
      <w:r w:rsidR="005E33C8" w:rsidRPr="00BC7856">
        <w:rPr>
          <w:rFonts w:ascii="Segoe UI" w:hAnsi="Segoe UI" w:cs="Segoe UI"/>
          <w:sz w:val="22"/>
          <w:szCs w:val="22"/>
        </w:rPr>
        <w:t>i, disponuje-li nový</w:t>
      </w:r>
      <w:r w:rsidR="0073125C" w:rsidRPr="00AB7808">
        <w:rPr>
          <w:rFonts w:ascii="Segoe UI" w:hAnsi="Segoe UI" w:cs="Segoe UI"/>
          <w:sz w:val="22"/>
          <w:szCs w:val="22"/>
        </w:rPr>
        <w:t xml:space="preserve"> </w:t>
      </w:r>
      <w:r w:rsidR="00FB2ED9" w:rsidRPr="00916108">
        <w:rPr>
          <w:rFonts w:ascii="Segoe UI" w:hAnsi="Segoe UI" w:cs="Segoe UI"/>
          <w:sz w:val="22"/>
          <w:szCs w:val="22"/>
        </w:rPr>
        <w:t>poddodavatel/jiná osoba</w:t>
      </w:r>
      <w:r w:rsidR="005E33C8" w:rsidRPr="00EE7096">
        <w:rPr>
          <w:rFonts w:ascii="Segoe UI" w:hAnsi="Segoe UI" w:cs="Segoe UI"/>
          <w:sz w:val="22"/>
          <w:szCs w:val="22"/>
        </w:rPr>
        <w:t xml:space="preserve"> potřebnou kvalifikac</w:t>
      </w:r>
      <w:r w:rsidR="00E6635D">
        <w:rPr>
          <w:rFonts w:ascii="Segoe UI" w:hAnsi="Segoe UI" w:cs="Segoe UI"/>
          <w:sz w:val="22"/>
          <w:szCs w:val="22"/>
        </w:rPr>
        <w:t>í</w:t>
      </w:r>
      <w:r w:rsidR="005E33C8" w:rsidRPr="00EE7096">
        <w:rPr>
          <w:rFonts w:ascii="Segoe UI" w:hAnsi="Segoe UI" w:cs="Segoe UI"/>
          <w:sz w:val="22"/>
          <w:szCs w:val="22"/>
        </w:rPr>
        <w:t xml:space="preserve">. </w:t>
      </w:r>
      <w:r w:rsidRPr="00DF0DE9">
        <w:rPr>
          <w:rFonts w:ascii="Segoe UI" w:hAnsi="Segoe UI" w:cs="Segoe UI"/>
          <w:sz w:val="22"/>
          <w:szCs w:val="22"/>
        </w:rPr>
        <w:t>Objednatel</w:t>
      </w:r>
      <w:r w:rsidR="005E33C8" w:rsidRPr="00DF0DE9">
        <w:rPr>
          <w:rFonts w:ascii="Segoe UI" w:hAnsi="Segoe UI" w:cs="Segoe UI"/>
          <w:sz w:val="22"/>
          <w:szCs w:val="22"/>
        </w:rPr>
        <w:t xml:space="preserve"> nesmí souhlas se změnou </w:t>
      </w:r>
      <w:r w:rsidR="0073125C" w:rsidRPr="004333DE">
        <w:rPr>
          <w:rFonts w:ascii="Segoe UI" w:hAnsi="Segoe UI" w:cs="Segoe UI"/>
          <w:sz w:val="22"/>
          <w:szCs w:val="22"/>
        </w:rPr>
        <w:t xml:space="preserve">osoby </w:t>
      </w:r>
      <w:r w:rsidR="00FB2ED9" w:rsidRPr="004333DE">
        <w:rPr>
          <w:rFonts w:ascii="Segoe UI" w:hAnsi="Segoe UI" w:cs="Segoe UI"/>
          <w:sz w:val="22"/>
          <w:szCs w:val="22"/>
        </w:rPr>
        <w:t>poddodavatele/jiné osoby</w:t>
      </w:r>
      <w:r w:rsidR="005E33C8" w:rsidRPr="004333DE">
        <w:rPr>
          <w:rFonts w:ascii="Segoe UI" w:hAnsi="Segoe UI" w:cs="Segoe UI"/>
          <w:sz w:val="22"/>
          <w:szCs w:val="22"/>
        </w:rPr>
        <w:t xml:space="preserve"> bez </w:t>
      </w:r>
      <w:r w:rsidR="00926960" w:rsidRPr="004333DE">
        <w:rPr>
          <w:rFonts w:ascii="Segoe UI" w:hAnsi="Segoe UI" w:cs="Segoe UI"/>
          <w:sz w:val="22"/>
          <w:szCs w:val="22"/>
        </w:rPr>
        <w:t xml:space="preserve">vážných </w:t>
      </w:r>
      <w:r w:rsidR="005E33C8" w:rsidRPr="00014980">
        <w:rPr>
          <w:rFonts w:ascii="Segoe UI" w:hAnsi="Segoe UI" w:cs="Segoe UI"/>
          <w:sz w:val="22"/>
          <w:szCs w:val="22"/>
        </w:rPr>
        <w:t xml:space="preserve">objektivních důvodů odmítnout, pokud mu budou </w:t>
      </w:r>
      <w:r w:rsidRPr="00BC7856">
        <w:rPr>
          <w:rFonts w:ascii="Segoe UI" w:hAnsi="Segoe UI" w:cs="Segoe UI"/>
          <w:sz w:val="22"/>
          <w:szCs w:val="22"/>
        </w:rPr>
        <w:t>Zhotovitel</w:t>
      </w:r>
      <w:r w:rsidR="005E33C8" w:rsidRPr="00BC7856">
        <w:rPr>
          <w:rFonts w:ascii="Segoe UI" w:hAnsi="Segoe UI" w:cs="Segoe UI"/>
          <w:sz w:val="22"/>
          <w:szCs w:val="22"/>
        </w:rPr>
        <w:t>em příslušné doklady předloženy</w:t>
      </w:r>
      <w:r w:rsidR="00546573" w:rsidRPr="00BC7856">
        <w:rPr>
          <w:rFonts w:ascii="Segoe UI" w:hAnsi="Segoe UI" w:cs="Segoe UI"/>
          <w:sz w:val="22"/>
          <w:szCs w:val="22"/>
        </w:rPr>
        <w:t xml:space="preserve">. Zhotovitel předloží Objednateli při předání staveniště seznam všech </w:t>
      </w:r>
      <w:r w:rsidR="00647505" w:rsidRPr="00180C1A">
        <w:rPr>
          <w:rFonts w:ascii="Segoe UI" w:hAnsi="Segoe UI" w:cs="Segoe UI"/>
          <w:sz w:val="22"/>
          <w:szCs w:val="22"/>
        </w:rPr>
        <w:t>pod</w:t>
      </w:r>
      <w:r w:rsidR="00546573" w:rsidRPr="00180C1A">
        <w:rPr>
          <w:rFonts w:ascii="Segoe UI" w:hAnsi="Segoe UI" w:cs="Segoe UI"/>
          <w:sz w:val="22"/>
          <w:szCs w:val="22"/>
        </w:rPr>
        <w:t xml:space="preserve">dodavatelů s uvedením </w:t>
      </w:r>
      <w:r w:rsidR="00554D19" w:rsidRPr="00180C1A">
        <w:rPr>
          <w:rFonts w:ascii="Segoe UI" w:hAnsi="Segoe UI" w:cs="Segoe UI"/>
          <w:sz w:val="22"/>
          <w:szCs w:val="22"/>
        </w:rPr>
        <w:t>vě</w:t>
      </w:r>
      <w:r w:rsidR="00BC7856" w:rsidRPr="00180C1A">
        <w:rPr>
          <w:rFonts w:ascii="Segoe UI" w:hAnsi="Segoe UI" w:cs="Segoe UI"/>
          <w:sz w:val="22"/>
          <w:szCs w:val="22"/>
        </w:rPr>
        <w:t>c</w:t>
      </w:r>
      <w:r w:rsidR="00554D19" w:rsidRPr="00180C1A">
        <w:rPr>
          <w:rFonts w:ascii="Segoe UI" w:hAnsi="Segoe UI" w:cs="Segoe UI"/>
          <w:sz w:val="22"/>
          <w:szCs w:val="22"/>
        </w:rPr>
        <w:t xml:space="preserve">ného popisu </w:t>
      </w:r>
      <w:r w:rsidR="00111C57" w:rsidRPr="00180C1A">
        <w:rPr>
          <w:rFonts w:ascii="Segoe UI" w:hAnsi="Segoe UI" w:cs="Segoe UI"/>
          <w:sz w:val="22"/>
          <w:szCs w:val="22"/>
        </w:rPr>
        <w:t>jejich činnosti</w:t>
      </w:r>
      <w:r w:rsidR="00546573" w:rsidRPr="00180C1A">
        <w:rPr>
          <w:rFonts w:ascii="Segoe UI" w:hAnsi="Segoe UI" w:cs="Segoe UI"/>
          <w:sz w:val="22"/>
          <w:szCs w:val="22"/>
        </w:rPr>
        <w:t>.</w:t>
      </w:r>
      <w:r w:rsidR="00546573" w:rsidRPr="00BC7856">
        <w:rPr>
          <w:rFonts w:ascii="Segoe UI" w:hAnsi="Segoe UI" w:cs="Segoe UI"/>
          <w:sz w:val="22"/>
          <w:szCs w:val="22"/>
        </w:rPr>
        <w:t xml:space="preserve"> Tento seznam je Zhotovitel povinen vést, průběžně aktualizovat a na vyžádání předložit Objednateli</w:t>
      </w:r>
      <w:bookmarkEnd w:id="47"/>
      <w:r w:rsidR="00546573" w:rsidRPr="00554D19">
        <w:rPr>
          <w:rFonts w:ascii="Segoe UI" w:hAnsi="Segoe UI" w:cs="Segoe UI"/>
          <w:sz w:val="22"/>
          <w:szCs w:val="22"/>
        </w:rPr>
        <w:t>.</w:t>
      </w:r>
    </w:p>
    <w:p w:rsidR="009F1170" w:rsidRPr="00554D19" w:rsidRDefault="009F1170" w:rsidP="002F39B7">
      <w:pPr>
        <w:widowControl w:val="0"/>
        <w:numPr>
          <w:ilvl w:val="1"/>
          <w:numId w:val="11"/>
        </w:numPr>
        <w:tabs>
          <w:tab w:val="clear" w:pos="737"/>
          <w:tab w:val="left" w:pos="426"/>
          <w:tab w:val="num" w:pos="709"/>
        </w:tabs>
        <w:spacing w:after="120" w:line="264" w:lineRule="auto"/>
        <w:ind w:left="426" w:hanging="426"/>
        <w:jc w:val="both"/>
        <w:rPr>
          <w:rFonts w:ascii="Segoe UI" w:hAnsi="Segoe UI" w:cs="Segoe UI"/>
          <w:sz w:val="22"/>
          <w:szCs w:val="22"/>
        </w:rPr>
      </w:pPr>
      <w:bookmarkStart w:id="48" w:name="_Ref327347594"/>
      <w:r w:rsidRPr="00554D19">
        <w:rPr>
          <w:rFonts w:ascii="Segoe UI" w:hAnsi="Segoe UI" w:cs="Segoe UI"/>
          <w:sz w:val="22"/>
          <w:szCs w:val="22"/>
        </w:rPr>
        <w:t xml:space="preserve">Povinnosti stavbyvedoucího (osoby, která zabezpečuje odborné vedení provádění </w:t>
      </w:r>
      <w:r w:rsidR="00BC7856">
        <w:rPr>
          <w:rFonts w:ascii="Segoe UI" w:hAnsi="Segoe UI" w:cs="Segoe UI"/>
          <w:sz w:val="22"/>
          <w:szCs w:val="22"/>
        </w:rPr>
        <w:t>S</w:t>
      </w:r>
      <w:r w:rsidRPr="00554D19">
        <w:rPr>
          <w:rFonts w:ascii="Segoe UI" w:hAnsi="Segoe UI" w:cs="Segoe UI"/>
          <w:sz w:val="22"/>
          <w:szCs w:val="22"/>
        </w:rPr>
        <w:t>tavby):</w:t>
      </w:r>
    </w:p>
    <w:p w:rsidR="009F1170" w:rsidRPr="00554D19" w:rsidRDefault="009F1170" w:rsidP="002F39B7">
      <w:pPr>
        <w:numPr>
          <w:ilvl w:val="1"/>
          <w:numId w:val="62"/>
        </w:numPr>
        <w:tabs>
          <w:tab w:val="clear" w:pos="1191"/>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účastní se kontrolních dnů Stavby a kontrolních prohlídek Stavby</w:t>
      </w:r>
      <w:r w:rsidR="001B5E33" w:rsidRPr="00554D19">
        <w:rPr>
          <w:rFonts w:ascii="Segoe UI" w:hAnsi="Segoe UI" w:cs="Segoe UI"/>
          <w:sz w:val="22"/>
          <w:szCs w:val="22"/>
        </w:rPr>
        <w:t>, vyjma objektivní nemožnosti (např. nemoc), jakož je povinen být pravidelně přítomen na stavbě za účelem nezbytného dozoru nad jejím průběhem,</w:t>
      </w:r>
    </w:p>
    <w:p w:rsidR="009F1170" w:rsidRDefault="009F1170" w:rsidP="002F39B7">
      <w:pPr>
        <w:numPr>
          <w:ilvl w:val="1"/>
          <w:numId w:val="62"/>
        </w:numPr>
        <w:tabs>
          <w:tab w:val="clear" w:pos="1191"/>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 xml:space="preserve">aktivně se účastní předávání </w:t>
      </w:r>
      <w:r w:rsidR="00111C57" w:rsidRPr="00554D19">
        <w:rPr>
          <w:rFonts w:ascii="Segoe UI" w:hAnsi="Segoe UI" w:cs="Segoe UI"/>
          <w:sz w:val="22"/>
          <w:szCs w:val="22"/>
        </w:rPr>
        <w:t xml:space="preserve">díla </w:t>
      </w:r>
      <w:r w:rsidRPr="00554D19">
        <w:rPr>
          <w:rFonts w:ascii="Segoe UI" w:hAnsi="Segoe UI" w:cs="Segoe UI"/>
          <w:sz w:val="22"/>
          <w:szCs w:val="22"/>
        </w:rPr>
        <w:t xml:space="preserve">Objednateli a při kontrole odstranění závad zjištěných při přebírání </w:t>
      </w:r>
      <w:r w:rsidR="00111C57" w:rsidRPr="00554D19">
        <w:rPr>
          <w:rFonts w:ascii="Segoe UI" w:hAnsi="Segoe UI" w:cs="Segoe UI"/>
          <w:sz w:val="22"/>
          <w:szCs w:val="22"/>
        </w:rPr>
        <w:t xml:space="preserve">díla </w:t>
      </w:r>
      <w:r w:rsidRPr="00554D19">
        <w:rPr>
          <w:rFonts w:ascii="Segoe UI" w:hAnsi="Segoe UI" w:cs="Segoe UI"/>
          <w:sz w:val="22"/>
          <w:szCs w:val="22"/>
        </w:rPr>
        <w:t>Objednatelem, přičemž aktivní účastí se rozumí účast při prohlídce Stavby Objednatelem či jeho technickým dozorem</w:t>
      </w:r>
      <w:bookmarkStart w:id="49" w:name="_Hlk508292665"/>
      <w:r w:rsidR="002D5803">
        <w:rPr>
          <w:rFonts w:ascii="Segoe UI" w:hAnsi="Segoe UI" w:cs="Segoe UI"/>
          <w:sz w:val="22"/>
          <w:szCs w:val="22"/>
        </w:rPr>
        <w:t>,</w:t>
      </w:r>
    </w:p>
    <w:p w:rsidR="002D5803" w:rsidRPr="002D5803" w:rsidRDefault="002D5803" w:rsidP="001E612A">
      <w:pPr>
        <w:numPr>
          <w:ilvl w:val="1"/>
          <w:numId w:val="62"/>
        </w:numPr>
        <w:tabs>
          <w:tab w:val="clear" w:pos="1191"/>
          <w:tab w:val="num" w:pos="993"/>
        </w:tabs>
        <w:spacing w:after="120"/>
        <w:ind w:left="993" w:hanging="567"/>
        <w:jc w:val="both"/>
        <w:rPr>
          <w:rFonts w:ascii="Segoe UI" w:hAnsi="Segoe UI" w:cs="Segoe UI"/>
          <w:sz w:val="22"/>
          <w:szCs w:val="22"/>
        </w:rPr>
      </w:pPr>
      <w:r w:rsidRPr="00E76CC3">
        <w:rPr>
          <w:rFonts w:ascii="Segoe UI" w:hAnsi="Segoe UI" w:cs="Segoe UI"/>
          <w:sz w:val="22"/>
          <w:szCs w:val="22"/>
        </w:rPr>
        <w:t xml:space="preserve">aktivně se účastní kolaudačního řízení a při kontrole odstranění kolaudačních závad </w:t>
      </w:r>
      <w:r>
        <w:rPr>
          <w:rFonts w:ascii="Segoe UI" w:hAnsi="Segoe UI" w:cs="Segoe UI"/>
          <w:sz w:val="22"/>
          <w:szCs w:val="22"/>
        </w:rPr>
        <w:t>s</w:t>
      </w:r>
      <w:r w:rsidRPr="00E76CC3">
        <w:rPr>
          <w:rFonts w:ascii="Segoe UI" w:hAnsi="Segoe UI" w:cs="Segoe UI"/>
          <w:sz w:val="22"/>
          <w:szCs w:val="22"/>
        </w:rPr>
        <w:t xml:space="preserve">tavby v rozsahu dle předchozího odstavce. </w:t>
      </w:r>
    </w:p>
    <w:bookmarkEnd w:id="48"/>
    <w:bookmarkEnd w:id="49"/>
    <w:p w:rsidR="000C1110" w:rsidRDefault="002D5803" w:rsidP="002F39B7">
      <w:pPr>
        <w:widowControl w:val="0"/>
        <w:tabs>
          <w:tab w:val="left" w:pos="426"/>
        </w:tabs>
        <w:spacing w:after="120" w:line="264" w:lineRule="auto"/>
        <w:ind w:left="426"/>
        <w:jc w:val="both"/>
        <w:rPr>
          <w:rFonts w:ascii="Segoe UI" w:hAnsi="Segoe UI" w:cs="Segoe UI"/>
          <w:sz w:val="22"/>
          <w:szCs w:val="22"/>
        </w:rPr>
      </w:pPr>
      <w:r w:rsidRPr="00E76CC3">
        <w:rPr>
          <w:rFonts w:ascii="Segoe UI" w:hAnsi="Segoe UI" w:cs="Segoe UI"/>
          <w:sz w:val="22"/>
          <w:szCs w:val="22"/>
        </w:rPr>
        <w:t>Zhotovitel je povinen provádět veškeré činnosti na stavbě pod odborným vedením stavbyvedoucího</w:t>
      </w:r>
      <w:r>
        <w:rPr>
          <w:rFonts w:ascii="Segoe UI" w:hAnsi="Segoe UI" w:cs="Segoe UI"/>
          <w:sz w:val="22"/>
          <w:szCs w:val="22"/>
        </w:rPr>
        <w:t xml:space="preserve"> uvedený v příloze č. 2 této smlouvy</w:t>
      </w:r>
      <w:r w:rsidRPr="00E76CC3">
        <w:rPr>
          <w:rFonts w:ascii="Segoe UI" w:hAnsi="Segoe UI" w:cs="Segoe UI"/>
          <w:sz w:val="22"/>
          <w:szCs w:val="22"/>
        </w:rPr>
        <w:t>, kte</w:t>
      </w:r>
      <w:r>
        <w:rPr>
          <w:rFonts w:ascii="Segoe UI" w:hAnsi="Segoe UI" w:cs="Segoe UI"/>
          <w:sz w:val="22"/>
          <w:szCs w:val="22"/>
        </w:rPr>
        <w:t>rý</w:t>
      </w:r>
      <w:r w:rsidRPr="00E76CC3">
        <w:rPr>
          <w:rFonts w:ascii="Segoe UI" w:hAnsi="Segoe UI" w:cs="Segoe UI"/>
          <w:sz w:val="22"/>
          <w:szCs w:val="22"/>
        </w:rPr>
        <w:t xml:space="preserve"> j</w:t>
      </w:r>
      <w:r>
        <w:rPr>
          <w:rFonts w:ascii="Segoe UI" w:hAnsi="Segoe UI" w:cs="Segoe UI"/>
          <w:sz w:val="22"/>
          <w:szCs w:val="22"/>
        </w:rPr>
        <w:t>e</w:t>
      </w:r>
      <w:r w:rsidRPr="00E76CC3">
        <w:rPr>
          <w:rFonts w:ascii="Segoe UI" w:hAnsi="Segoe UI" w:cs="Segoe UI"/>
          <w:sz w:val="22"/>
          <w:szCs w:val="22"/>
        </w:rPr>
        <w:t xml:space="preserve"> povin</w:t>
      </w:r>
      <w:r>
        <w:rPr>
          <w:rFonts w:ascii="Segoe UI" w:hAnsi="Segoe UI" w:cs="Segoe UI"/>
          <w:sz w:val="22"/>
          <w:szCs w:val="22"/>
        </w:rPr>
        <w:t>en</w:t>
      </w:r>
      <w:r w:rsidRPr="00E76CC3">
        <w:rPr>
          <w:rFonts w:ascii="Segoe UI" w:hAnsi="Segoe UI" w:cs="Segoe UI"/>
          <w:sz w:val="22"/>
          <w:szCs w:val="22"/>
        </w:rPr>
        <w:t xml:space="preserve"> být na staveništi přítom</w:t>
      </w:r>
      <w:r>
        <w:rPr>
          <w:rFonts w:ascii="Segoe UI" w:hAnsi="Segoe UI" w:cs="Segoe UI"/>
          <w:sz w:val="22"/>
          <w:szCs w:val="22"/>
        </w:rPr>
        <w:t>en</w:t>
      </w:r>
      <w:r w:rsidRPr="00E76CC3">
        <w:rPr>
          <w:rFonts w:ascii="Segoe UI" w:hAnsi="Segoe UI" w:cs="Segoe UI"/>
          <w:sz w:val="22"/>
          <w:szCs w:val="22"/>
        </w:rPr>
        <w:t xml:space="preserve">, a to minimálně v rozsahu shora uvedeném či kdykoliv na požádání objednatele do 2 pracovních dnů s výjimkou objektivní neschopnosti být přítomen (nemoc, dovolená). V takovém případě musí </w:t>
      </w:r>
      <w:r>
        <w:rPr>
          <w:rFonts w:ascii="Segoe UI" w:hAnsi="Segoe UI" w:cs="Segoe UI"/>
          <w:sz w:val="22"/>
          <w:szCs w:val="22"/>
        </w:rPr>
        <w:t>jeho povinnosti plnit zástupce stavbyvedoucího uvedený v příloze č. 2 této smlouvy</w:t>
      </w:r>
      <w:r w:rsidRPr="00E76CC3">
        <w:rPr>
          <w:rFonts w:ascii="Segoe UI" w:hAnsi="Segoe UI" w:cs="Segoe UI"/>
          <w:sz w:val="22"/>
          <w:szCs w:val="22"/>
        </w:rPr>
        <w:t>.</w:t>
      </w:r>
    </w:p>
    <w:p w:rsidR="005C7034" w:rsidRPr="00554D19" w:rsidRDefault="005C7034" w:rsidP="002F39B7">
      <w:pPr>
        <w:widowControl w:val="0"/>
        <w:tabs>
          <w:tab w:val="left" w:pos="426"/>
        </w:tabs>
        <w:spacing w:after="120" w:line="264" w:lineRule="auto"/>
        <w:ind w:left="426"/>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Ostatní ujednání</w:t>
      </w:r>
    </w:p>
    <w:p w:rsidR="00FD59F2" w:rsidRPr="00554D19" w:rsidRDefault="00AD009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M</w:t>
      </w:r>
      <w:r w:rsidR="00FD59F2" w:rsidRPr="00554D19">
        <w:rPr>
          <w:rFonts w:ascii="Segoe UI" w:hAnsi="Segoe UI" w:cs="Segoe UI"/>
          <w:sz w:val="22"/>
          <w:szCs w:val="22"/>
        </w:rPr>
        <w:t>ěnit nebo doplnit smlouvu mohou smluvní strany pouze formou písemných dodatků, které budou vzestupně číslovány, výslovně prohlášeny za dodatek této smlouvy a podepsány oprávněnými zástupci smluvních stran.</w:t>
      </w:r>
    </w:p>
    <w:p w:rsidR="00FD59F2" w:rsidRPr="00554D19" w:rsidRDefault="00A5738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w:t>
      </w:r>
      <w:r w:rsidR="00B5080D" w:rsidRPr="00554D19">
        <w:rPr>
          <w:rFonts w:ascii="Segoe UI" w:hAnsi="Segoe UI" w:cs="Segoe UI"/>
          <w:sz w:val="22"/>
          <w:szCs w:val="22"/>
        </w:rPr>
        <w:t>, uveřejňování těchto smluv a o </w:t>
      </w:r>
      <w:r w:rsidRPr="00554D19">
        <w:rPr>
          <w:rFonts w:ascii="Segoe UI" w:hAnsi="Segoe UI" w:cs="Segoe UI"/>
          <w:sz w:val="22"/>
          <w:szCs w:val="22"/>
        </w:rPr>
        <w:t xml:space="preserve">registru smluv (zákon o registru smluv). Smluvní strany se dohodly, že tuto smlouvu zašle k uveřejnění v registru smluv </w:t>
      </w:r>
      <w:r w:rsidR="00DF22DE">
        <w:rPr>
          <w:rFonts w:ascii="Segoe UI" w:hAnsi="Segoe UI" w:cs="Segoe UI"/>
          <w:sz w:val="22"/>
          <w:szCs w:val="22"/>
        </w:rPr>
        <w:lastRenderedPageBreak/>
        <w:t>Objednatel</w:t>
      </w:r>
      <w:r w:rsidRPr="00554D19">
        <w:rPr>
          <w:rFonts w:ascii="Segoe UI" w:hAnsi="Segoe UI" w:cs="Segoe UI"/>
          <w:sz w:val="22"/>
          <w:szCs w:val="22"/>
        </w:rPr>
        <w:t>.</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Smlouva je vyhotovena v </w:t>
      </w:r>
      <w:r w:rsidR="00F41F7F">
        <w:rPr>
          <w:rFonts w:ascii="Segoe UI" w:hAnsi="Segoe UI" w:cs="Segoe UI"/>
          <w:sz w:val="22"/>
          <w:szCs w:val="22"/>
        </w:rPr>
        <w:t>sedmi</w:t>
      </w:r>
      <w:r w:rsidR="00F41F7F" w:rsidRPr="00554D19">
        <w:rPr>
          <w:rFonts w:ascii="Segoe UI" w:hAnsi="Segoe UI" w:cs="Segoe UI"/>
          <w:sz w:val="22"/>
          <w:szCs w:val="22"/>
        </w:rPr>
        <w:t xml:space="preserve"> </w:t>
      </w:r>
      <w:r w:rsidRPr="00554D19">
        <w:rPr>
          <w:rFonts w:ascii="Segoe UI" w:hAnsi="Segoe UI" w:cs="Segoe UI"/>
          <w:sz w:val="22"/>
          <w:szCs w:val="22"/>
        </w:rPr>
        <w:t>stejnopisech s platností originálu podepsaných oprávněnými zástupci smluvních stran</w:t>
      </w:r>
      <w:r w:rsidR="0093239A" w:rsidRPr="00554D19">
        <w:rPr>
          <w:rFonts w:ascii="Segoe UI" w:hAnsi="Segoe UI" w:cs="Segoe UI"/>
          <w:sz w:val="22"/>
          <w:szCs w:val="22"/>
        </w:rPr>
        <w:t xml:space="preserve">. </w:t>
      </w:r>
      <w:r w:rsidR="00F41F7F">
        <w:rPr>
          <w:rFonts w:ascii="Segoe UI" w:hAnsi="Segoe UI" w:cs="Segoe UI"/>
          <w:sz w:val="22"/>
          <w:szCs w:val="22"/>
        </w:rPr>
        <w:t>Šest</w:t>
      </w:r>
      <w:r w:rsidR="00F41F7F" w:rsidRPr="00554D19">
        <w:rPr>
          <w:rFonts w:ascii="Segoe UI" w:hAnsi="Segoe UI" w:cs="Segoe UI"/>
          <w:sz w:val="22"/>
          <w:szCs w:val="22"/>
        </w:rPr>
        <w:t xml:space="preserve"> </w:t>
      </w:r>
      <w:r w:rsidR="0093239A" w:rsidRPr="00554D19">
        <w:rPr>
          <w:rFonts w:ascii="Segoe UI" w:hAnsi="Segoe UI" w:cs="Segoe UI"/>
          <w:sz w:val="22"/>
          <w:szCs w:val="22"/>
        </w:rPr>
        <w:t>vyhotovení smlouvy obdrží Objednatel, dvě vyhotovení obdrží Zhotovitel.</w:t>
      </w:r>
    </w:p>
    <w:p w:rsidR="00FD59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D59F2" w:rsidRPr="00554D19">
        <w:rPr>
          <w:rFonts w:ascii="Segoe UI" w:hAnsi="Segoe UI" w:cs="Segoe UI"/>
          <w:sz w:val="22"/>
          <w:szCs w:val="22"/>
        </w:rPr>
        <w:t xml:space="preserve"> nemůže bez souhlasu </w:t>
      </w:r>
      <w:r w:rsidRPr="00554D19">
        <w:rPr>
          <w:rFonts w:ascii="Segoe UI" w:hAnsi="Segoe UI" w:cs="Segoe UI"/>
          <w:sz w:val="22"/>
          <w:szCs w:val="22"/>
        </w:rPr>
        <w:t>Objednatel</w:t>
      </w:r>
      <w:r w:rsidR="00FD59F2" w:rsidRPr="00554D19">
        <w:rPr>
          <w:rFonts w:ascii="Segoe UI" w:hAnsi="Segoe UI" w:cs="Segoe UI"/>
          <w:sz w:val="22"/>
          <w:szCs w:val="22"/>
        </w:rPr>
        <w:t>e postoupit svá práva a povinnosti plynoucí ze smlouvy třetí osobě.</w:t>
      </w:r>
    </w:p>
    <w:p w:rsidR="0093239A" w:rsidRPr="009040CA" w:rsidRDefault="0093239A" w:rsidP="002F39B7">
      <w:pPr>
        <w:widowControl w:val="0"/>
        <w:numPr>
          <w:ilvl w:val="1"/>
          <w:numId w:val="11"/>
        </w:numPr>
        <w:tabs>
          <w:tab w:val="left" w:pos="426"/>
        </w:tabs>
        <w:spacing w:after="120" w:line="264" w:lineRule="auto"/>
        <w:ind w:left="426" w:hanging="426"/>
        <w:jc w:val="both"/>
        <w:rPr>
          <w:rFonts w:ascii="Segoe UI" w:hAnsi="Segoe UI" w:cs="Segoe UI"/>
          <w:i/>
          <w:sz w:val="22"/>
          <w:szCs w:val="22"/>
        </w:rPr>
      </w:pPr>
      <w:r w:rsidRPr="00554D19">
        <w:rPr>
          <w:rFonts w:ascii="Segoe UI" w:hAnsi="Segoe UI" w:cs="Segoe UI"/>
          <w:sz w:val="22"/>
          <w:szCs w:val="22"/>
        </w:rPr>
        <w:t xml:space="preserve">Žádné ustanovení smlouvy nesmí </w:t>
      </w:r>
      <w:r w:rsidRPr="009040CA">
        <w:rPr>
          <w:rFonts w:ascii="Segoe UI" w:hAnsi="Segoe UI" w:cs="Segoe UI"/>
          <w:sz w:val="22"/>
          <w:szCs w:val="22"/>
        </w:rPr>
        <w:t>být vykládáno tak, aby omezovalo oprávnění Objednatele uvedená v zadávací dokumentaci veřejné zakázky.</w:t>
      </w:r>
      <w:r w:rsidR="009040CA" w:rsidRPr="009040CA">
        <w:rPr>
          <w:rFonts w:ascii="Segoe UI" w:hAnsi="Segoe UI" w:cs="Segoe UI"/>
          <w:i/>
          <w:sz w:val="22"/>
          <w:szCs w:val="22"/>
        </w:rPr>
        <w:t xml:space="preserve"> </w:t>
      </w:r>
      <w:r w:rsidR="009040CA" w:rsidRPr="009040CA">
        <w:rPr>
          <w:rFonts w:ascii="Segoe UI" w:hAnsi="Segoe UI" w:cs="Segoe UI"/>
          <w:sz w:val="22"/>
          <w:szCs w:val="22"/>
        </w:rPr>
        <w:t>V</w:t>
      </w:r>
      <w:r w:rsidR="009040CA" w:rsidRPr="009040CA">
        <w:rPr>
          <w:rStyle w:val="Zdraznn"/>
          <w:rFonts w:ascii="Segoe UI" w:eastAsia="Arial Unicode MS" w:hAnsi="Segoe UI" w:cs="Segoe UI"/>
          <w:i w:val="0"/>
          <w:sz w:val="22"/>
          <w:szCs w:val="22"/>
        </w:rPr>
        <w:t> případě nejasností či rozporů mají přednost ustanovení této smlouvy, vč. příloh, před Projektovou dokumentací</w:t>
      </w:r>
      <w:r w:rsidR="009040CA">
        <w:rPr>
          <w:rFonts w:ascii="Segoe UI" w:hAnsi="Segoe UI" w:cs="Segoe UI"/>
          <w:i/>
          <w:sz w:val="22"/>
          <w:szCs w:val="22"/>
        </w:rPr>
        <w:t>.</w:t>
      </w:r>
    </w:p>
    <w:p w:rsidR="0093239A" w:rsidRPr="00554D19" w:rsidRDefault="0093239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se podpisem smlouvy dohodly, že vylučují aplikaci ustanovení §</w:t>
      </w:r>
      <w:r w:rsidR="00D51B5D" w:rsidRPr="00554D19">
        <w:rPr>
          <w:rFonts w:ascii="Segoe UI" w:hAnsi="Segoe UI" w:cs="Segoe UI"/>
          <w:sz w:val="22"/>
          <w:szCs w:val="22"/>
        </w:rPr>
        <w:t> </w:t>
      </w:r>
      <w:r w:rsidRPr="00554D19">
        <w:rPr>
          <w:rFonts w:ascii="Segoe UI" w:hAnsi="Segoe UI" w:cs="Segoe UI"/>
          <w:sz w:val="22"/>
          <w:szCs w:val="22"/>
        </w:rPr>
        <w:t xml:space="preserve">557 a § 1805 </w:t>
      </w:r>
      <w:r w:rsidR="005D074B" w:rsidRPr="00554D19">
        <w:rPr>
          <w:rFonts w:ascii="Segoe UI" w:hAnsi="Segoe UI" w:cs="Segoe UI"/>
          <w:sz w:val="22"/>
          <w:szCs w:val="22"/>
        </w:rPr>
        <w:t xml:space="preserve">odst. 2 </w:t>
      </w:r>
      <w:r w:rsidRPr="00554D19">
        <w:rPr>
          <w:rFonts w:ascii="Segoe UI" w:hAnsi="Segoe UI" w:cs="Segoe UI"/>
          <w:sz w:val="22"/>
          <w:szCs w:val="22"/>
        </w:rPr>
        <w:t>Občanského zákoníku.</w:t>
      </w:r>
    </w:p>
    <w:p w:rsidR="00147215" w:rsidRPr="00554D19" w:rsidRDefault="0014721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rsidR="00FD59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D59F2" w:rsidRPr="00554D19">
        <w:rPr>
          <w:rFonts w:ascii="Segoe UI" w:hAnsi="Segoe UI" w:cs="Segoe UI"/>
          <w:sz w:val="22"/>
          <w:szCs w:val="22"/>
        </w:rPr>
        <w:t xml:space="preserve"> se uzavřením této smlouvy zavazuje, že on, ani osoba s ním propojená ve smyslu §</w:t>
      </w:r>
      <w:r w:rsidR="00135414" w:rsidRPr="00554D19">
        <w:rPr>
          <w:rFonts w:ascii="Segoe UI" w:hAnsi="Segoe UI" w:cs="Segoe UI"/>
          <w:sz w:val="22"/>
          <w:szCs w:val="22"/>
        </w:rPr>
        <w:t xml:space="preserve"> </w:t>
      </w:r>
      <w:r w:rsidR="00DB604D" w:rsidRPr="00554D19">
        <w:rPr>
          <w:rFonts w:ascii="Segoe UI" w:hAnsi="Segoe UI" w:cs="Segoe UI"/>
          <w:sz w:val="22"/>
          <w:szCs w:val="22"/>
        </w:rPr>
        <w:t xml:space="preserve">74 a násl. zákona č. 90/2012 Sb., o obchodních společnostech a družstvech (zákon o obchodních korporacích), </w:t>
      </w:r>
      <w:r w:rsidR="001113C7" w:rsidRPr="00554D19">
        <w:rPr>
          <w:rFonts w:ascii="Segoe UI" w:hAnsi="Segoe UI" w:cs="Segoe UI"/>
          <w:sz w:val="22"/>
          <w:szCs w:val="22"/>
        </w:rPr>
        <w:t xml:space="preserve">ve znění pozdějších předpisů, </w:t>
      </w:r>
      <w:r w:rsidR="00FD59F2" w:rsidRPr="00554D19">
        <w:rPr>
          <w:rFonts w:ascii="Segoe UI" w:hAnsi="Segoe UI" w:cs="Segoe UI"/>
          <w:sz w:val="22"/>
          <w:szCs w:val="22"/>
        </w:rPr>
        <w:t>nebude vykonávat činnost technického dozoru při realizaci díla.</w:t>
      </w:r>
      <w:r w:rsidR="00DB604D" w:rsidRPr="00554D19">
        <w:rPr>
          <w:rFonts w:ascii="Segoe UI" w:hAnsi="Segoe UI" w:cs="Segoe UI"/>
          <w:sz w:val="22"/>
          <w:szCs w:val="22"/>
        </w:rPr>
        <w:t xml:space="preserve"> </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shodně prohlašují, že si smlouvu před jejím podpisem přečetly a 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rsidR="000A12FD" w:rsidRPr="00554D19" w:rsidRDefault="002D580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OU a SMO</w:t>
      </w:r>
      <w:r w:rsidR="000A12FD" w:rsidRPr="00554D19">
        <w:rPr>
          <w:rFonts w:ascii="Segoe UI" w:hAnsi="Segoe UI" w:cs="Segoe UI"/>
          <w:sz w:val="22"/>
          <w:szCs w:val="22"/>
        </w:rPr>
        <w:t xml:space="preserve"> j</w:t>
      </w:r>
      <w:r>
        <w:rPr>
          <w:rFonts w:ascii="Segoe UI" w:hAnsi="Segoe UI" w:cs="Segoe UI"/>
          <w:sz w:val="22"/>
          <w:szCs w:val="22"/>
        </w:rPr>
        <w:t>sou</w:t>
      </w:r>
      <w:r w:rsidR="000A12FD" w:rsidRPr="00554D19">
        <w:rPr>
          <w:rFonts w:ascii="Segoe UI" w:hAnsi="Segoe UI" w:cs="Segoe UI"/>
          <w:sz w:val="22"/>
          <w:szCs w:val="22"/>
        </w:rPr>
        <w:t xml:space="preserve"> při nakládání s veřejnými prostředky povi</w:t>
      </w:r>
      <w:r w:rsidR="00B63B03" w:rsidRPr="00554D19">
        <w:rPr>
          <w:rFonts w:ascii="Segoe UI" w:hAnsi="Segoe UI" w:cs="Segoe UI"/>
          <w:sz w:val="22"/>
          <w:szCs w:val="22"/>
        </w:rPr>
        <w:t>n</w:t>
      </w:r>
      <w:r w:rsidR="000A12FD" w:rsidRPr="00554D19">
        <w:rPr>
          <w:rFonts w:ascii="Segoe UI" w:hAnsi="Segoe UI" w:cs="Segoe UI"/>
          <w:sz w:val="22"/>
          <w:szCs w:val="22"/>
        </w:rPr>
        <w:t>n</w:t>
      </w:r>
      <w:r>
        <w:rPr>
          <w:rFonts w:ascii="Segoe UI" w:hAnsi="Segoe UI" w:cs="Segoe UI"/>
          <w:sz w:val="22"/>
          <w:szCs w:val="22"/>
        </w:rPr>
        <w:t>i</w:t>
      </w:r>
      <w:r w:rsidR="000A12FD" w:rsidRPr="00554D19">
        <w:rPr>
          <w:rFonts w:ascii="Segoe UI" w:hAnsi="Segoe UI" w:cs="Segoe UI"/>
          <w:sz w:val="22"/>
          <w:szCs w:val="22"/>
        </w:rPr>
        <w:t xml:space="preserve"> dodržovat ustanovení zákona č. 106/1999 Sb., o svobodném přístupu k informacím, ve znění pozdějších předpisů.</w:t>
      </w:r>
    </w:p>
    <w:p w:rsidR="001B235B" w:rsidRPr="00554D19" w:rsidRDefault="001B235B"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prohlašují, že údaje uvedené v této smlouvě nejsou předmětem obchodního tajemství.</w:t>
      </w:r>
    </w:p>
    <w:p w:rsidR="0035150B" w:rsidRDefault="001B235B"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prohlašují, že údaje uvedené v této smlouvě nejsou informacemi požívajícími ochrany důvěrnosti majetkových poměrů.</w:t>
      </w:r>
    </w:p>
    <w:p w:rsidR="00812D57" w:rsidRPr="00554D19" w:rsidRDefault="00BF7B49"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Pr>
          <w:rFonts w:ascii="Segoe UI" w:hAnsi="Segoe UI" w:cs="Segoe UI"/>
          <w:sz w:val="22"/>
          <w:szCs w:val="22"/>
        </w:rPr>
        <w:t>Smluvní strany se dohodly, že v</w:t>
      </w:r>
      <w:r w:rsidR="00812D57" w:rsidRPr="008E277C">
        <w:rPr>
          <w:rFonts w:ascii="Segoe UI" w:hAnsi="Segoe UI" w:cs="Segoe UI"/>
          <w:sz w:val="22"/>
          <w:szCs w:val="22"/>
        </w:rPr>
        <w:t>eškeré výstupy, dokument</w:t>
      </w:r>
      <w:r>
        <w:rPr>
          <w:rFonts w:ascii="Segoe UI" w:hAnsi="Segoe UI" w:cs="Segoe UI"/>
          <w:sz w:val="22"/>
          <w:szCs w:val="22"/>
        </w:rPr>
        <w:t>ace, protokoly, stanoviska, atesty, revize, návody a jiné dokumenty či</w:t>
      </w:r>
      <w:r w:rsidR="00812D57" w:rsidRPr="008E277C">
        <w:rPr>
          <w:rFonts w:ascii="Segoe UI" w:hAnsi="Segoe UI" w:cs="Segoe UI"/>
          <w:sz w:val="22"/>
          <w:szCs w:val="22"/>
        </w:rPr>
        <w:t xml:space="preserve"> komunikace musí být v</w:t>
      </w:r>
      <w:r>
        <w:rPr>
          <w:rFonts w:ascii="Segoe UI" w:hAnsi="Segoe UI" w:cs="Segoe UI"/>
          <w:sz w:val="22"/>
          <w:szCs w:val="22"/>
        </w:rPr>
        <w:t xml:space="preserve"> českém jazyce. Komunikace může být rovněž v jazyce slovenském. </w:t>
      </w:r>
      <w:r w:rsidRPr="00785416">
        <w:rPr>
          <w:rFonts w:ascii="Segoe UI" w:hAnsi="Segoe UI" w:cs="Segoe UI"/>
          <w:color w:val="000000"/>
          <w:sz w:val="22"/>
          <w:lang w:eastAsia="ar-SA"/>
        </w:rPr>
        <w:t>Výjimku tvoří odborné názvy, které mohou být kromě českého jazyka předloženy v anglickém jazyce</w:t>
      </w:r>
      <w:r>
        <w:rPr>
          <w:rFonts w:ascii="Segoe UI" w:hAnsi="Segoe UI" w:cs="Segoe UI"/>
          <w:color w:val="000000"/>
          <w:sz w:val="22"/>
          <w:lang w:eastAsia="ar-SA"/>
        </w:rPr>
        <w:t>, avšak</w:t>
      </w:r>
      <w:r w:rsidRPr="00785416">
        <w:rPr>
          <w:rFonts w:ascii="Segoe UI" w:hAnsi="Segoe UI" w:cs="Segoe UI"/>
          <w:color w:val="000000"/>
          <w:sz w:val="22"/>
          <w:lang w:eastAsia="ar-SA"/>
        </w:rPr>
        <w:t xml:space="preserve"> v anglickém jazyce pouze tehdy, pokud jsou v anglickém jazyce běžně používány i v českém prostředí nebo nemají vhodný český ekvivalent.</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Nedílnou součástí smlouvy jsou tyto přílohy: </w:t>
      </w:r>
    </w:p>
    <w:p w:rsidR="0081514F" w:rsidRPr="00554D19" w:rsidRDefault="0081514F" w:rsidP="002F39B7">
      <w:pPr>
        <w:pStyle w:val="Smlouva-slo"/>
        <w:tabs>
          <w:tab w:val="center" w:pos="4749"/>
        </w:tabs>
        <w:spacing w:before="0" w:after="120" w:line="264" w:lineRule="auto"/>
        <w:ind w:firstLine="426"/>
        <w:rPr>
          <w:rFonts w:ascii="Segoe UI" w:hAnsi="Segoe UI" w:cs="Segoe UI"/>
          <w:bCs/>
          <w:sz w:val="22"/>
          <w:szCs w:val="22"/>
        </w:rPr>
      </w:pPr>
      <w:r w:rsidRPr="00554D19">
        <w:rPr>
          <w:rFonts w:ascii="Segoe UI" w:hAnsi="Segoe UI" w:cs="Segoe UI"/>
          <w:bCs/>
          <w:sz w:val="22"/>
          <w:szCs w:val="22"/>
        </w:rPr>
        <w:t xml:space="preserve">Příloha č. 1: </w:t>
      </w:r>
      <w:r w:rsidR="00DD42E5" w:rsidRPr="00554D19">
        <w:rPr>
          <w:rFonts w:ascii="Segoe UI" w:hAnsi="Segoe UI" w:cs="Segoe UI"/>
          <w:bCs/>
          <w:sz w:val="22"/>
          <w:szCs w:val="22"/>
        </w:rPr>
        <w:t xml:space="preserve">Oceněný </w:t>
      </w:r>
      <w:r w:rsidR="00731AAD" w:rsidRPr="00554D19">
        <w:rPr>
          <w:rFonts w:ascii="Segoe UI" w:hAnsi="Segoe UI" w:cs="Segoe UI"/>
          <w:bCs/>
          <w:sz w:val="22"/>
          <w:szCs w:val="22"/>
        </w:rPr>
        <w:t>soupis prací</w:t>
      </w:r>
    </w:p>
    <w:p w:rsidR="004F44BB" w:rsidRPr="00554D19" w:rsidRDefault="004F44BB" w:rsidP="002F39B7">
      <w:pPr>
        <w:widowControl w:val="0"/>
        <w:spacing w:after="120" w:line="264" w:lineRule="auto"/>
        <w:ind w:left="2832" w:hanging="2406"/>
        <w:jc w:val="both"/>
        <w:rPr>
          <w:rFonts w:ascii="Segoe UI" w:hAnsi="Segoe UI" w:cs="Segoe UI"/>
          <w:color w:val="FF0000"/>
          <w:sz w:val="22"/>
          <w:szCs w:val="22"/>
        </w:rPr>
      </w:pPr>
      <w:r w:rsidRPr="00554D19">
        <w:rPr>
          <w:rFonts w:ascii="Segoe UI" w:hAnsi="Segoe UI" w:cs="Segoe UI"/>
          <w:b/>
          <w:i/>
          <w:color w:val="FF0000"/>
          <w:sz w:val="22"/>
          <w:szCs w:val="22"/>
        </w:rPr>
        <w:lastRenderedPageBreak/>
        <w:t xml:space="preserve">Pokyn pro </w:t>
      </w:r>
      <w:r w:rsidR="00E51C63" w:rsidRPr="00554D19">
        <w:rPr>
          <w:rFonts w:ascii="Segoe UI" w:hAnsi="Segoe UI" w:cs="Segoe UI"/>
          <w:b/>
          <w:i/>
          <w:color w:val="FF0000"/>
          <w:sz w:val="22"/>
          <w:szCs w:val="22"/>
        </w:rPr>
        <w:t>účastník</w:t>
      </w:r>
      <w:r w:rsidR="000A0EBA" w:rsidRPr="00554D19">
        <w:rPr>
          <w:rFonts w:ascii="Segoe UI" w:hAnsi="Segoe UI" w:cs="Segoe UI"/>
          <w:b/>
          <w:i/>
          <w:color w:val="FF0000"/>
          <w:sz w:val="22"/>
          <w:szCs w:val="22"/>
        </w:rPr>
        <w:t>a</w:t>
      </w:r>
      <w:r w:rsidRPr="00554D19">
        <w:rPr>
          <w:rFonts w:ascii="Segoe UI" w:hAnsi="Segoe UI" w:cs="Segoe UI"/>
          <w:i/>
          <w:color w:val="FF0000"/>
          <w:sz w:val="22"/>
          <w:szCs w:val="22"/>
        </w:rPr>
        <w:t xml:space="preserve">: </w:t>
      </w:r>
      <w:r w:rsidRPr="00554D19">
        <w:rPr>
          <w:rFonts w:ascii="Segoe UI" w:hAnsi="Segoe UI" w:cs="Segoe UI"/>
          <w:i/>
          <w:color w:val="FF0000"/>
          <w:sz w:val="22"/>
          <w:szCs w:val="22"/>
        </w:rPr>
        <w:tab/>
      </w:r>
      <w:r w:rsidR="00E51C63" w:rsidRPr="00554D19">
        <w:rPr>
          <w:rFonts w:ascii="Segoe UI" w:hAnsi="Segoe UI" w:cs="Segoe UI"/>
          <w:i/>
          <w:color w:val="FF0000"/>
          <w:sz w:val="22"/>
          <w:szCs w:val="22"/>
        </w:rPr>
        <w:t>účastník</w:t>
      </w:r>
      <w:r w:rsidRPr="00554D19">
        <w:rPr>
          <w:rFonts w:ascii="Segoe UI" w:hAnsi="Segoe UI" w:cs="Segoe UI"/>
          <w:i/>
          <w:color w:val="FF0000"/>
          <w:sz w:val="22"/>
          <w:szCs w:val="22"/>
        </w:rPr>
        <w:t xml:space="preserve"> při zpracování nabídky provede ocenění </w:t>
      </w:r>
      <w:r w:rsidR="00731AAD" w:rsidRPr="00554D19">
        <w:rPr>
          <w:rFonts w:ascii="Segoe UI" w:hAnsi="Segoe UI" w:cs="Segoe UI"/>
          <w:i/>
          <w:color w:val="FF0000"/>
          <w:sz w:val="22"/>
          <w:szCs w:val="22"/>
        </w:rPr>
        <w:t>soupisu prací</w:t>
      </w:r>
      <w:r w:rsidRPr="00554D19">
        <w:rPr>
          <w:rFonts w:ascii="Segoe UI" w:hAnsi="Segoe UI" w:cs="Segoe UI"/>
          <w:i/>
          <w:color w:val="FF0000"/>
          <w:sz w:val="22"/>
          <w:szCs w:val="22"/>
        </w:rPr>
        <w:t xml:space="preserve">, který obdržel od zadavatele jako součást zadávací dokumentace, a takto zpracovaný </w:t>
      </w:r>
      <w:r w:rsidR="00731AAD" w:rsidRPr="00554D19">
        <w:rPr>
          <w:rFonts w:ascii="Segoe UI" w:hAnsi="Segoe UI" w:cs="Segoe UI"/>
          <w:i/>
          <w:color w:val="FF0000"/>
          <w:sz w:val="22"/>
          <w:szCs w:val="22"/>
        </w:rPr>
        <w:t>soupis prací</w:t>
      </w:r>
      <w:r w:rsidRPr="00554D19">
        <w:rPr>
          <w:rFonts w:ascii="Segoe UI" w:hAnsi="Segoe UI" w:cs="Segoe UI"/>
          <w:i/>
          <w:color w:val="FF0000"/>
          <w:sz w:val="22"/>
          <w:szCs w:val="22"/>
        </w:rPr>
        <w:t xml:space="preserve"> připojí jako přílohu č. 1 k návrhu smlouvy předkládanému jako součást nabídky </w:t>
      </w:r>
    </w:p>
    <w:p w:rsidR="003F6592" w:rsidRPr="00554D19" w:rsidRDefault="003F6592" w:rsidP="002F39B7">
      <w:pPr>
        <w:pStyle w:val="Smlouva-slo"/>
        <w:tabs>
          <w:tab w:val="center" w:pos="4749"/>
        </w:tabs>
        <w:spacing w:before="0" w:after="120" w:line="264" w:lineRule="auto"/>
        <w:ind w:firstLine="426"/>
        <w:rPr>
          <w:rFonts w:ascii="Segoe UI" w:hAnsi="Segoe UI" w:cs="Segoe UI"/>
          <w:bCs/>
          <w:sz w:val="22"/>
          <w:szCs w:val="22"/>
        </w:rPr>
      </w:pPr>
      <w:r w:rsidRPr="00554D19">
        <w:rPr>
          <w:rFonts w:ascii="Segoe UI" w:hAnsi="Segoe UI" w:cs="Segoe UI"/>
          <w:bCs/>
          <w:sz w:val="22"/>
          <w:szCs w:val="22"/>
        </w:rPr>
        <w:t>Příloha č. 2: Seznam osob</w:t>
      </w:r>
    </w:p>
    <w:p w:rsidR="00F76BB2" w:rsidRPr="008E277C" w:rsidRDefault="003F6592" w:rsidP="00DC66DA">
      <w:pPr>
        <w:widowControl w:val="0"/>
        <w:spacing w:after="120" w:line="264" w:lineRule="auto"/>
        <w:ind w:left="2832" w:hanging="2406"/>
        <w:jc w:val="both"/>
        <w:rPr>
          <w:rFonts w:ascii="Segoe UI" w:hAnsi="Segoe UI" w:cs="Segoe UI"/>
          <w:i/>
          <w:color w:val="FF0000"/>
          <w:sz w:val="22"/>
          <w:szCs w:val="22"/>
        </w:rPr>
      </w:pPr>
      <w:r w:rsidRPr="00554D19">
        <w:rPr>
          <w:rFonts w:ascii="Segoe UI" w:hAnsi="Segoe UI" w:cs="Segoe UI"/>
          <w:b/>
          <w:i/>
          <w:color w:val="FF0000"/>
          <w:sz w:val="22"/>
          <w:szCs w:val="22"/>
        </w:rPr>
        <w:t xml:space="preserve">Pokyn pro </w:t>
      </w:r>
      <w:r w:rsidR="00E51C63" w:rsidRPr="00554D19">
        <w:rPr>
          <w:rFonts w:ascii="Segoe UI" w:hAnsi="Segoe UI" w:cs="Segoe UI"/>
          <w:b/>
          <w:i/>
          <w:color w:val="FF0000"/>
          <w:sz w:val="22"/>
          <w:szCs w:val="22"/>
        </w:rPr>
        <w:t>účastník</w:t>
      </w:r>
      <w:r w:rsidR="000A0EBA" w:rsidRPr="00554D19">
        <w:rPr>
          <w:rFonts w:ascii="Segoe UI" w:hAnsi="Segoe UI" w:cs="Segoe UI"/>
          <w:b/>
          <w:i/>
          <w:color w:val="FF0000"/>
          <w:sz w:val="22"/>
          <w:szCs w:val="22"/>
        </w:rPr>
        <w:t>a</w:t>
      </w:r>
      <w:r w:rsidRPr="00554D19">
        <w:rPr>
          <w:rFonts w:ascii="Segoe UI" w:hAnsi="Segoe UI" w:cs="Segoe UI"/>
          <w:i/>
          <w:color w:val="FF0000"/>
          <w:sz w:val="22"/>
          <w:szCs w:val="22"/>
        </w:rPr>
        <w:t xml:space="preserve">: </w:t>
      </w:r>
      <w:r w:rsidRPr="00554D19">
        <w:rPr>
          <w:rFonts w:ascii="Segoe UI" w:hAnsi="Segoe UI" w:cs="Segoe UI"/>
          <w:i/>
          <w:color w:val="FF0000"/>
          <w:sz w:val="22"/>
          <w:szCs w:val="22"/>
        </w:rPr>
        <w:tab/>
      </w:r>
      <w:r w:rsidR="00E51C63" w:rsidRPr="00554D19">
        <w:rPr>
          <w:rFonts w:ascii="Segoe UI" w:hAnsi="Segoe UI" w:cs="Segoe UI"/>
          <w:i/>
          <w:color w:val="FF0000"/>
          <w:sz w:val="22"/>
          <w:szCs w:val="22"/>
        </w:rPr>
        <w:t>účastník</w:t>
      </w:r>
      <w:r w:rsidRPr="00554D19">
        <w:rPr>
          <w:rFonts w:ascii="Segoe UI" w:hAnsi="Segoe UI" w:cs="Segoe UI"/>
          <w:i/>
          <w:color w:val="FF0000"/>
          <w:sz w:val="22"/>
          <w:szCs w:val="22"/>
        </w:rPr>
        <w:t xml:space="preserve"> při zpracování nabídky doplní</w:t>
      </w:r>
      <w:r w:rsidR="00651A7F" w:rsidRPr="00554D19">
        <w:rPr>
          <w:rFonts w:ascii="Segoe UI" w:hAnsi="Segoe UI" w:cs="Segoe UI"/>
          <w:i/>
          <w:color w:val="FF0000"/>
          <w:sz w:val="22"/>
          <w:szCs w:val="22"/>
        </w:rPr>
        <w:t xml:space="preserve"> požadované údaje do přílohy č. </w:t>
      </w:r>
      <w:r w:rsidRPr="00554D19">
        <w:rPr>
          <w:rFonts w:ascii="Segoe UI" w:hAnsi="Segoe UI" w:cs="Segoe UI"/>
          <w:i/>
          <w:color w:val="FF0000"/>
          <w:sz w:val="22"/>
          <w:szCs w:val="22"/>
        </w:rPr>
        <w:t>2</w:t>
      </w:r>
    </w:p>
    <w:p w:rsidR="005E76B5" w:rsidRPr="008A60F5" w:rsidRDefault="005E76B5" w:rsidP="002F39B7">
      <w:pPr>
        <w:pStyle w:val="Zkladntext"/>
        <w:spacing w:after="120" w:line="264" w:lineRule="auto"/>
        <w:rPr>
          <w:rFonts w:ascii="Segoe UI" w:hAnsi="Segoe UI" w:cs="Segoe UI"/>
          <w:sz w:val="22"/>
          <w:szCs w:val="22"/>
        </w:rPr>
      </w:pPr>
      <w:r w:rsidRPr="008A60F5">
        <w:rPr>
          <w:rFonts w:ascii="Segoe UI" w:hAnsi="Segoe UI" w:cs="Segoe UI"/>
          <w:sz w:val="22"/>
          <w:szCs w:val="22"/>
        </w:rPr>
        <w:t>Doložka:</w:t>
      </w:r>
    </w:p>
    <w:p w:rsidR="00835032" w:rsidRPr="002D59E0" w:rsidRDefault="00835032" w:rsidP="002F39B7">
      <w:pPr>
        <w:pStyle w:val="Zkladntext"/>
        <w:spacing w:after="120" w:line="264" w:lineRule="auto"/>
        <w:rPr>
          <w:rFonts w:ascii="Segoe UI" w:hAnsi="Segoe UI" w:cs="Segoe UI"/>
          <w:sz w:val="22"/>
          <w:szCs w:val="22"/>
        </w:rPr>
      </w:pPr>
      <w:r w:rsidRPr="008A60F5">
        <w:rPr>
          <w:rFonts w:ascii="Segoe UI" w:hAnsi="Segoe UI" w:cs="Segoe UI"/>
          <w:sz w:val="22"/>
          <w:szCs w:val="22"/>
        </w:rPr>
        <w:t xml:space="preserve">Tato smlouva byla schválena Radou </w:t>
      </w:r>
      <w:r w:rsidR="005F1C0E" w:rsidRPr="008A60F5">
        <w:rPr>
          <w:rFonts w:ascii="Segoe UI" w:hAnsi="Segoe UI" w:cs="Segoe UI"/>
          <w:sz w:val="22"/>
          <w:szCs w:val="22"/>
        </w:rPr>
        <w:t>Statutárního města Ostravy</w:t>
      </w:r>
      <w:r w:rsidRPr="008A60F5">
        <w:rPr>
          <w:rFonts w:ascii="Segoe UI" w:hAnsi="Segoe UI" w:cs="Segoe UI"/>
          <w:sz w:val="22"/>
          <w:szCs w:val="22"/>
        </w:rPr>
        <w:t xml:space="preserve"> na schůzi č. </w:t>
      </w:r>
      <w:r w:rsidR="005F1C0E" w:rsidRPr="008A60F5">
        <w:rPr>
          <w:rFonts w:ascii="Segoe UI" w:hAnsi="Segoe UI" w:cs="Segoe UI"/>
          <w:sz w:val="22"/>
          <w:szCs w:val="22"/>
        </w:rPr>
        <w:t xml:space="preserve"> </w:t>
      </w:r>
      <w:r w:rsidRPr="008A60F5">
        <w:rPr>
          <w:rFonts w:ascii="Segoe UI" w:hAnsi="Segoe UI" w:cs="Segoe UI"/>
          <w:sz w:val="22"/>
          <w:szCs w:val="22"/>
        </w:rPr>
        <w:t xml:space="preserve">/          dne                    </w:t>
      </w:r>
      <w:proofErr w:type="gramStart"/>
      <w:r w:rsidRPr="008A60F5">
        <w:rPr>
          <w:rFonts w:ascii="Segoe UI" w:hAnsi="Segoe UI" w:cs="Segoe UI"/>
          <w:sz w:val="22"/>
          <w:szCs w:val="22"/>
        </w:rPr>
        <w:t xml:space="preserve">  .</w:t>
      </w:r>
      <w:proofErr w:type="gramEnd"/>
    </w:p>
    <w:p w:rsidR="00835032" w:rsidRPr="00554D19" w:rsidRDefault="00835032" w:rsidP="002F39B7">
      <w:pPr>
        <w:pStyle w:val="Zkladntext"/>
        <w:spacing w:after="120" w:line="264" w:lineRule="auto"/>
        <w:rPr>
          <w:rFonts w:ascii="Segoe UI" w:hAnsi="Segoe UI" w:cs="Segoe UI"/>
          <w:sz w:val="22"/>
          <w:szCs w:val="22"/>
        </w:rPr>
      </w:pPr>
    </w:p>
    <w:p w:rsidR="00835032" w:rsidRPr="00554D19" w:rsidRDefault="00835032" w:rsidP="002F39B7">
      <w:pPr>
        <w:pStyle w:val="Zkladntext"/>
        <w:spacing w:after="120" w:line="264" w:lineRule="auto"/>
        <w:rPr>
          <w:rFonts w:ascii="Segoe UI" w:hAnsi="Segoe UI" w:cs="Segoe UI"/>
          <w:sz w:val="22"/>
          <w:szCs w:val="22"/>
        </w:rPr>
      </w:pPr>
    </w:p>
    <w:tbl>
      <w:tblPr>
        <w:tblW w:w="0" w:type="auto"/>
        <w:tblLook w:val="01E0" w:firstRow="1" w:lastRow="1" w:firstColumn="1" w:lastColumn="1" w:noHBand="0" w:noVBand="0"/>
      </w:tblPr>
      <w:tblGrid>
        <w:gridCol w:w="4536"/>
        <w:gridCol w:w="4536"/>
      </w:tblGrid>
      <w:tr w:rsidR="00835032" w:rsidRPr="00554D19" w:rsidTr="00DD42E5">
        <w:tc>
          <w:tcPr>
            <w:tcW w:w="4606" w:type="dxa"/>
          </w:tcPr>
          <w:p w:rsidR="00835032" w:rsidRPr="003A152C" w:rsidRDefault="00835032" w:rsidP="002F39B7">
            <w:pPr>
              <w:spacing w:after="120" w:line="264" w:lineRule="auto"/>
              <w:jc w:val="center"/>
              <w:rPr>
                <w:rFonts w:ascii="Segoe UI" w:hAnsi="Segoe UI" w:cs="Segoe UI"/>
                <w:sz w:val="22"/>
                <w:szCs w:val="22"/>
              </w:rPr>
            </w:pPr>
            <w:r w:rsidRPr="003A152C">
              <w:rPr>
                <w:rFonts w:ascii="Segoe UI" w:hAnsi="Segoe UI" w:cs="Segoe UI"/>
                <w:sz w:val="22"/>
                <w:szCs w:val="22"/>
              </w:rPr>
              <w:t>V </w:t>
            </w:r>
            <w:r w:rsidR="005F1C0E">
              <w:rPr>
                <w:rFonts w:ascii="Segoe UI" w:hAnsi="Segoe UI" w:cs="Segoe UI"/>
                <w:sz w:val="22"/>
                <w:szCs w:val="22"/>
              </w:rPr>
              <w:t>Ostravě</w:t>
            </w:r>
            <w:r w:rsidR="005F1C0E" w:rsidRPr="003A152C">
              <w:rPr>
                <w:rFonts w:ascii="Segoe UI" w:hAnsi="Segoe UI" w:cs="Segoe UI"/>
                <w:sz w:val="22"/>
                <w:szCs w:val="22"/>
              </w:rPr>
              <w:t xml:space="preserve"> </w:t>
            </w:r>
            <w:r w:rsidRPr="003A152C">
              <w:rPr>
                <w:rFonts w:ascii="Segoe UI" w:hAnsi="Segoe UI" w:cs="Segoe UI"/>
                <w:sz w:val="22"/>
                <w:szCs w:val="22"/>
              </w:rPr>
              <w:t xml:space="preserve">dne .................... </w:t>
            </w:r>
          </w:p>
          <w:p w:rsidR="00835032" w:rsidRPr="00F23329" w:rsidRDefault="00835032" w:rsidP="002F39B7">
            <w:pPr>
              <w:spacing w:after="120" w:line="264" w:lineRule="auto"/>
              <w:rPr>
                <w:rFonts w:ascii="Segoe UI" w:hAnsi="Segoe UI" w:cs="Segoe UI"/>
                <w:sz w:val="22"/>
                <w:szCs w:val="22"/>
              </w:rPr>
            </w:pPr>
          </w:p>
          <w:p w:rsidR="00835032" w:rsidRPr="00F23329" w:rsidRDefault="00835032" w:rsidP="002F39B7">
            <w:pPr>
              <w:spacing w:after="120" w:line="264" w:lineRule="auto"/>
              <w:rPr>
                <w:rFonts w:ascii="Segoe UI" w:hAnsi="Segoe UI" w:cs="Segoe UI"/>
                <w:sz w:val="22"/>
                <w:szCs w:val="22"/>
              </w:rPr>
            </w:pPr>
          </w:p>
          <w:p w:rsidR="00835032" w:rsidRPr="00AB7808" w:rsidRDefault="00835032" w:rsidP="002F39B7">
            <w:pPr>
              <w:spacing w:after="120" w:line="264" w:lineRule="auto"/>
              <w:rPr>
                <w:rFonts w:ascii="Segoe UI" w:hAnsi="Segoe UI" w:cs="Segoe UI"/>
                <w:sz w:val="22"/>
                <w:szCs w:val="22"/>
              </w:rPr>
            </w:pPr>
          </w:p>
        </w:tc>
        <w:tc>
          <w:tcPr>
            <w:tcW w:w="4606" w:type="dxa"/>
          </w:tcPr>
          <w:p w:rsidR="00835032" w:rsidRPr="00554D19" w:rsidRDefault="00835032" w:rsidP="002F39B7">
            <w:pPr>
              <w:spacing w:after="120" w:line="264" w:lineRule="auto"/>
              <w:jc w:val="center"/>
              <w:rPr>
                <w:rFonts w:ascii="Segoe UI" w:hAnsi="Segoe UI" w:cs="Segoe UI"/>
                <w:sz w:val="22"/>
                <w:szCs w:val="22"/>
              </w:rPr>
            </w:pPr>
            <w:r w:rsidRPr="00554D19">
              <w:rPr>
                <w:rFonts w:ascii="Segoe UI" w:hAnsi="Segoe UI" w:cs="Segoe UI"/>
                <w:sz w:val="22"/>
                <w:szCs w:val="22"/>
              </w:rPr>
              <w:t>V …</w:t>
            </w:r>
            <w:r w:rsidR="002D59E0">
              <w:rPr>
                <w:rFonts w:ascii="Segoe UI" w:hAnsi="Segoe UI" w:cs="Segoe UI"/>
                <w:sz w:val="22"/>
                <w:szCs w:val="22"/>
              </w:rPr>
              <w:t>………</w:t>
            </w:r>
            <w:r w:rsidRPr="00554D19">
              <w:rPr>
                <w:rFonts w:ascii="Segoe UI" w:hAnsi="Segoe UI" w:cs="Segoe UI"/>
                <w:sz w:val="22"/>
                <w:szCs w:val="22"/>
              </w:rPr>
              <w:t>…… dne .......................</w:t>
            </w:r>
          </w:p>
          <w:p w:rsidR="00835032" w:rsidRPr="00554D19" w:rsidRDefault="00835032" w:rsidP="002F39B7">
            <w:pPr>
              <w:spacing w:after="120" w:line="264" w:lineRule="auto"/>
              <w:ind w:left="15"/>
              <w:jc w:val="center"/>
              <w:rPr>
                <w:rFonts w:ascii="Segoe UI" w:hAnsi="Segoe UI" w:cs="Segoe UI"/>
                <w:sz w:val="22"/>
                <w:szCs w:val="22"/>
              </w:rPr>
            </w:pPr>
          </w:p>
        </w:tc>
      </w:tr>
      <w:tr w:rsidR="00835032" w:rsidRPr="00554D19" w:rsidTr="00DD42E5">
        <w:tc>
          <w:tcPr>
            <w:tcW w:w="4606" w:type="dxa"/>
          </w:tcPr>
          <w:p w:rsidR="00835032" w:rsidRPr="003A152C" w:rsidRDefault="00835032" w:rsidP="002F39B7">
            <w:pPr>
              <w:tabs>
                <w:tab w:val="num" w:pos="360"/>
              </w:tabs>
              <w:spacing w:after="120" w:line="264" w:lineRule="auto"/>
              <w:jc w:val="center"/>
              <w:rPr>
                <w:rFonts w:ascii="Segoe UI" w:hAnsi="Segoe UI" w:cs="Segoe UI"/>
                <w:snapToGrid w:val="0"/>
                <w:sz w:val="22"/>
                <w:szCs w:val="22"/>
              </w:rPr>
            </w:pPr>
            <w:r w:rsidRPr="003A152C">
              <w:rPr>
                <w:rFonts w:ascii="Segoe UI" w:hAnsi="Segoe UI" w:cs="Segoe UI"/>
                <w:snapToGrid w:val="0"/>
                <w:sz w:val="22"/>
                <w:szCs w:val="22"/>
              </w:rPr>
              <w:t>…………………………………..</w:t>
            </w:r>
          </w:p>
          <w:p w:rsidR="00835032" w:rsidRPr="003A152C" w:rsidRDefault="00835032" w:rsidP="002F39B7">
            <w:pPr>
              <w:tabs>
                <w:tab w:val="num" w:pos="360"/>
              </w:tabs>
              <w:spacing w:after="120" w:line="264" w:lineRule="auto"/>
              <w:jc w:val="center"/>
              <w:rPr>
                <w:rFonts w:ascii="Segoe UI" w:hAnsi="Segoe UI" w:cs="Segoe UI"/>
                <w:snapToGrid w:val="0"/>
                <w:sz w:val="22"/>
                <w:szCs w:val="22"/>
              </w:rPr>
            </w:pPr>
            <w:r w:rsidRPr="003A152C">
              <w:rPr>
                <w:rFonts w:ascii="Segoe UI" w:hAnsi="Segoe UI" w:cs="Segoe UI"/>
                <w:snapToGrid w:val="0"/>
                <w:sz w:val="22"/>
                <w:szCs w:val="22"/>
              </w:rPr>
              <w:t>za Objednatele</w:t>
            </w:r>
          </w:p>
          <w:p w:rsidR="00835032" w:rsidRPr="003A152C" w:rsidRDefault="00835032" w:rsidP="003A152C">
            <w:pPr>
              <w:spacing w:after="120" w:line="264" w:lineRule="auto"/>
              <w:jc w:val="center"/>
              <w:rPr>
                <w:rFonts w:ascii="Segoe UI" w:hAnsi="Segoe UI" w:cs="Segoe UI"/>
                <w:snapToGrid w:val="0"/>
                <w:sz w:val="22"/>
                <w:szCs w:val="22"/>
              </w:rPr>
            </w:pPr>
          </w:p>
        </w:tc>
        <w:tc>
          <w:tcPr>
            <w:tcW w:w="4606" w:type="dxa"/>
          </w:tcPr>
          <w:p w:rsidR="00835032" w:rsidRPr="00554D19" w:rsidRDefault="00835032" w:rsidP="002F39B7">
            <w:pPr>
              <w:tabs>
                <w:tab w:val="num" w:pos="360"/>
              </w:tabs>
              <w:spacing w:after="120" w:line="264" w:lineRule="auto"/>
              <w:jc w:val="center"/>
              <w:rPr>
                <w:rFonts w:ascii="Segoe UI" w:hAnsi="Segoe UI" w:cs="Segoe UI"/>
                <w:snapToGrid w:val="0"/>
                <w:sz w:val="22"/>
                <w:szCs w:val="22"/>
              </w:rPr>
            </w:pPr>
            <w:r w:rsidRPr="00554D19">
              <w:rPr>
                <w:rFonts w:ascii="Segoe UI" w:hAnsi="Segoe UI" w:cs="Segoe UI"/>
                <w:snapToGrid w:val="0"/>
                <w:sz w:val="22"/>
                <w:szCs w:val="22"/>
              </w:rPr>
              <w:t>…………………………………..</w:t>
            </w:r>
          </w:p>
          <w:p w:rsidR="00835032" w:rsidRPr="00554D19" w:rsidRDefault="00835032" w:rsidP="002F39B7">
            <w:pPr>
              <w:tabs>
                <w:tab w:val="num" w:pos="360"/>
              </w:tabs>
              <w:spacing w:after="120" w:line="264" w:lineRule="auto"/>
              <w:jc w:val="center"/>
              <w:rPr>
                <w:rFonts w:ascii="Segoe UI" w:hAnsi="Segoe UI" w:cs="Segoe UI"/>
                <w:snapToGrid w:val="0"/>
                <w:sz w:val="22"/>
                <w:szCs w:val="22"/>
              </w:rPr>
            </w:pPr>
            <w:r w:rsidRPr="00554D19">
              <w:rPr>
                <w:rFonts w:ascii="Segoe UI" w:hAnsi="Segoe UI" w:cs="Segoe UI"/>
                <w:snapToGrid w:val="0"/>
                <w:sz w:val="22"/>
                <w:szCs w:val="22"/>
              </w:rPr>
              <w:t>za Zhotovitele</w:t>
            </w:r>
          </w:p>
          <w:p w:rsidR="00835032" w:rsidRPr="00554D19" w:rsidRDefault="00835032" w:rsidP="002F39B7">
            <w:pPr>
              <w:tabs>
                <w:tab w:val="num" w:pos="360"/>
              </w:tabs>
              <w:spacing w:after="120" w:line="264" w:lineRule="auto"/>
              <w:jc w:val="both"/>
              <w:rPr>
                <w:rFonts w:ascii="Segoe UI" w:hAnsi="Segoe UI" w:cs="Segoe UI"/>
                <w:snapToGrid w:val="0"/>
                <w:sz w:val="22"/>
                <w:szCs w:val="22"/>
              </w:rPr>
            </w:pPr>
          </w:p>
        </w:tc>
      </w:tr>
    </w:tbl>
    <w:p w:rsidR="007C3CEF" w:rsidRPr="00554D19" w:rsidRDefault="0089695B" w:rsidP="002F39B7">
      <w:pPr>
        <w:pStyle w:val="Smlouva-slo"/>
        <w:tabs>
          <w:tab w:val="center" w:pos="4749"/>
        </w:tabs>
        <w:spacing w:before="0" w:after="120" w:line="264" w:lineRule="auto"/>
        <w:rPr>
          <w:rFonts w:ascii="Segoe UI" w:hAnsi="Segoe UI" w:cs="Segoe UI"/>
          <w:bCs/>
          <w:sz w:val="22"/>
          <w:szCs w:val="22"/>
        </w:rPr>
      </w:pPr>
      <w:r w:rsidRPr="00554D19">
        <w:rPr>
          <w:rFonts w:ascii="Segoe UI" w:hAnsi="Segoe UI" w:cs="Segoe UI"/>
          <w:b/>
          <w:sz w:val="22"/>
          <w:szCs w:val="22"/>
        </w:rPr>
        <w:br w:type="page"/>
      </w:r>
      <w:r w:rsidR="007C3CEF" w:rsidRPr="00554D19">
        <w:rPr>
          <w:rFonts w:ascii="Segoe UI" w:hAnsi="Segoe UI" w:cs="Segoe UI"/>
          <w:bCs/>
          <w:sz w:val="22"/>
          <w:szCs w:val="22"/>
        </w:rPr>
        <w:lastRenderedPageBreak/>
        <w:t>Příloha č. 1 Smlouvy</w:t>
      </w:r>
    </w:p>
    <w:p w:rsidR="007C3CEF" w:rsidRPr="00554D19" w:rsidRDefault="007C3CEF" w:rsidP="002F39B7">
      <w:pPr>
        <w:widowControl w:val="0"/>
        <w:tabs>
          <w:tab w:val="center" w:pos="4749"/>
        </w:tabs>
        <w:spacing w:after="120" w:line="264" w:lineRule="auto"/>
        <w:ind w:firstLine="426"/>
        <w:jc w:val="center"/>
        <w:rPr>
          <w:rFonts w:ascii="Segoe UI" w:hAnsi="Segoe UI" w:cs="Segoe UI"/>
          <w:b/>
          <w:bCs/>
          <w:caps/>
          <w:snapToGrid w:val="0"/>
          <w:sz w:val="22"/>
          <w:szCs w:val="22"/>
        </w:rPr>
      </w:pPr>
      <w:r w:rsidRPr="00554D19">
        <w:rPr>
          <w:rFonts w:ascii="Segoe UI" w:hAnsi="Segoe UI" w:cs="Segoe UI"/>
          <w:b/>
          <w:bCs/>
          <w:caps/>
          <w:snapToGrid w:val="0"/>
          <w:sz w:val="22"/>
          <w:szCs w:val="22"/>
        </w:rPr>
        <w:t>Oceněný soupis prací</w:t>
      </w:r>
    </w:p>
    <w:p w:rsidR="0089695B" w:rsidRPr="00554D19" w:rsidRDefault="007C3CEF" w:rsidP="002F39B7">
      <w:pPr>
        <w:widowControl w:val="0"/>
        <w:tabs>
          <w:tab w:val="center" w:pos="4749"/>
        </w:tabs>
        <w:spacing w:after="120" w:line="264" w:lineRule="auto"/>
        <w:rPr>
          <w:rFonts w:ascii="Segoe UI" w:hAnsi="Segoe UI" w:cs="Segoe UI"/>
          <w:b/>
          <w:bCs/>
          <w:caps/>
          <w:snapToGrid w:val="0"/>
          <w:sz w:val="22"/>
          <w:szCs w:val="22"/>
        </w:rPr>
      </w:pPr>
      <w:r w:rsidRPr="00554D19">
        <w:rPr>
          <w:rFonts w:ascii="Segoe UI" w:hAnsi="Segoe UI" w:cs="Segoe UI"/>
          <w:b/>
          <w:bCs/>
          <w:caps/>
          <w:snapToGrid w:val="0"/>
          <w:sz w:val="22"/>
          <w:szCs w:val="22"/>
        </w:rPr>
        <w:br w:type="page"/>
      </w:r>
      <w:r w:rsidR="00D66143" w:rsidRPr="00554D19">
        <w:rPr>
          <w:rFonts w:ascii="Segoe UI" w:hAnsi="Segoe UI" w:cs="Segoe UI"/>
          <w:sz w:val="22"/>
          <w:szCs w:val="22"/>
        </w:rPr>
        <w:lastRenderedPageBreak/>
        <w:t>Příloha č. 2 Smlouvy</w:t>
      </w:r>
    </w:p>
    <w:p w:rsidR="0089695B" w:rsidRPr="00554D19" w:rsidRDefault="0089695B" w:rsidP="002F39B7">
      <w:pPr>
        <w:widowControl w:val="0"/>
        <w:spacing w:after="120" w:line="264" w:lineRule="auto"/>
        <w:jc w:val="center"/>
        <w:rPr>
          <w:rFonts w:ascii="Segoe UI" w:hAnsi="Segoe UI" w:cs="Segoe UI"/>
          <w:b/>
          <w:sz w:val="22"/>
          <w:szCs w:val="22"/>
        </w:rPr>
      </w:pPr>
      <w:r w:rsidRPr="00554D19">
        <w:rPr>
          <w:rFonts w:ascii="Segoe UI" w:hAnsi="Segoe UI" w:cs="Segoe UI"/>
          <w:b/>
          <w:sz w:val="22"/>
          <w:szCs w:val="22"/>
        </w:rPr>
        <w:t>SEZNAM OSOB</w:t>
      </w:r>
    </w:p>
    <w:p w:rsidR="0089695B" w:rsidRPr="00554D19" w:rsidRDefault="0089695B" w:rsidP="002F39B7">
      <w:pPr>
        <w:widowControl w:val="0"/>
        <w:spacing w:after="120" w:line="264" w:lineRule="auto"/>
        <w:ind w:left="357" w:hanging="357"/>
        <w:rPr>
          <w:rFonts w:ascii="Segoe UI" w:hAnsi="Segoe UI" w:cs="Segoe UI"/>
          <w:b/>
          <w:sz w:val="22"/>
          <w:szCs w:val="22"/>
          <w:u w:val="single"/>
        </w:rPr>
      </w:pPr>
      <w:r w:rsidRPr="00554D19">
        <w:rPr>
          <w:rFonts w:ascii="Segoe UI" w:hAnsi="Segoe UI" w:cs="Segoe UI"/>
          <w:b/>
          <w:sz w:val="22"/>
          <w:szCs w:val="22"/>
          <w:u w:val="single"/>
        </w:rPr>
        <w:t>Kontaktní osoby a spojení na Zhotovitele:</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Oprávněn jednat ve věcech smluvních:</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E-mail:</w:t>
      </w:r>
      <w:r w:rsidRPr="00554D19">
        <w:rPr>
          <w:rFonts w:ascii="Segoe UI" w:hAnsi="Segoe UI" w:cs="Segoe UI"/>
          <w:sz w:val="22"/>
          <w:szCs w:val="22"/>
        </w:rPr>
        <w:tab/>
        <w:t>………………………………………………….</w:t>
      </w:r>
    </w:p>
    <w:p w:rsidR="0089695B" w:rsidRPr="00554D19" w:rsidRDefault="00D66143" w:rsidP="002F39B7">
      <w:pPr>
        <w:spacing w:after="120" w:line="264" w:lineRule="auto"/>
        <w:ind w:left="3119" w:hanging="3119"/>
        <w:jc w:val="both"/>
        <w:rPr>
          <w:rFonts w:ascii="Segoe UI" w:hAnsi="Segoe UI" w:cs="Segoe UI"/>
          <w:i/>
          <w:color w:val="FF0000"/>
          <w:sz w:val="22"/>
          <w:szCs w:val="22"/>
        </w:rPr>
      </w:pPr>
      <w:r w:rsidRPr="00554D19">
        <w:rPr>
          <w:rFonts w:ascii="Segoe UI" w:hAnsi="Segoe UI" w:cs="Segoe UI"/>
          <w:b/>
          <w:color w:val="FF0000"/>
          <w:sz w:val="22"/>
          <w:szCs w:val="22"/>
        </w:rPr>
        <w:t>POKYN</w:t>
      </w:r>
      <w:r w:rsidR="0089695B"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6F2F60" w:rsidRPr="00554D19">
        <w:rPr>
          <w:rFonts w:ascii="Segoe UI" w:hAnsi="Segoe UI" w:cs="Segoe UI"/>
          <w:b/>
          <w:color w:val="FF0000"/>
          <w:sz w:val="22"/>
          <w:szCs w:val="22"/>
        </w:rPr>
        <w:t>A</w:t>
      </w:r>
      <w:r w:rsidR="0089695B" w:rsidRPr="00554D19">
        <w:rPr>
          <w:rFonts w:ascii="Segoe UI" w:hAnsi="Segoe UI" w:cs="Segoe UI"/>
          <w:color w:val="FF0000"/>
          <w:sz w:val="22"/>
          <w:szCs w:val="22"/>
        </w:rPr>
        <w:t>:</w:t>
      </w:r>
      <w:r w:rsidR="0089695B" w:rsidRPr="00554D19">
        <w:rPr>
          <w:rFonts w:ascii="Segoe UI" w:hAnsi="Segoe UI" w:cs="Segoe UI"/>
          <w:i/>
          <w:color w:val="FF0000"/>
          <w:sz w:val="22"/>
          <w:szCs w:val="22"/>
        </w:rPr>
        <w:t xml:space="preserve"> při zpracování návrhu smlouvy doplní </w:t>
      </w:r>
      <w:r w:rsidR="00E51C63" w:rsidRPr="00554D19">
        <w:rPr>
          <w:rFonts w:ascii="Segoe UI" w:hAnsi="Segoe UI" w:cs="Segoe UI"/>
          <w:i/>
          <w:color w:val="FF0000"/>
          <w:sz w:val="22"/>
          <w:szCs w:val="22"/>
        </w:rPr>
        <w:t>účastník</w:t>
      </w:r>
      <w:r w:rsidR="0089695B" w:rsidRPr="00554D19">
        <w:rPr>
          <w:rFonts w:ascii="Segoe UI" w:hAnsi="Segoe UI" w:cs="Segoe UI"/>
          <w:i/>
          <w:color w:val="FF0000"/>
          <w:sz w:val="22"/>
          <w:szCs w:val="22"/>
        </w:rPr>
        <w:t xml:space="preserve"> požadované údaje</w:t>
      </w:r>
    </w:p>
    <w:p w:rsidR="00BB7C4F" w:rsidRPr="00554D19" w:rsidRDefault="00BB7C4F" w:rsidP="002F39B7">
      <w:pPr>
        <w:spacing w:after="120" w:line="264" w:lineRule="auto"/>
        <w:ind w:left="357" w:hanging="357"/>
        <w:jc w:val="both"/>
        <w:rPr>
          <w:rFonts w:ascii="Segoe UI" w:hAnsi="Segoe UI" w:cs="Segoe UI"/>
          <w:sz w:val="22"/>
          <w:szCs w:val="22"/>
        </w:rPr>
      </w:pP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Oprávněn jednat ve věcech technických:</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E-mail:</w:t>
      </w:r>
      <w:r w:rsidRPr="00554D19">
        <w:rPr>
          <w:rFonts w:ascii="Segoe UI" w:hAnsi="Segoe UI" w:cs="Segoe UI"/>
          <w:sz w:val="22"/>
          <w:szCs w:val="22"/>
        </w:rPr>
        <w:tab/>
        <w:t>………………………………………………….</w:t>
      </w:r>
    </w:p>
    <w:p w:rsidR="0089695B" w:rsidRPr="00554D19" w:rsidRDefault="00D66143" w:rsidP="002F39B7">
      <w:pPr>
        <w:pStyle w:val="Smlouva-slo"/>
        <w:spacing w:before="0" w:after="120" w:line="264" w:lineRule="auto"/>
        <w:ind w:left="2835" w:hanging="2835"/>
        <w:rPr>
          <w:rFonts w:ascii="Segoe UI" w:hAnsi="Segoe UI" w:cs="Segoe UI"/>
          <w:b/>
          <w:i/>
          <w:color w:val="FF0000"/>
          <w:sz w:val="22"/>
          <w:szCs w:val="22"/>
        </w:rPr>
      </w:pPr>
      <w:r w:rsidRPr="00554D19">
        <w:rPr>
          <w:rFonts w:ascii="Segoe UI" w:hAnsi="Segoe UI" w:cs="Segoe UI"/>
          <w:b/>
          <w:color w:val="FF0000"/>
          <w:sz w:val="22"/>
          <w:szCs w:val="22"/>
        </w:rPr>
        <w:t>POKYN</w:t>
      </w:r>
      <w:r w:rsidR="0089695B"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6F2F60" w:rsidRPr="00554D19">
        <w:rPr>
          <w:rFonts w:ascii="Segoe UI" w:hAnsi="Segoe UI" w:cs="Segoe UI"/>
          <w:b/>
          <w:color w:val="FF0000"/>
          <w:sz w:val="22"/>
          <w:szCs w:val="22"/>
        </w:rPr>
        <w:t>A</w:t>
      </w:r>
      <w:r w:rsidR="0089695B" w:rsidRPr="00554D19">
        <w:rPr>
          <w:rFonts w:ascii="Segoe UI" w:hAnsi="Segoe UI" w:cs="Segoe UI"/>
          <w:b/>
          <w:color w:val="FF0000"/>
          <w:sz w:val="22"/>
          <w:szCs w:val="22"/>
        </w:rPr>
        <w:t>:</w:t>
      </w:r>
      <w:r w:rsidR="0089695B" w:rsidRPr="00554D19">
        <w:rPr>
          <w:rFonts w:ascii="Segoe UI" w:hAnsi="Segoe UI" w:cs="Segoe UI"/>
          <w:b/>
          <w:i/>
          <w:color w:val="FF0000"/>
          <w:sz w:val="22"/>
          <w:szCs w:val="22"/>
        </w:rPr>
        <w:t xml:space="preserve"> </w:t>
      </w:r>
      <w:r w:rsidR="0089695B" w:rsidRPr="00554D19">
        <w:rPr>
          <w:rFonts w:ascii="Segoe UI" w:hAnsi="Segoe UI" w:cs="Segoe UI"/>
          <w:i/>
          <w:color w:val="FF0000"/>
          <w:sz w:val="22"/>
          <w:szCs w:val="22"/>
        </w:rPr>
        <w:t xml:space="preserve">při zpracování návrhu smlouvy doplní </w:t>
      </w:r>
      <w:r w:rsidR="00E51C63" w:rsidRPr="00554D19">
        <w:rPr>
          <w:rFonts w:ascii="Segoe UI" w:hAnsi="Segoe UI" w:cs="Segoe UI"/>
          <w:i/>
          <w:color w:val="FF0000"/>
          <w:sz w:val="22"/>
          <w:szCs w:val="22"/>
        </w:rPr>
        <w:t>účastník</w:t>
      </w:r>
      <w:r w:rsidR="0089695B" w:rsidRPr="00554D19">
        <w:rPr>
          <w:rFonts w:ascii="Segoe UI" w:hAnsi="Segoe UI" w:cs="Segoe UI"/>
          <w:i/>
          <w:color w:val="FF0000"/>
          <w:sz w:val="22"/>
          <w:szCs w:val="22"/>
        </w:rPr>
        <w:t xml:space="preserve"> požadované údaje</w:t>
      </w:r>
    </w:p>
    <w:p w:rsidR="00BB7C4F" w:rsidRPr="00554D19" w:rsidRDefault="00BB7C4F" w:rsidP="002F39B7">
      <w:pPr>
        <w:spacing w:after="120" w:line="264" w:lineRule="auto"/>
        <w:ind w:left="357" w:hanging="357"/>
        <w:jc w:val="both"/>
        <w:rPr>
          <w:rFonts w:ascii="Segoe UI" w:hAnsi="Segoe UI" w:cs="Segoe UI"/>
          <w:sz w:val="22"/>
          <w:szCs w:val="22"/>
        </w:rPr>
      </w:pPr>
    </w:p>
    <w:p w:rsidR="0089695B" w:rsidRPr="000D37DC"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Stavbyvedoucí:</w:t>
      </w:r>
      <w:r w:rsidRPr="00554D19">
        <w:rPr>
          <w:rFonts w:ascii="Segoe UI" w:hAnsi="Segoe UI" w:cs="Segoe UI"/>
          <w:sz w:val="22"/>
          <w:szCs w:val="22"/>
        </w:rPr>
        <w:tab/>
      </w:r>
      <w:r w:rsidRPr="000D37DC">
        <w:rPr>
          <w:rFonts w:ascii="Segoe UI" w:hAnsi="Segoe UI" w:cs="Segoe UI"/>
          <w:sz w:val="22"/>
          <w:szCs w:val="22"/>
        </w:rPr>
        <w:t>………………………………………………….</w:t>
      </w:r>
    </w:p>
    <w:p w:rsidR="0089695B" w:rsidRPr="000D37DC" w:rsidRDefault="0089695B" w:rsidP="002F39B7">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89695B" w:rsidRPr="000D37DC" w:rsidRDefault="0089695B" w:rsidP="002F39B7">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2F444B" w:rsidRPr="000D37DC" w:rsidRDefault="0089695B" w:rsidP="002F39B7">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w:t>
      </w:r>
      <w:r w:rsidR="00E51C63" w:rsidRPr="000D37DC">
        <w:rPr>
          <w:rFonts w:ascii="Segoe UI" w:hAnsi="Segoe UI" w:cs="Segoe UI"/>
          <w:b/>
          <w:i/>
          <w:color w:val="FF0000"/>
          <w:sz w:val="22"/>
          <w:szCs w:val="22"/>
        </w:rPr>
        <w:t>ÚČASTNÍK</w:t>
      </w:r>
      <w:r w:rsidR="006F2F60" w:rsidRPr="000D37DC">
        <w:rPr>
          <w:rFonts w:ascii="Segoe UI" w:hAnsi="Segoe UI" w:cs="Segoe UI"/>
          <w:b/>
          <w:i/>
          <w:color w:val="FF0000"/>
          <w:sz w:val="22"/>
          <w:szCs w:val="22"/>
        </w:rPr>
        <w:t>A</w:t>
      </w:r>
      <w:r w:rsidRPr="000D37DC">
        <w:rPr>
          <w:rFonts w:ascii="Segoe UI" w:hAnsi="Segoe UI" w:cs="Segoe UI"/>
          <w:b/>
          <w:i/>
          <w:color w:val="FF0000"/>
          <w:sz w:val="22"/>
          <w:szCs w:val="22"/>
        </w:rPr>
        <w:t xml:space="preserve">: </w:t>
      </w:r>
      <w:r w:rsidRPr="000D37DC">
        <w:rPr>
          <w:rFonts w:ascii="Segoe UI" w:hAnsi="Segoe UI" w:cs="Segoe UI"/>
          <w:i/>
          <w:color w:val="FF0000"/>
          <w:sz w:val="22"/>
          <w:szCs w:val="22"/>
        </w:rPr>
        <w:t xml:space="preserve">při zpracování návrhu smlouvy doplní </w:t>
      </w:r>
      <w:r w:rsidR="00E51C63" w:rsidRPr="000D37DC">
        <w:rPr>
          <w:rFonts w:ascii="Segoe UI" w:hAnsi="Segoe UI" w:cs="Segoe UI"/>
          <w:i/>
          <w:color w:val="FF0000"/>
          <w:sz w:val="22"/>
          <w:szCs w:val="22"/>
        </w:rPr>
        <w:t>účastník</w:t>
      </w:r>
      <w:r w:rsidRPr="000D37DC">
        <w:rPr>
          <w:rFonts w:ascii="Segoe UI" w:hAnsi="Segoe UI" w:cs="Segoe UI"/>
          <w:i/>
          <w:color w:val="FF0000"/>
          <w:sz w:val="22"/>
          <w:szCs w:val="22"/>
        </w:rPr>
        <w:t xml:space="preserve"> požadované údaje, přičemž </w:t>
      </w:r>
      <w:r w:rsidR="0025361E" w:rsidRPr="000D37DC">
        <w:rPr>
          <w:rFonts w:ascii="Segoe UI" w:hAnsi="Segoe UI" w:cs="Segoe UI"/>
          <w:i/>
          <w:color w:val="FF0000"/>
          <w:sz w:val="22"/>
          <w:szCs w:val="22"/>
          <w:u w:val="single"/>
        </w:rPr>
        <w:t>Stavbyvedoucí</w:t>
      </w:r>
      <w:r w:rsidR="002F444B" w:rsidRPr="000D37DC">
        <w:rPr>
          <w:rFonts w:ascii="Segoe UI" w:hAnsi="Segoe UI" w:cs="Segoe UI"/>
          <w:i/>
          <w:color w:val="FF0000"/>
          <w:sz w:val="22"/>
          <w:szCs w:val="22"/>
          <w:u w:val="single"/>
        </w:rPr>
        <w:t>m</w:t>
      </w:r>
      <w:r w:rsidRPr="000D37DC">
        <w:rPr>
          <w:rFonts w:ascii="Segoe UI" w:hAnsi="Segoe UI" w:cs="Segoe UI"/>
          <w:i/>
          <w:color w:val="FF0000"/>
          <w:sz w:val="22"/>
          <w:szCs w:val="22"/>
          <w:u w:val="single"/>
        </w:rPr>
        <w:t xml:space="preserve"> je osoba, o které </w:t>
      </w:r>
      <w:r w:rsidR="00E51C63" w:rsidRPr="000D37DC">
        <w:rPr>
          <w:rFonts w:ascii="Segoe UI" w:hAnsi="Segoe UI" w:cs="Segoe UI"/>
          <w:i/>
          <w:color w:val="FF0000"/>
          <w:sz w:val="22"/>
          <w:szCs w:val="22"/>
          <w:u w:val="single"/>
        </w:rPr>
        <w:t>účastník</w:t>
      </w:r>
      <w:r w:rsidRPr="000D37DC">
        <w:rPr>
          <w:rFonts w:ascii="Segoe UI" w:hAnsi="Segoe UI" w:cs="Segoe UI"/>
          <w:i/>
          <w:color w:val="FF0000"/>
          <w:sz w:val="22"/>
          <w:szCs w:val="22"/>
          <w:u w:val="single"/>
        </w:rPr>
        <w:t xml:space="preserve"> toto uvedl k prokázání splnění kvalifikace</w:t>
      </w:r>
      <w:r w:rsidRPr="000D37DC">
        <w:rPr>
          <w:rFonts w:ascii="Segoe UI" w:hAnsi="Segoe UI" w:cs="Segoe UI"/>
          <w:i/>
          <w:color w:val="FF0000"/>
          <w:sz w:val="22"/>
          <w:szCs w:val="22"/>
        </w:rPr>
        <w:t>.</w:t>
      </w:r>
    </w:p>
    <w:p w:rsidR="00653D2C" w:rsidRDefault="00653D2C" w:rsidP="002F39B7">
      <w:pPr>
        <w:tabs>
          <w:tab w:val="left" w:pos="355"/>
        </w:tabs>
        <w:spacing w:after="120" w:line="264" w:lineRule="auto"/>
        <w:ind w:left="355"/>
        <w:jc w:val="both"/>
        <w:rPr>
          <w:rFonts w:ascii="Segoe UI" w:hAnsi="Segoe UI" w:cs="Segoe UI"/>
          <w:sz w:val="22"/>
          <w:szCs w:val="22"/>
          <w:highlight w:val="yellow"/>
        </w:rPr>
      </w:pPr>
    </w:p>
    <w:p w:rsidR="00BB5292" w:rsidRPr="0033233D" w:rsidRDefault="00BB5292" w:rsidP="0033233D">
      <w:pPr>
        <w:pStyle w:val="Odstavecseseznamem"/>
        <w:numPr>
          <w:ilvl w:val="2"/>
          <w:numId w:val="49"/>
        </w:numPr>
        <w:spacing w:after="120" w:line="264" w:lineRule="auto"/>
        <w:jc w:val="both"/>
        <w:rPr>
          <w:rFonts w:ascii="Segoe UI" w:hAnsi="Segoe UI" w:cs="Segoe UI"/>
          <w:sz w:val="22"/>
          <w:szCs w:val="22"/>
        </w:rPr>
      </w:pPr>
      <w:r w:rsidRPr="0033233D">
        <w:rPr>
          <w:rFonts w:ascii="Segoe UI" w:hAnsi="Segoe UI" w:cs="Segoe UI"/>
          <w:sz w:val="22"/>
          <w:szCs w:val="22"/>
        </w:rPr>
        <w:t>Zástupce stavbyvedoucího:</w:t>
      </w:r>
      <w:r w:rsidRPr="0033233D">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BB5292" w:rsidRDefault="00BB5292" w:rsidP="00BB5292">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0033233D" w:rsidRPr="0033233D">
        <w:rPr>
          <w:rFonts w:ascii="Segoe UI" w:hAnsi="Segoe UI" w:cs="Segoe UI"/>
          <w:i/>
          <w:color w:val="FF0000"/>
          <w:sz w:val="22"/>
          <w:szCs w:val="22"/>
          <w:u w:val="single"/>
        </w:rPr>
        <w:t xml:space="preserve">1. </w:t>
      </w:r>
      <w:r w:rsidRPr="00EF65A0">
        <w:rPr>
          <w:rFonts w:ascii="Segoe UI" w:hAnsi="Segoe UI" w:cs="Segoe UI"/>
          <w:i/>
          <w:color w:val="FF0000"/>
          <w:sz w:val="22"/>
          <w:szCs w:val="22"/>
          <w:u w:val="single"/>
        </w:rPr>
        <w:t>Zástupce</w:t>
      </w:r>
      <w:r w:rsidR="00BB06C4">
        <w:rPr>
          <w:rFonts w:ascii="Segoe UI" w:hAnsi="Segoe UI" w:cs="Segoe UI"/>
          <w:i/>
          <w:color w:val="FF0000"/>
          <w:sz w:val="22"/>
          <w:szCs w:val="22"/>
          <w:u w:val="single"/>
        </w:rPr>
        <w:t>m</w:t>
      </w:r>
      <w:r w:rsidRPr="00EF65A0">
        <w:rPr>
          <w:rFonts w:ascii="Segoe UI" w:hAnsi="Segoe UI" w:cs="Segoe UI"/>
          <w:i/>
          <w:color w:val="FF0000"/>
          <w:sz w:val="22"/>
          <w:szCs w:val="22"/>
          <w:u w:val="single"/>
        </w:rPr>
        <w:t xml:space="preserve"> </w:t>
      </w:r>
      <w:r w:rsidRPr="00BB5292">
        <w:rPr>
          <w:rFonts w:ascii="Segoe UI" w:hAnsi="Segoe UI" w:cs="Segoe UI"/>
          <w:i/>
          <w:color w:val="FF0000"/>
          <w:sz w:val="22"/>
          <w:szCs w:val="22"/>
          <w:u w:val="single"/>
        </w:rPr>
        <w:t>stavbyvedoucího</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w:t>
      </w:r>
    </w:p>
    <w:p w:rsidR="00BB06C4" w:rsidRDefault="00BB06C4" w:rsidP="00BB5292">
      <w:pPr>
        <w:pStyle w:val="Smlouva-slo"/>
        <w:spacing w:before="0" w:after="120" w:line="264" w:lineRule="auto"/>
        <w:rPr>
          <w:rFonts w:ascii="Segoe UI" w:hAnsi="Segoe UI" w:cs="Segoe UI"/>
          <w:i/>
          <w:color w:val="FF0000"/>
          <w:sz w:val="22"/>
          <w:szCs w:val="22"/>
        </w:rPr>
      </w:pPr>
    </w:p>
    <w:p w:rsidR="00BB5292" w:rsidRPr="00EF65A0" w:rsidRDefault="00BB5292" w:rsidP="006B2CE5">
      <w:pPr>
        <w:pStyle w:val="Odstavecseseznamem"/>
        <w:numPr>
          <w:ilvl w:val="0"/>
          <w:numId w:val="50"/>
        </w:numPr>
        <w:tabs>
          <w:tab w:val="clear" w:pos="720"/>
        </w:tabs>
        <w:spacing w:after="120" w:line="264" w:lineRule="auto"/>
        <w:ind w:left="284" w:hanging="284"/>
        <w:jc w:val="both"/>
        <w:rPr>
          <w:rFonts w:ascii="Segoe UI" w:hAnsi="Segoe UI" w:cs="Segoe UI"/>
          <w:sz w:val="22"/>
          <w:szCs w:val="22"/>
        </w:rPr>
      </w:pPr>
      <w:r w:rsidRPr="00EF65A0">
        <w:rPr>
          <w:rFonts w:ascii="Segoe UI" w:hAnsi="Segoe UI" w:cs="Segoe UI"/>
          <w:sz w:val="22"/>
          <w:szCs w:val="22"/>
        </w:rPr>
        <w:t>Zástupce stavbyvedoucího:</w:t>
      </w:r>
      <w:r w:rsidRPr="00EF65A0">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BB5292" w:rsidRPr="000D37DC" w:rsidRDefault="00BB5292" w:rsidP="00BB5292">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00BB06C4" w:rsidRPr="00EF65A0">
        <w:rPr>
          <w:rFonts w:ascii="Segoe UI" w:hAnsi="Segoe UI" w:cs="Segoe UI"/>
          <w:i/>
          <w:color w:val="FF0000"/>
          <w:sz w:val="22"/>
          <w:szCs w:val="22"/>
          <w:u w:val="single"/>
        </w:rPr>
        <w:t xml:space="preserve">2. </w:t>
      </w:r>
      <w:r w:rsidRPr="00BB06C4">
        <w:rPr>
          <w:rFonts w:ascii="Segoe UI" w:hAnsi="Segoe UI" w:cs="Segoe UI"/>
          <w:i/>
          <w:color w:val="FF0000"/>
          <w:sz w:val="22"/>
          <w:szCs w:val="22"/>
          <w:u w:val="single"/>
        </w:rPr>
        <w:t>Zástupce</w:t>
      </w:r>
      <w:r w:rsidR="00BB06C4">
        <w:rPr>
          <w:rFonts w:ascii="Segoe UI" w:hAnsi="Segoe UI" w:cs="Segoe UI"/>
          <w:i/>
          <w:color w:val="FF0000"/>
          <w:sz w:val="22"/>
          <w:szCs w:val="22"/>
          <w:u w:val="single"/>
        </w:rPr>
        <w:t>m</w:t>
      </w:r>
      <w:r w:rsidRPr="00ED5916">
        <w:rPr>
          <w:rFonts w:ascii="Segoe UI" w:hAnsi="Segoe UI" w:cs="Segoe UI"/>
          <w:i/>
          <w:color w:val="FF0000"/>
          <w:sz w:val="22"/>
          <w:szCs w:val="22"/>
          <w:u w:val="single"/>
        </w:rPr>
        <w:t xml:space="preserve"> stavbyvedoucího</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w:t>
      </w:r>
    </w:p>
    <w:p w:rsidR="00BB5292" w:rsidRPr="000D37DC" w:rsidRDefault="00BB5292" w:rsidP="00BB5292">
      <w:pPr>
        <w:pStyle w:val="Smlouva-slo"/>
        <w:spacing w:before="0" w:after="120" w:line="264" w:lineRule="auto"/>
        <w:rPr>
          <w:rFonts w:ascii="Segoe UI" w:hAnsi="Segoe UI" w:cs="Segoe UI"/>
          <w:i/>
          <w:color w:val="FF0000"/>
          <w:sz w:val="22"/>
          <w:szCs w:val="22"/>
        </w:rPr>
      </w:pPr>
    </w:p>
    <w:p w:rsidR="00BB5292" w:rsidRDefault="00BB5292" w:rsidP="003A152C">
      <w:pPr>
        <w:spacing w:after="120" w:line="264" w:lineRule="auto"/>
        <w:ind w:left="357" w:hanging="357"/>
        <w:jc w:val="both"/>
        <w:rPr>
          <w:rFonts w:ascii="Segoe UI" w:hAnsi="Segoe UI" w:cs="Segoe UI"/>
          <w:sz w:val="22"/>
          <w:szCs w:val="22"/>
        </w:rPr>
      </w:pPr>
    </w:p>
    <w:p w:rsidR="00CF4322"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lastRenderedPageBreak/>
        <w:t xml:space="preserve">Technik prostředí </w:t>
      </w:r>
      <w:proofErr w:type="gramStart"/>
      <w:r>
        <w:rPr>
          <w:rFonts w:ascii="Segoe UI" w:hAnsi="Segoe UI" w:cs="Segoe UI"/>
          <w:sz w:val="22"/>
          <w:szCs w:val="22"/>
        </w:rPr>
        <w:t xml:space="preserve">staveb - </w:t>
      </w:r>
      <w:r w:rsidRPr="00EF65A0">
        <w:rPr>
          <w:rFonts w:ascii="Segoe UI" w:hAnsi="Segoe UI" w:cs="Segoe UI"/>
          <w:sz w:val="22"/>
          <w:szCs w:val="22"/>
        </w:rPr>
        <w:t>specializace</w:t>
      </w:r>
      <w:proofErr w:type="gramEnd"/>
      <w:r w:rsidRPr="00EF65A0">
        <w:rPr>
          <w:rFonts w:ascii="Segoe UI" w:hAnsi="Segoe UI" w:cs="Segoe UI"/>
          <w:sz w:val="22"/>
          <w:szCs w:val="22"/>
        </w:rPr>
        <w:t xml:space="preserve"> </w:t>
      </w:r>
      <w:r>
        <w:rPr>
          <w:rFonts w:ascii="Segoe UI" w:hAnsi="Segoe UI" w:cs="Segoe UI"/>
          <w:sz w:val="22"/>
          <w:szCs w:val="22"/>
        </w:rPr>
        <w:t>elektro</w:t>
      </w:r>
      <w:r w:rsidRPr="00EF65A0">
        <w:rPr>
          <w:rFonts w:ascii="Segoe UI" w:hAnsi="Segoe UI" w:cs="Segoe UI"/>
          <w:sz w:val="22"/>
          <w:szCs w:val="22"/>
        </w:rPr>
        <w:t>technická zařízení</w:t>
      </w:r>
      <w:r>
        <w:rPr>
          <w:rFonts w:ascii="Segoe UI" w:hAnsi="Segoe UI" w:cs="Segoe UI"/>
          <w:sz w:val="22"/>
          <w:szCs w:val="22"/>
        </w:rPr>
        <w:t xml:space="preserve">: </w:t>
      </w:r>
    </w:p>
    <w:p w:rsidR="00CF4322" w:rsidRPr="00554D19" w:rsidRDefault="00CF4322" w:rsidP="006B2CE5">
      <w:pPr>
        <w:spacing w:after="120" w:line="264" w:lineRule="auto"/>
        <w:ind w:firstLine="1418"/>
        <w:jc w:val="both"/>
        <w:rPr>
          <w:rFonts w:ascii="Segoe UI" w:hAnsi="Segoe UI" w:cs="Segoe UI"/>
          <w:sz w:val="22"/>
          <w:szCs w:val="22"/>
        </w:rPr>
      </w:pPr>
      <w:r w:rsidRPr="00554D19">
        <w:rPr>
          <w:rFonts w:ascii="Segoe UI" w:hAnsi="Segoe UI" w:cs="Segoe UI"/>
          <w:sz w:val="22"/>
          <w:szCs w:val="22"/>
        </w:rPr>
        <w:t>………………………………………………….</w:t>
      </w:r>
    </w:p>
    <w:p w:rsidR="00CF4322" w:rsidRPr="00554D19"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CF4322" w:rsidRPr="000D37DC"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CF4322" w:rsidRPr="006B2CE5" w:rsidRDefault="00CF4322" w:rsidP="006B2CE5">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prostředí staveb</w:t>
      </w:r>
      <w:r>
        <w:rPr>
          <w:rFonts w:ascii="Segoe UI" w:hAnsi="Segoe UI" w:cs="Segoe UI"/>
          <w:i/>
          <w:color w:val="FF0000"/>
          <w:sz w:val="22"/>
          <w:szCs w:val="22"/>
          <w:u w:val="single"/>
        </w:rPr>
        <w:t xml:space="preserve"> – specializace elektrotechnická zařízení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 xml:space="preserve">. </w:t>
      </w:r>
    </w:p>
    <w:p w:rsidR="00CF4322" w:rsidRDefault="00CF4322" w:rsidP="003A152C">
      <w:pPr>
        <w:spacing w:after="120" w:line="264" w:lineRule="auto"/>
        <w:ind w:left="357" w:hanging="357"/>
        <w:jc w:val="both"/>
        <w:rPr>
          <w:rFonts w:ascii="Segoe UI" w:hAnsi="Segoe UI" w:cs="Segoe UI"/>
          <w:sz w:val="22"/>
          <w:szCs w:val="22"/>
        </w:rPr>
      </w:pPr>
    </w:p>
    <w:p w:rsidR="00CF4322"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t xml:space="preserve">Technik prostředí </w:t>
      </w:r>
      <w:proofErr w:type="gramStart"/>
      <w:r>
        <w:rPr>
          <w:rFonts w:ascii="Segoe UI" w:hAnsi="Segoe UI" w:cs="Segoe UI"/>
          <w:sz w:val="22"/>
          <w:szCs w:val="22"/>
        </w:rPr>
        <w:t xml:space="preserve">staveb - </w:t>
      </w:r>
      <w:r w:rsidRPr="00EF65A0">
        <w:rPr>
          <w:rFonts w:ascii="Segoe UI" w:hAnsi="Segoe UI" w:cs="Segoe UI"/>
          <w:sz w:val="22"/>
          <w:szCs w:val="22"/>
        </w:rPr>
        <w:t>specializace</w:t>
      </w:r>
      <w:proofErr w:type="gramEnd"/>
      <w:r w:rsidRPr="00EF65A0">
        <w:rPr>
          <w:rFonts w:ascii="Segoe UI" w:hAnsi="Segoe UI" w:cs="Segoe UI"/>
          <w:sz w:val="22"/>
          <w:szCs w:val="22"/>
        </w:rPr>
        <w:t xml:space="preserve"> </w:t>
      </w:r>
      <w:r>
        <w:rPr>
          <w:rFonts w:ascii="Segoe UI" w:hAnsi="Segoe UI" w:cs="Segoe UI"/>
          <w:sz w:val="22"/>
          <w:szCs w:val="22"/>
        </w:rPr>
        <w:t xml:space="preserve">vytápění a vzduchotechnika: </w:t>
      </w:r>
    </w:p>
    <w:p w:rsidR="00CF4322" w:rsidRPr="00554D19" w:rsidRDefault="00CF4322" w:rsidP="00CF4322">
      <w:pPr>
        <w:spacing w:after="120" w:line="264" w:lineRule="auto"/>
        <w:ind w:firstLine="1418"/>
        <w:jc w:val="both"/>
        <w:rPr>
          <w:rFonts w:ascii="Segoe UI" w:hAnsi="Segoe UI" w:cs="Segoe UI"/>
          <w:sz w:val="22"/>
          <w:szCs w:val="22"/>
        </w:rPr>
      </w:pPr>
      <w:r w:rsidRPr="00554D19">
        <w:rPr>
          <w:rFonts w:ascii="Segoe UI" w:hAnsi="Segoe UI" w:cs="Segoe UI"/>
          <w:sz w:val="22"/>
          <w:szCs w:val="22"/>
        </w:rPr>
        <w:t>………………………………………………….</w:t>
      </w:r>
    </w:p>
    <w:p w:rsidR="003A152C" w:rsidRPr="00554D19" w:rsidRDefault="003A152C" w:rsidP="003A152C">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3A152C" w:rsidRPr="000D37DC" w:rsidRDefault="003A152C" w:rsidP="003A152C">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3A152C" w:rsidRPr="000D37DC" w:rsidRDefault="003A152C" w:rsidP="003A152C">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prostředí staveb</w:t>
      </w:r>
      <w:r w:rsidR="00BB06C4">
        <w:rPr>
          <w:rFonts w:ascii="Segoe UI" w:hAnsi="Segoe UI" w:cs="Segoe UI"/>
          <w:i/>
          <w:color w:val="FF0000"/>
          <w:sz w:val="22"/>
          <w:szCs w:val="22"/>
          <w:u w:val="single"/>
        </w:rPr>
        <w:t xml:space="preserve"> – specializace vytápění a vzduchotechnika</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 xml:space="preserve">. </w:t>
      </w:r>
    </w:p>
    <w:p w:rsidR="00BB06C4" w:rsidRDefault="00BB06C4" w:rsidP="00BB06C4">
      <w:pPr>
        <w:tabs>
          <w:tab w:val="left" w:pos="355"/>
        </w:tabs>
        <w:spacing w:after="120" w:line="264" w:lineRule="auto"/>
        <w:jc w:val="both"/>
        <w:rPr>
          <w:rFonts w:ascii="Segoe UI" w:hAnsi="Segoe UI" w:cs="Segoe UI"/>
          <w:sz w:val="22"/>
          <w:szCs w:val="22"/>
          <w:highlight w:val="yellow"/>
        </w:rPr>
      </w:pPr>
    </w:p>
    <w:p w:rsidR="00BB06C4" w:rsidRPr="00554D19" w:rsidRDefault="00BB06C4">
      <w:pPr>
        <w:spacing w:after="120" w:line="264" w:lineRule="auto"/>
        <w:ind w:left="357" w:hanging="357"/>
        <w:jc w:val="both"/>
        <w:rPr>
          <w:rFonts w:ascii="Segoe UI" w:hAnsi="Segoe UI" w:cs="Segoe UI"/>
          <w:sz w:val="22"/>
          <w:szCs w:val="22"/>
        </w:rPr>
      </w:pPr>
      <w:r>
        <w:rPr>
          <w:rFonts w:ascii="Segoe UI" w:hAnsi="Segoe UI" w:cs="Segoe UI"/>
          <w:sz w:val="22"/>
          <w:szCs w:val="22"/>
        </w:rPr>
        <w:t>Technik požární bezpečnosti staveb</w:t>
      </w:r>
      <w:r w:rsidRPr="00554D19">
        <w:rPr>
          <w:rFonts w:ascii="Segoe UI" w:hAnsi="Segoe UI" w:cs="Segoe UI"/>
          <w:sz w:val="22"/>
          <w:szCs w:val="22"/>
        </w:rPr>
        <w:tab/>
        <w:t>………………………………………………….</w:t>
      </w:r>
    </w:p>
    <w:p w:rsidR="00BB06C4" w:rsidRPr="00554D19"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BB06C4" w:rsidRPr="000D37DC"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BB06C4" w:rsidRDefault="00BB06C4" w:rsidP="00BB06C4">
      <w:pPr>
        <w:tabs>
          <w:tab w:val="left" w:pos="355"/>
        </w:tabs>
        <w:spacing w:after="120" w:line="264" w:lineRule="auto"/>
        <w:jc w:val="both"/>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w:t>
      </w:r>
      <w:r>
        <w:rPr>
          <w:rFonts w:ascii="Segoe UI" w:hAnsi="Segoe UI" w:cs="Segoe UI"/>
          <w:i/>
          <w:color w:val="FF0000"/>
          <w:sz w:val="22"/>
          <w:szCs w:val="22"/>
          <w:u w:val="single"/>
        </w:rPr>
        <w:t>ožární bezpečnosti</w:t>
      </w:r>
      <w:r w:rsidRPr="000D37DC">
        <w:rPr>
          <w:rFonts w:ascii="Segoe UI" w:hAnsi="Segoe UI" w:cs="Segoe UI"/>
          <w:i/>
          <w:color w:val="FF0000"/>
          <w:sz w:val="22"/>
          <w:szCs w:val="22"/>
          <w:u w:val="single"/>
        </w:rPr>
        <w:t xml:space="preserve"> staveb</w:t>
      </w:r>
      <w:r>
        <w:rPr>
          <w:rFonts w:ascii="Segoe UI" w:hAnsi="Segoe UI" w:cs="Segoe UI"/>
          <w:i/>
          <w:color w:val="FF0000"/>
          <w:sz w:val="22"/>
          <w:szCs w:val="22"/>
          <w:u w:val="single"/>
        </w:rPr>
        <w:t xml:space="preserve">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w:t>
      </w:r>
    </w:p>
    <w:p w:rsidR="00BB06C4" w:rsidRDefault="00BB06C4" w:rsidP="00BB06C4">
      <w:pPr>
        <w:tabs>
          <w:tab w:val="left" w:pos="355"/>
        </w:tabs>
        <w:spacing w:after="120" w:line="264" w:lineRule="auto"/>
        <w:jc w:val="both"/>
        <w:rPr>
          <w:rFonts w:ascii="Segoe UI" w:hAnsi="Segoe UI" w:cs="Segoe UI"/>
          <w:i/>
          <w:color w:val="FF0000"/>
          <w:sz w:val="22"/>
          <w:szCs w:val="22"/>
        </w:rPr>
      </w:pPr>
    </w:p>
    <w:p w:rsidR="00BB06C4" w:rsidRPr="00554D19" w:rsidRDefault="00BB06C4" w:rsidP="00BB06C4">
      <w:pPr>
        <w:spacing w:after="120" w:line="264" w:lineRule="auto"/>
        <w:ind w:left="357" w:hanging="357"/>
        <w:jc w:val="both"/>
        <w:rPr>
          <w:rFonts w:ascii="Segoe UI" w:hAnsi="Segoe UI" w:cs="Segoe UI"/>
          <w:sz w:val="22"/>
          <w:szCs w:val="22"/>
        </w:rPr>
      </w:pPr>
      <w:r>
        <w:rPr>
          <w:rFonts w:ascii="Segoe UI" w:hAnsi="Segoe UI" w:cs="Segoe UI"/>
          <w:sz w:val="22"/>
          <w:szCs w:val="22"/>
        </w:rPr>
        <w:t>Geotechnik</w:t>
      </w:r>
      <w:r w:rsidRPr="00554D19">
        <w:rPr>
          <w:rFonts w:ascii="Segoe UI" w:hAnsi="Segoe UI" w:cs="Segoe UI"/>
          <w:sz w:val="22"/>
          <w:szCs w:val="22"/>
        </w:rPr>
        <w:tab/>
        <w:t>………………………………………………….</w:t>
      </w:r>
    </w:p>
    <w:p w:rsidR="00BB06C4" w:rsidRPr="00554D19"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BB06C4" w:rsidRPr="000D37DC"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BB06C4" w:rsidRDefault="00BB06C4" w:rsidP="00BB06C4">
      <w:pPr>
        <w:tabs>
          <w:tab w:val="left" w:pos="355"/>
        </w:tabs>
        <w:spacing w:after="120" w:line="264" w:lineRule="auto"/>
        <w:jc w:val="both"/>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proofErr w:type="spellStart"/>
      <w:r>
        <w:rPr>
          <w:rFonts w:ascii="Segoe UI" w:hAnsi="Segoe UI" w:cs="Segoe UI"/>
          <w:i/>
          <w:color w:val="FF0000"/>
          <w:sz w:val="22"/>
          <w:szCs w:val="22"/>
          <w:u w:val="single"/>
        </w:rPr>
        <w:t>Geotechnikem</w:t>
      </w:r>
      <w:proofErr w:type="spellEnd"/>
      <w:r>
        <w:rPr>
          <w:rFonts w:ascii="Segoe UI" w:hAnsi="Segoe UI" w:cs="Segoe UI"/>
          <w:i/>
          <w:color w:val="FF0000"/>
          <w:sz w:val="22"/>
          <w:szCs w:val="22"/>
          <w:u w:val="single"/>
        </w:rPr>
        <w:t xml:space="preserve">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w:t>
      </w:r>
    </w:p>
    <w:p w:rsidR="00BB06C4" w:rsidRDefault="00BB06C4" w:rsidP="00BB06C4">
      <w:pPr>
        <w:tabs>
          <w:tab w:val="left" w:pos="355"/>
        </w:tabs>
        <w:spacing w:after="120" w:line="264" w:lineRule="auto"/>
        <w:jc w:val="both"/>
        <w:rPr>
          <w:rFonts w:ascii="Segoe UI" w:hAnsi="Segoe UI" w:cs="Segoe UI"/>
          <w:sz w:val="22"/>
          <w:szCs w:val="22"/>
          <w:highlight w:val="yellow"/>
        </w:rPr>
      </w:pPr>
    </w:p>
    <w:p w:rsidR="00CF4322" w:rsidRPr="00554D19"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t>Osoba odpovědná za bezpečnost a ochranu zdraví</w:t>
      </w:r>
      <w:r w:rsidRPr="00554D19">
        <w:rPr>
          <w:rFonts w:ascii="Segoe UI" w:hAnsi="Segoe UI" w:cs="Segoe UI"/>
          <w:sz w:val="22"/>
          <w:szCs w:val="22"/>
        </w:rPr>
        <w:tab/>
      </w:r>
      <w:r>
        <w:rPr>
          <w:rFonts w:ascii="Segoe UI" w:hAnsi="Segoe UI" w:cs="Segoe UI"/>
          <w:sz w:val="22"/>
          <w:szCs w:val="22"/>
        </w:rPr>
        <w:t xml:space="preserve">při práci: </w:t>
      </w:r>
      <w:r w:rsidRPr="00554D19">
        <w:rPr>
          <w:rFonts w:ascii="Segoe UI" w:hAnsi="Segoe UI" w:cs="Segoe UI"/>
          <w:sz w:val="22"/>
          <w:szCs w:val="22"/>
        </w:rPr>
        <w:t>………………………………………………….</w:t>
      </w:r>
    </w:p>
    <w:p w:rsidR="00CF4322" w:rsidRPr="00554D19"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CF4322" w:rsidRPr="000D37DC"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CF4322" w:rsidRPr="00554D19" w:rsidRDefault="00CF4322" w:rsidP="00CF4322">
      <w:pPr>
        <w:tabs>
          <w:tab w:val="left" w:pos="355"/>
        </w:tabs>
        <w:spacing w:after="120" w:line="264" w:lineRule="auto"/>
        <w:jc w:val="both"/>
        <w:rPr>
          <w:rFonts w:ascii="Segoe UI" w:hAnsi="Segoe UI" w:cs="Segoe UI"/>
          <w:sz w:val="22"/>
          <w:szCs w:val="22"/>
          <w:highlight w:val="yellow"/>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Pr>
          <w:rFonts w:ascii="Segoe UI" w:hAnsi="Segoe UI" w:cs="Segoe UI"/>
          <w:i/>
          <w:color w:val="FF0000"/>
          <w:sz w:val="22"/>
          <w:szCs w:val="22"/>
          <w:u w:val="single"/>
        </w:rPr>
        <w:t xml:space="preserve">Osobou odpovědnou za bezpečnost a ochranu zdraví při práci </w:t>
      </w:r>
      <w:r w:rsidRPr="000D37DC">
        <w:rPr>
          <w:rFonts w:ascii="Segoe UI" w:hAnsi="Segoe UI" w:cs="Segoe UI"/>
          <w:i/>
          <w:color w:val="FF0000"/>
          <w:sz w:val="22"/>
          <w:szCs w:val="22"/>
          <w:u w:val="single"/>
        </w:rPr>
        <w:t>je osoba, o které účastník toto uvedl k prokázání splnění kvalifikace</w:t>
      </w:r>
    </w:p>
    <w:p w:rsidR="00FC48D6" w:rsidRPr="00554D19" w:rsidRDefault="00FC48D6" w:rsidP="002F39B7">
      <w:pPr>
        <w:widowControl w:val="0"/>
        <w:spacing w:after="120" w:line="264" w:lineRule="auto"/>
        <w:ind w:left="360" w:hanging="360"/>
        <w:rPr>
          <w:rFonts w:ascii="Segoe UI" w:hAnsi="Segoe UI" w:cs="Segoe UI"/>
          <w:b/>
          <w:sz w:val="22"/>
          <w:szCs w:val="22"/>
          <w:u w:val="single"/>
        </w:rPr>
      </w:pPr>
    </w:p>
    <w:p w:rsidR="0089695B" w:rsidRPr="00F23329" w:rsidRDefault="0089695B" w:rsidP="002F39B7">
      <w:pPr>
        <w:widowControl w:val="0"/>
        <w:spacing w:after="120" w:line="264" w:lineRule="auto"/>
        <w:ind w:left="360" w:hanging="360"/>
        <w:rPr>
          <w:rFonts w:ascii="Segoe UI" w:hAnsi="Segoe UI" w:cs="Segoe UI"/>
          <w:b/>
          <w:sz w:val="22"/>
          <w:szCs w:val="22"/>
          <w:u w:val="single"/>
        </w:rPr>
      </w:pPr>
      <w:r w:rsidRPr="00F23329">
        <w:rPr>
          <w:rFonts w:ascii="Segoe UI" w:hAnsi="Segoe UI" w:cs="Segoe UI"/>
          <w:b/>
          <w:sz w:val="22"/>
          <w:szCs w:val="22"/>
          <w:u w:val="single"/>
        </w:rPr>
        <w:t xml:space="preserve">Kontaktní osoby a spojení na Objednatele: </w:t>
      </w:r>
    </w:p>
    <w:p w:rsidR="0089695B" w:rsidRPr="00F23329" w:rsidRDefault="0089695B" w:rsidP="002F39B7">
      <w:pPr>
        <w:widowControl w:val="0"/>
        <w:spacing w:after="120" w:line="264" w:lineRule="auto"/>
        <w:ind w:left="360" w:hanging="360"/>
        <w:jc w:val="both"/>
        <w:rPr>
          <w:rFonts w:ascii="Segoe UI" w:hAnsi="Segoe UI" w:cs="Segoe UI"/>
          <w:bCs/>
          <w:sz w:val="22"/>
          <w:szCs w:val="22"/>
        </w:rPr>
      </w:pPr>
      <w:r w:rsidRPr="00F23329">
        <w:rPr>
          <w:rFonts w:ascii="Segoe UI" w:hAnsi="Segoe UI" w:cs="Segoe UI"/>
          <w:sz w:val="22"/>
          <w:szCs w:val="22"/>
          <w:u w:val="single"/>
        </w:rPr>
        <w:t>Technický dozor investora</w:t>
      </w:r>
      <w:r w:rsidR="00980169" w:rsidRPr="00F23329">
        <w:rPr>
          <w:rFonts w:ascii="Segoe UI" w:hAnsi="Segoe UI" w:cs="Segoe UI"/>
          <w:sz w:val="22"/>
          <w:szCs w:val="22"/>
        </w:rPr>
        <w:t xml:space="preserve">: </w:t>
      </w:r>
    </w:p>
    <w:p w:rsidR="007F3E55" w:rsidRPr="001E612A" w:rsidRDefault="005F1C0E" w:rsidP="002F39B7">
      <w:pPr>
        <w:spacing w:after="120" w:line="264" w:lineRule="auto"/>
        <w:jc w:val="both"/>
        <w:rPr>
          <w:rFonts w:ascii="Segoe UI" w:hAnsi="Segoe UI" w:cs="Segoe UI"/>
          <w:b/>
          <w:bCs/>
          <w:sz w:val="22"/>
          <w:szCs w:val="22"/>
        </w:rPr>
      </w:pPr>
      <w:r w:rsidRPr="001E612A">
        <w:rPr>
          <w:rFonts w:ascii="Segoe UI" w:hAnsi="Segoe UI" w:cs="Segoe UI"/>
          <w:b/>
          <w:bCs/>
          <w:sz w:val="22"/>
          <w:szCs w:val="22"/>
          <w:highlight w:val="yellow"/>
        </w:rPr>
        <w:t>[  ]</w:t>
      </w:r>
    </w:p>
    <w:p w:rsidR="007F3E55" w:rsidRPr="00F23329" w:rsidRDefault="007F3E55" w:rsidP="002F39B7">
      <w:pPr>
        <w:spacing w:after="120" w:line="264" w:lineRule="auto"/>
        <w:rPr>
          <w:rFonts w:ascii="Segoe UI" w:hAnsi="Segoe UI" w:cs="Segoe UI"/>
          <w:bCs/>
          <w:sz w:val="22"/>
          <w:szCs w:val="22"/>
        </w:rPr>
      </w:pPr>
      <w:r w:rsidRPr="00F23329">
        <w:rPr>
          <w:rFonts w:ascii="Segoe UI" w:hAnsi="Segoe UI" w:cs="Segoe UI"/>
          <w:bCs/>
          <w:sz w:val="22"/>
          <w:szCs w:val="22"/>
        </w:rPr>
        <w:t xml:space="preserve">Pověření zaměstnanci: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7F3E55" w:rsidRPr="00F23329" w:rsidRDefault="007F3E55" w:rsidP="002F39B7">
      <w:pPr>
        <w:spacing w:after="120" w:line="264" w:lineRule="auto"/>
        <w:rPr>
          <w:rFonts w:ascii="Segoe UI" w:hAnsi="Segoe UI" w:cs="Segoe UI"/>
          <w:bCs/>
          <w:sz w:val="22"/>
          <w:szCs w:val="22"/>
        </w:rPr>
      </w:pPr>
    </w:p>
    <w:p w:rsidR="0089695B" w:rsidRPr="00F23329" w:rsidRDefault="0089695B" w:rsidP="002F39B7">
      <w:pPr>
        <w:widowControl w:val="0"/>
        <w:spacing w:after="120" w:line="264" w:lineRule="auto"/>
        <w:ind w:left="360" w:hanging="360"/>
        <w:jc w:val="both"/>
        <w:rPr>
          <w:rFonts w:ascii="Segoe UI" w:hAnsi="Segoe UI" w:cs="Segoe UI"/>
          <w:bCs/>
          <w:sz w:val="22"/>
          <w:szCs w:val="22"/>
        </w:rPr>
      </w:pPr>
      <w:r w:rsidRPr="00F23329">
        <w:rPr>
          <w:rFonts w:ascii="Segoe UI" w:hAnsi="Segoe UI" w:cs="Segoe UI"/>
          <w:sz w:val="22"/>
          <w:szCs w:val="22"/>
          <w:u w:val="single"/>
        </w:rPr>
        <w:t>Koordinátor BOZP</w:t>
      </w:r>
      <w:r w:rsidRPr="00F23329">
        <w:rPr>
          <w:rFonts w:ascii="Segoe UI" w:hAnsi="Segoe UI" w:cs="Segoe UI"/>
          <w:sz w:val="22"/>
          <w:szCs w:val="22"/>
        </w:rPr>
        <w:t xml:space="preserve">: </w:t>
      </w:r>
    </w:p>
    <w:p w:rsidR="0040797B" w:rsidRPr="001E612A" w:rsidRDefault="005F1C0E" w:rsidP="002F39B7">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40797B" w:rsidRPr="00F23329" w:rsidRDefault="0040797B" w:rsidP="002F39B7">
      <w:pPr>
        <w:spacing w:after="120" w:line="264" w:lineRule="auto"/>
        <w:rPr>
          <w:rFonts w:ascii="Segoe UI" w:hAnsi="Segoe UI" w:cs="Segoe UI"/>
          <w:bCs/>
          <w:sz w:val="22"/>
          <w:szCs w:val="22"/>
        </w:rPr>
      </w:pPr>
      <w:r w:rsidRPr="00F23329">
        <w:rPr>
          <w:rFonts w:ascii="Segoe UI" w:hAnsi="Segoe UI" w:cs="Segoe UI"/>
          <w:bCs/>
          <w:sz w:val="22"/>
          <w:szCs w:val="22"/>
        </w:rPr>
        <w:t xml:space="preserve">Pověření zaměstnanci: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FC48D6" w:rsidRPr="00554D19" w:rsidRDefault="00FC48D6" w:rsidP="001E612A">
      <w:pPr>
        <w:spacing w:after="120" w:line="264" w:lineRule="auto"/>
        <w:rPr>
          <w:rFonts w:ascii="Segoe UI" w:hAnsi="Segoe UI" w:cs="Segoe UI"/>
          <w:sz w:val="22"/>
          <w:szCs w:val="22"/>
          <w:u w:val="single"/>
        </w:rPr>
      </w:pPr>
    </w:p>
    <w:p w:rsidR="0089695B" w:rsidRPr="00554D19" w:rsidRDefault="00DD32C3" w:rsidP="002F39B7">
      <w:pPr>
        <w:widowControl w:val="0"/>
        <w:spacing w:after="120" w:line="264" w:lineRule="auto"/>
        <w:ind w:left="360" w:hanging="360"/>
        <w:jc w:val="both"/>
        <w:rPr>
          <w:rFonts w:ascii="Segoe UI" w:hAnsi="Segoe UI" w:cs="Segoe UI"/>
          <w:bCs/>
          <w:sz w:val="22"/>
          <w:szCs w:val="22"/>
        </w:rPr>
      </w:pPr>
      <w:r w:rsidRPr="00554D19">
        <w:rPr>
          <w:rFonts w:ascii="Segoe UI" w:hAnsi="Segoe UI" w:cs="Segoe UI"/>
          <w:sz w:val="22"/>
          <w:szCs w:val="22"/>
          <w:u w:val="single"/>
        </w:rPr>
        <w:t>Autorský dozor:</w:t>
      </w:r>
    </w:p>
    <w:p w:rsidR="0073393B" w:rsidRPr="00554D19" w:rsidRDefault="00D66143" w:rsidP="002F39B7">
      <w:pPr>
        <w:tabs>
          <w:tab w:val="left" w:pos="567"/>
        </w:tabs>
        <w:spacing w:after="120" w:line="264" w:lineRule="auto"/>
        <w:ind w:left="3545" w:hanging="3540"/>
        <w:rPr>
          <w:rFonts w:ascii="Segoe UI" w:hAnsi="Segoe UI" w:cs="Segoe UI"/>
          <w:sz w:val="22"/>
          <w:szCs w:val="22"/>
        </w:rPr>
      </w:pPr>
      <w:r w:rsidRPr="00554D19">
        <w:rPr>
          <w:rFonts w:ascii="Segoe UI" w:hAnsi="Segoe UI" w:cs="Segoe UI"/>
          <w:sz w:val="22"/>
          <w:szCs w:val="22"/>
          <w:highlight w:val="yellow"/>
        </w:rPr>
        <w:t>_______________</w:t>
      </w:r>
    </w:p>
    <w:p w:rsidR="004E2B98" w:rsidRPr="00554D19" w:rsidRDefault="004E2B98" w:rsidP="002F39B7">
      <w:pPr>
        <w:spacing w:after="120" w:line="264" w:lineRule="auto"/>
        <w:jc w:val="both"/>
        <w:rPr>
          <w:rFonts w:ascii="Segoe UI" w:hAnsi="Segoe UI" w:cs="Segoe UI"/>
          <w:sz w:val="22"/>
          <w:szCs w:val="22"/>
        </w:rPr>
      </w:pPr>
      <w:r w:rsidRPr="00554D19">
        <w:rPr>
          <w:rFonts w:ascii="Segoe UI" w:hAnsi="Segoe UI" w:cs="Segoe UI"/>
          <w:i/>
          <w:color w:val="FF0000"/>
          <w:sz w:val="22"/>
          <w:szCs w:val="22"/>
        </w:rPr>
        <w:t xml:space="preserve">Jméno a příjmení </w:t>
      </w:r>
      <w:r w:rsidR="001D616C" w:rsidRPr="00554D19">
        <w:rPr>
          <w:rFonts w:ascii="Segoe UI" w:hAnsi="Segoe UI" w:cs="Segoe UI"/>
          <w:i/>
          <w:color w:val="FF0000"/>
          <w:sz w:val="22"/>
          <w:szCs w:val="22"/>
        </w:rPr>
        <w:t>autorského dozoru</w:t>
      </w:r>
      <w:r w:rsidRPr="00554D19">
        <w:rPr>
          <w:rFonts w:ascii="Segoe UI" w:hAnsi="Segoe UI" w:cs="Segoe UI"/>
          <w:i/>
          <w:color w:val="FF0000"/>
          <w:sz w:val="22"/>
          <w:szCs w:val="22"/>
        </w:rPr>
        <w:t xml:space="preserve"> budou doplněny Objednatelem, aniž by bylo třeba uzavírat dodatek ke smlouvě.</w:t>
      </w:r>
    </w:p>
    <w:p w:rsidR="004E2B98" w:rsidRPr="00554D19" w:rsidRDefault="004E2B98" w:rsidP="002F39B7">
      <w:pPr>
        <w:tabs>
          <w:tab w:val="left" w:pos="567"/>
        </w:tabs>
        <w:spacing w:after="120" w:line="264" w:lineRule="auto"/>
        <w:ind w:left="3545" w:hanging="3540"/>
        <w:rPr>
          <w:rFonts w:ascii="Segoe UI" w:hAnsi="Segoe UI" w:cs="Segoe UI"/>
          <w:sz w:val="22"/>
          <w:szCs w:val="22"/>
        </w:rPr>
      </w:pPr>
    </w:p>
    <w:p w:rsidR="00AD0C33" w:rsidRDefault="00AD0C33" w:rsidP="000D37DC">
      <w:pPr>
        <w:widowControl w:val="0"/>
        <w:spacing w:after="120" w:line="264" w:lineRule="auto"/>
        <w:rPr>
          <w:rFonts w:ascii="Segoe UI" w:hAnsi="Segoe UI" w:cs="Segoe UI"/>
          <w:bCs/>
          <w:snapToGrid w:val="0"/>
          <w:sz w:val="22"/>
          <w:szCs w:val="22"/>
        </w:rPr>
      </w:pPr>
    </w:p>
    <w:p w:rsidR="00AD4FD7" w:rsidRPr="00554D19" w:rsidRDefault="00AD4FD7" w:rsidP="003051DB">
      <w:pPr>
        <w:spacing w:after="120" w:line="264" w:lineRule="auto"/>
        <w:jc w:val="both"/>
        <w:rPr>
          <w:rFonts w:ascii="Segoe UI" w:hAnsi="Segoe UI" w:cs="Segoe UI"/>
          <w:sz w:val="22"/>
          <w:szCs w:val="22"/>
        </w:rPr>
      </w:pPr>
    </w:p>
    <w:sectPr w:rsidR="00AD4FD7" w:rsidRPr="00554D19" w:rsidSect="003A1D7B">
      <w:footerReference w:type="default" r:id="rId8"/>
      <w:head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B00" w:rsidRDefault="005B4B00" w:rsidP="007575D2">
      <w:r>
        <w:separator/>
      </w:r>
    </w:p>
  </w:endnote>
  <w:endnote w:type="continuationSeparator" w:id="0">
    <w:p w:rsidR="005B4B00" w:rsidRDefault="005B4B00" w:rsidP="0075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077" w:rsidRDefault="00612077" w:rsidP="00E479A1">
    <w:pPr>
      <w:pStyle w:val="Zpat"/>
      <w:jc w:val="right"/>
    </w:pPr>
    <w:r w:rsidRPr="00D30C7C">
      <w:rPr>
        <w:rFonts w:ascii="Palatino Linotype" w:hAnsi="Palatino Linotype"/>
        <w:sz w:val="22"/>
        <w:szCs w:val="22"/>
      </w:rPr>
      <w:t xml:space="preserve">Stránka </w:t>
    </w:r>
    <w:r w:rsidRPr="00D30C7C">
      <w:rPr>
        <w:rFonts w:ascii="Palatino Linotype" w:hAnsi="Palatino Linotype"/>
        <w:b/>
        <w:sz w:val="22"/>
        <w:szCs w:val="22"/>
      </w:rPr>
      <w:fldChar w:fldCharType="begin"/>
    </w:r>
    <w:r w:rsidRPr="00D30C7C">
      <w:rPr>
        <w:rFonts w:ascii="Palatino Linotype" w:hAnsi="Palatino Linotype"/>
        <w:b/>
        <w:sz w:val="22"/>
        <w:szCs w:val="22"/>
      </w:rPr>
      <w:instrText>PAGE</w:instrText>
    </w:r>
    <w:r w:rsidRPr="00D30C7C">
      <w:rPr>
        <w:rFonts w:ascii="Palatino Linotype" w:hAnsi="Palatino Linotype"/>
        <w:b/>
        <w:sz w:val="22"/>
        <w:szCs w:val="22"/>
      </w:rPr>
      <w:fldChar w:fldCharType="separate"/>
    </w:r>
    <w:r w:rsidR="008A60F5">
      <w:rPr>
        <w:rFonts w:ascii="Palatino Linotype" w:hAnsi="Palatino Linotype"/>
        <w:b/>
        <w:noProof/>
        <w:sz w:val="22"/>
        <w:szCs w:val="22"/>
      </w:rPr>
      <w:t>28</w:t>
    </w:r>
    <w:r w:rsidRPr="00D30C7C">
      <w:rPr>
        <w:rFonts w:ascii="Palatino Linotype" w:hAnsi="Palatino Linotype"/>
        <w:b/>
        <w:sz w:val="22"/>
        <w:szCs w:val="22"/>
      </w:rPr>
      <w:fldChar w:fldCharType="end"/>
    </w:r>
    <w:r w:rsidRPr="00D30C7C">
      <w:rPr>
        <w:rFonts w:ascii="Palatino Linotype" w:hAnsi="Palatino Linotype"/>
        <w:sz w:val="22"/>
        <w:szCs w:val="22"/>
      </w:rPr>
      <w:t xml:space="preserve"> z </w:t>
    </w:r>
    <w:r w:rsidRPr="00D30C7C">
      <w:rPr>
        <w:rFonts w:ascii="Palatino Linotype" w:hAnsi="Palatino Linotype"/>
        <w:b/>
        <w:sz w:val="22"/>
        <w:szCs w:val="22"/>
      </w:rPr>
      <w:fldChar w:fldCharType="begin"/>
    </w:r>
    <w:r w:rsidRPr="00D30C7C">
      <w:rPr>
        <w:rFonts w:ascii="Palatino Linotype" w:hAnsi="Palatino Linotype"/>
        <w:b/>
        <w:sz w:val="22"/>
        <w:szCs w:val="22"/>
      </w:rPr>
      <w:instrText>NUMPAGES</w:instrText>
    </w:r>
    <w:r w:rsidRPr="00D30C7C">
      <w:rPr>
        <w:rFonts w:ascii="Palatino Linotype" w:hAnsi="Palatino Linotype"/>
        <w:b/>
        <w:sz w:val="22"/>
        <w:szCs w:val="22"/>
      </w:rPr>
      <w:fldChar w:fldCharType="separate"/>
    </w:r>
    <w:r w:rsidR="008A60F5">
      <w:rPr>
        <w:rFonts w:ascii="Palatino Linotype" w:hAnsi="Palatino Linotype"/>
        <w:b/>
        <w:noProof/>
        <w:sz w:val="22"/>
        <w:szCs w:val="22"/>
      </w:rPr>
      <w:t>37</w:t>
    </w:r>
    <w:r w:rsidRPr="00D30C7C">
      <w:rPr>
        <w:rFonts w:ascii="Palatino Linotype" w:hAnsi="Palatino Linotype"/>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B00" w:rsidRDefault="005B4B00" w:rsidP="007575D2">
      <w:r>
        <w:separator/>
      </w:r>
    </w:p>
  </w:footnote>
  <w:footnote w:type="continuationSeparator" w:id="0">
    <w:p w:rsidR="005B4B00" w:rsidRDefault="005B4B00" w:rsidP="00757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077" w:rsidRDefault="00612077" w:rsidP="008D0FC6">
    <w:pPr>
      <w:keepNext/>
      <w:spacing w:after="120"/>
      <w:rPr>
        <w:rFonts w:ascii="Segoe UI" w:hAnsi="Segoe UI" w:cs="Segoe UI"/>
        <w:noProof/>
        <w:highlight w:val="yellow"/>
      </w:rPr>
    </w:pPr>
    <w:r>
      <w:rPr>
        <w:rFonts w:ascii="Segoe UI" w:hAnsi="Segoe UI" w:cs="Segoe UI"/>
        <w:noProof/>
        <w:highlight w:val="yellow"/>
      </w:rPr>
      <w:drawing>
        <wp:anchor distT="0" distB="0" distL="114300" distR="114300" simplePos="0" relativeHeight="251658240" behindDoc="0" locked="0" layoutInCell="1" allowOverlap="1" wp14:anchorId="7A30322C" wp14:editId="2601B29A">
          <wp:simplePos x="0" y="0"/>
          <wp:positionH relativeFrom="margin">
            <wp:posOffset>-1270</wp:posOffset>
          </wp:positionH>
          <wp:positionV relativeFrom="margin">
            <wp:posOffset>-819150</wp:posOffset>
          </wp:positionV>
          <wp:extent cx="5762625" cy="666750"/>
          <wp:effectExtent l="0" t="0" r="0" b="0"/>
          <wp:wrapSquare wrapText="bothSides"/>
          <wp:docPr id="1" name="Obrázek 1" descr="C:\Users\friedrich\Desktop\Kampus Černá louka\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iedrich\Desktop\Kampus Černá louka\Logolink_OP_VVV_hor_barva_cz.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3880" b="23880"/>
                  <a:stretch/>
                </pic:blipFill>
                <pic:spPr bwMode="auto">
                  <a:xfrm>
                    <a:off x="0" y="0"/>
                    <a:ext cx="5762625" cy="6667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612077" w:rsidRPr="00145575" w:rsidRDefault="00612077" w:rsidP="008D0FC6">
    <w:pPr>
      <w:keepNext/>
      <w:spacing w:after="120"/>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23EF"/>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25F31C9"/>
    <w:multiLevelType w:val="hybridMultilevel"/>
    <w:tmpl w:val="90323F84"/>
    <w:lvl w:ilvl="0" w:tplc="9B766692">
      <w:numFmt w:val="bullet"/>
      <w:lvlText w:val="-"/>
      <w:lvlJc w:val="left"/>
      <w:pPr>
        <w:ind w:left="1287" w:hanging="360"/>
      </w:pPr>
      <w:rPr>
        <w:rFonts w:ascii="Courier" w:eastAsia="Courier" w:hAnsi="Courier" w:cs="Courier"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28C6333"/>
    <w:multiLevelType w:val="multilevel"/>
    <w:tmpl w:val="B0984722"/>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A27697"/>
    <w:multiLevelType w:val="hybridMultilevel"/>
    <w:tmpl w:val="3562660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DDDCBA9C">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6EA695F"/>
    <w:multiLevelType w:val="hybridMultilevel"/>
    <w:tmpl w:val="81C4A2DE"/>
    <w:lvl w:ilvl="0" w:tplc="CA360A84">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DD2685"/>
    <w:multiLevelType w:val="hybridMultilevel"/>
    <w:tmpl w:val="EDFC90C0"/>
    <w:lvl w:ilvl="0" w:tplc="E9EE0390">
      <w:start w:val="1"/>
      <w:numFmt w:val="lowerLetter"/>
      <w:lvlText w:val="%1)"/>
      <w:lvlJc w:val="left"/>
      <w:pPr>
        <w:tabs>
          <w:tab w:val="num" w:pos="340"/>
        </w:tabs>
        <w:ind w:left="340" w:hanging="340"/>
      </w:pPr>
      <w:rPr>
        <w:rFonts w:hint="default"/>
      </w:rPr>
    </w:lvl>
    <w:lvl w:ilvl="1" w:tplc="5B4E55FE">
      <w:start w:val="1"/>
      <w:numFmt w:val="decimal"/>
      <w:lvlText w:val="%2."/>
      <w:lvlJc w:val="left"/>
      <w:pPr>
        <w:tabs>
          <w:tab w:val="num" w:pos="540"/>
        </w:tabs>
        <w:ind w:left="5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D25557"/>
    <w:multiLevelType w:val="hybridMultilevel"/>
    <w:tmpl w:val="A65C8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483DB7"/>
    <w:multiLevelType w:val="hybridMultilevel"/>
    <w:tmpl w:val="97B8043A"/>
    <w:lvl w:ilvl="0" w:tplc="04050017">
      <w:start w:val="1"/>
      <w:numFmt w:val="lowerLetter"/>
      <w:lvlText w:val="%1)"/>
      <w:lvlJc w:val="left"/>
      <w:pPr>
        <w:tabs>
          <w:tab w:val="num" w:pos="1542"/>
        </w:tabs>
        <w:ind w:left="1542" w:hanging="360"/>
      </w:pPr>
      <w:rPr>
        <w:rFonts w:hint="default"/>
      </w:rPr>
    </w:lvl>
    <w:lvl w:ilvl="1" w:tplc="134EE4A2">
      <w:start w:val="7"/>
      <w:numFmt w:val="decimal"/>
      <w:lvlText w:val="%2."/>
      <w:lvlJc w:val="left"/>
      <w:pPr>
        <w:tabs>
          <w:tab w:val="num" w:pos="1762"/>
        </w:tabs>
        <w:ind w:left="1762" w:hanging="340"/>
      </w:pPr>
      <w:rPr>
        <w:rFonts w:hint="default"/>
        <w:b w:val="0"/>
      </w:rPr>
    </w:lvl>
    <w:lvl w:ilvl="2" w:tplc="04050005" w:tentative="1">
      <w:start w:val="1"/>
      <w:numFmt w:val="bullet"/>
      <w:lvlText w:val=""/>
      <w:lvlJc w:val="left"/>
      <w:pPr>
        <w:tabs>
          <w:tab w:val="num" w:pos="2502"/>
        </w:tabs>
        <w:ind w:left="2502" w:hanging="360"/>
      </w:pPr>
      <w:rPr>
        <w:rFonts w:ascii="Wingdings" w:hAnsi="Wingdings" w:hint="default"/>
      </w:rPr>
    </w:lvl>
    <w:lvl w:ilvl="3" w:tplc="04050001" w:tentative="1">
      <w:start w:val="1"/>
      <w:numFmt w:val="bullet"/>
      <w:lvlText w:val=""/>
      <w:lvlJc w:val="left"/>
      <w:pPr>
        <w:tabs>
          <w:tab w:val="num" w:pos="3222"/>
        </w:tabs>
        <w:ind w:left="3222" w:hanging="360"/>
      </w:pPr>
      <w:rPr>
        <w:rFonts w:ascii="Symbol" w:hAnsi="Symbol" w:hint="default"/>
      </w:rPr>
    </w:lvl>
    <w:lvl w:ilvl="4" w:tplc="04050003" w:tentative="1">
      <w:start w:val="1"/>
      <w:numFmt w:val="bullet"/>
      <w:lvlText w:val="o"/>
      <w:lvlJc w:val="left"/>
      <w:pPr>
        <w:tabs>
          <w:tab w:val="num" w:pos="3942"/>
        </w:tabs>
        <w:ind w:left="3942" w:hanging="360"/>
      </w:pPr>
      <w:rPr>
        <w:rFonts w:ascii="Courier New" w:hAnsi="Courier New" w:cs="Courier New" w:hint="default"/>
      </w:rPr>
    </w:lvl>
    <w:lvl w:ilvl="5" w:tplc="04050005" w:tentative="1">
      <w:start w:val="1"/>
      <w:numFmt w:val="bullet"/>
      <w:lvlText w:val=""/>
      <w:lvlJc w:val="left"/>
      <w:pPr>
        <w:tabs>
          <w:tab w:val="num" w:pos="4662"/>
        </w:tabs>
        <w:ind w:left="4662" w:hanging="360"/>
      </w:pPr>
      <w:rPr>
        <w:rFonts w:ascii="Wingdings" w:hAnsi="Wingdings" w:hint="default"/>
      </w:rPr>
    </w:lvl>
    <w:lvl w:ilvl="6" w:tplc="04050001" w:tentative="1">
      <w:start w:val="1"/>
      <w:numFmt w:val="bullet"/>
      <w:lvlText w:val=""/>
      <w:lvlJc w:val="left"/>
      <w:pPr>
        <w:tabs>
          <w:tab w:val="num" w:pos="5382"/>
        </w:tabs>
        <w:ind w:left="5382" w:hanging="360"/>
      </w:pPr>
      <w:rPr>
        <w:rFonts w:ascii="Symbol" w:hAnsi="Symbol" w:hint="default"/>
      </w:rPr>
    </w:lvl>
    <w:lvl w:ilvl="7" w:tplc="04050003" w:tentative="1">
      <w:start w:val="1"/>
      <w:numFmt w:val="bullet"/>
      <w:lvlText w:val="o"/>
      <w:lvlJc w:val="left"/>
      <w:pPr>
        <w:tabs>
          <w:tab w:val="num" w:pos="6102"/>
        </w:tabs>
        <w:ind w:left="6102" w:hanging="360"/>
      </w:pPr>
      <w:rPr>
        <w:rFonts w:ascii="Courier New" w:hAnsi="Courier New" w:cs="Courier New" w:hint="default"/>
      </w:rPr>
    </w:lvl>
    <w:lvl w:ilvl="8" w:tplc="04050005" w:tentative="1">
      <w:start w:val="1"/>
      <w:numFmt w:val="bullet"/>
      <w:lvlText w:val=""/>
      <w:lvlJc w:val="left"/>
      <w:pPr>
        <w:tabs>
          <w:tab w:val="num" w:pos="6822"/>
        </w:tabs>
        <w:ind w:left="6822" w:hanging="360"/>
      </w:pPr>
      <w:rPr>
        <w:rFonts w:ascii="Wingdings" w:hAnsi="Wingdings" w:hint="default"/>
      </w:rPr>
    </w:lvl>
  </w:abstractNum>
  <w:abstractNum w:abstractNumId="8"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0ED236B4"/>
    <w:multiLevelType w:val="singleLevel"/>
    <w:tmpl w:val="0C34A0FE"/>
    <w:lvl w:ilvl="0">
      <w:start w:val="1"/>
      <w:numFmt w:val="decimal"/>
      <w:lvlText w:val="%1."/>
      <w:legacy w:legacy="1" w:legacySpace="57" w:legacyIndent="0"/>
      <w:lvlJc w:val="left"/>
      <w:pPr>
        <w:ind w:left="851" w:firstLine="0"/>
      </w:pPr>
      <w:rPr>
        <w:b/>
        <w:sz w:val="24"/>
      </w:rPr>
    </w:lvl>
  </w:abstractNum>
  <w:abstractNum w:abstractNumId="10" w15:restartNumberingAfterBreak="0">
    <w:nsid w:val="0F572611"/>
    <w:multiLevelType w:val="hybridMultilevel"/>
    <w:tmpl w:val="0268D2C4"/>
    <w:lvl w:ilvl="0" w:tplc="04050001">
      <w:start w:val="1"/>
      <w:numFmt w:val="bullet"/>
      <w:lvlText w:val=""/>
      <w:lvlJc w:val="left"/>
      <w:pPr>
        <w:ind w:left="2858" w:hanging="360"/>
      </w:pPr>
      <w:rPr>
        <w:rFonts w:ascii="Symbol" w:hAnsi="Symbol" w:hint="default"/>
      </w:rPr>
    </w:lvl>
    <w:lvl w:ilvl="1" w:tplc="15BEA268" w:tentative="1">
      <w:start w:val="1"/>
      <w:numFmt w:val="bullet"/>
      <w:lvlText w:val="o"/>
      <w:lvlJc w:val="left"/>
      <w:pPr>
        <w:ind w:left="3578" w:hanging="360"/>
      </w:pPr>
      <w:rPr>
        <w:rFonts w:ascii="Courier New" w:hAnsi="Courier New" w:cs="Courier New" w:hint="default"/>
      </w:rPr>
    </w:lvl>
    <w:lvl w:ilvl="2" w:tplc="04090005" w:tentative="1">
      <w:start w:val="1"/>
      <w:numFmt w:val="bullet"/>
      <w:lvlText w:val=""/>
      <w:lvlJc w:val="left"/>
      <w:pPr>
        <w:ind w:left="4298" w:hanging="360"/>
      </w:pPr>
      <w:rPr>
        <w:rFonts w:ascii="Wingdings" w:hAnsi="Wingdings" w:hint="default"/>
      </w:rPr>
    </w:lvl>
    <w:lvl w:ilvl="3" w:tplc="04090001" w:tentative="1">
      <w:start w:val="1"/>
      <w:numFmt w:val="bullet"/>
      <w:lvlText w:val=""/>
      <w:lvlJc w:val="left"/>
      <w:pPr>
        <w:ind w:left="5018" w:hanging="360"/>
      </w:pPr>
      <w:rPr>
        <w:rFonts w:ascii="Symbol" w:hAnsi="Symbol" w:hint="default"/>
      </w:rPr>
    </w:lvl>
    <w:lvl w:ilvl="4" w:tplc="04090003" w:tentative="1">
      <w:start w:val="1"/>
      <w:numFmt w:val="bullet"/>
      <w:lvlText w:val="o"/>
      <w:lvlJc w:val="left"/>
      <w:pPr>
        <w:ind w:left="5738" w:hanging="360"/>
      </w:pPr>
      <w:rPr>
        <w:rFonts w:ascii="Courier New" w:hAnsi="Courier New" w:cs="Courier New" w:hint="default"/>
      </w:rPr>
    </w:lvl>
    <w:lvl w:ilvl="5" w:tplc="04090005" w:tentative="1">
      <w:start w:val="1"/>
      <w:numFmt w:val="bullet"/>
      <w:lvlText w:val=""/>
      <w:lvlJc w:val="left"/>
      <w:pPr>
        <w:ind w:left="6458" w:hanging="360"/>
      </w:pPr>
      <w:rPr>
        <w:rFonts w:ascii="Wingdings" w:hAnsi="Wingdings" w:hint="default"/>
      </w:rPr>
    </w:lvl>
    <w:lvl w:ilvl="6" w:tplc="04090001" w:tentative="1">
      <w:start w:val="1"/>
      <w:numFmt w:val="bullet"/>
      <w:lvlText w:val=""/>
      <w:lvlJc w:val="left"/>
      <w:pPr>
        <w:ind w:left="7178" w:hanging="360"/>
      </w:pPr>
      <w:rPr>
        <w:rFonts w:ascii="Symbol" w:hAnsi="Symbol" w:hint="default"/>
      </w:rPr>
    </w:lvl>
    <w:lvl w:ilvl="7" w:tplc="04090003" w:tentative="1">
      <w:start w:val="1"/>
      <w:numFmt w:val="bullet"/>
      <w:lvlText w:val="o"/>
      <w:lvlJc w:val="left"/>
      <w:pPr>
        <w:ind w:left="7898" w:hanging="360"/>
      </w:pPr>
      <w:rPr>
        <w:rFonts w:ascii="Courier New" w:hAnsi="Courier New" w:cs="Courier New" w:hint="default"/>
      </w:rPr>
    </w:lvl>
    <w:lvl w:ilvl="8" w:tplc="04090005" w:tentative="1">
      <w:start w:val="1"/>
      <w:numFmt w:val="bullet"/>
      <w:lvlText w:val=""/>
      <w:lvlJc w:val="left"/>
      <w:pPr>
        <w:ind w:left="8618" w:hanging="360"/>
      </w:pPr>
      <w:rPr>
        <w:rFonts w:ascii="Wingdings" w:hAnsi="Wingdings" w:hint="default"/>
      </w:rPr>
    </w:lvl>
  </w:abstractNum>
  <w:abstractNum w:abstractNumId="11" w15:restartNumberingAfterBreak="0">
    <w:nsid w:val="13EE3CF7"/>
    <w:multiLevelType w:val="hybridMultilevel"/>
    <w:tmpl w:val="0E32EC8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14791233"/>
    <w:multiLevelType w:val="hybridMultilevel"/>
    <w:tmpl w:val="A590F508"/>
    <w:lvl w:ilvl="0" w:tplc="732CC7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C74440"/>
    <w:multiLevelType w:val="multilevel"/>
    <w:tmpl w:val="E3388920"/>
    <w:lvl w:ilvl="0">
      <w:start w:val="5"/>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170841BD"/>
    <w:multiLevelType w:val="hybridMultilevel"/>
    <w:tmpl w:val="4B4E7378"/>
    <w:lvl w:ilvl="0" w:tplc="2E8286DC">
      <w:start w:val="1"/>
      <w:numFmt w:val="lowerLetter"/>
      <w:lvlText w:val="%1)"/>
      <w:lvlJc w:val="left"/>
      <w:pPr>
        <w:tabs>
          <w:tab w:val="num" w:pos="360"/>
        </w:tabs>
        <w:ind w:left="360" w:hanging="360"/>
      </w:pPr>
      <w:rPr>
        <w:rFonts w:ascii="Palatino Linotype" w:hAnsi="Palatino Linotype"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E851739"/>
    <w:multiLevelType w:val="hybridMultilevel"/>
    <w:tmpl w:val="DDAE1750"/>
    <w:lvl w:ilvl="0" w:tplc="03B0B4BA">
      <w:start w:val="1"/>
      <w:numFmt w:val="decimal"/>
      <w:lvlText w:val="%1."/>
      <w:lvlJc w:val="left"/>
      <w:pPr>
        <w:ind w:left="1080" w:hanging="72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0842285"/>
    <w:multiLevelType w:val="multilevel"/>
    <w:tmpl w:val="F2C650F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3"/>
      <w:numFmt w:val="bullet"/>
      <w:lvlText w:val="-"/>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4614D03"/>
    <w:multiLevelType w:val="hybridMultilevel"/>
    <w:tmpl w:val="863C2F52"/>
    <w:lvl w:ilvl="0" w:tplc="02D29684">
      <w:start w:val="3"/>
      <w:numFmt w:val="bullet"/>
      <w:lvlText w:val="-"/>
      <w:lvlJc w:val="left"/>
      <w:pPr>
        <w:ind w:left="1080" w:hanging="360"/>
      </w:pPr>
      <w:rPr>
        <w:rFonts w:ascii="Times New Roman" w:eastAsia="Times New Roman" w:hAnsi="Times New Roman" w:cs="Times New Roman" w:hint="default"/>
        <w:b/>
        <w:i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77C0891"/>
    <w:multiLevelType w:val="hybridMultilevel"/>
    <w:tmpl w:val="2AB23D24"/>
    <w:lvl w:ilvl="0" w:tplc="F4703638">
      <w:start w:val="1"/>
      <w:numFmt w:val="lowerLetter"/>
      <w:lvlText w:val="%1)"/>
      <w:lvlJc w:val="left"/>
      <w:pPr>
        <w:ind w:left="1287" w:hanging="360"/>
      </w:pPr>
      <w:rPr>
        <w:rFonts w:ascii="Palatino Linotype" w:hAnsi="Palatino Linotype" w:hint="default"/>
        <w:b w:val="0"/>
        <w:i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B1620BD"/>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E691E8C"/>
    <w:multiLevelType w:val="hybridMultilevel"/>
    <w:tmpl w:val="383252BA"/>
    <w:lvl w:ilvl="0" w:tplc="FFFFFFFF">
      <w:numFmt w:val="bullet"/>
      <w:lvlText w:val="-"/>
      <w:lvlJc w:val="left"/>
      <w:pPr>
        <w:tabs>
          <w:tab w:val="num" w:pos="1080"/>
        </w:tabs>
        <w:ind w:left="1080" w:hanging="36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0CE0E6A"/>
    <w:multiLevelType w:val="hybridMultilevel"/>
    <w:tmpl w:val="37C6F66A"/>
    <w:lvl w:ilvl="0" w:tplc="754ECB68">
      <w:start w:val="1"/>
      <w:numFmt w:val="decimal"/>
      <w:lvlText w:val="%1."/>
      <w:lvlJc w:val="left"/>
      <w:pPr>
        <w:ind w:left="720" w:hanging="360"/>
      </w:pPr>
      <w:rPr>
        <w:rFonts w:ascii="Calibri" w:hAnsi="Calibri" w:cs="Times New Roman" w:hint="default"/>
        <w:b w:val="0"/>
        <w:i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29"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670123E"/>
    <w:multiLevelType w:val="hybridMultilevel"/>
    <w:tmpl w:val="2F4CDB16"/>
    <w:lvl w:ilvl="0" w:tplc="6882DEB2">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370F721A"/>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3AB44AF3"/>
    <w:multiLevelType w:val="hybridMultilevel"/>
    <w:tmpl w:val="B8C26706"/>
    <w:lvl w:ilvl="0" w:tplc="AA02BE9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E4650A8"/>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41CE3482"/>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45616197"/>
    <w:multiLevelType w:val="multilevel"/>
    <w:tmpl w:val="F10E56A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7C4AFB"/>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47B107F9"/>
    <w:multiLevelType w:val="multilevel"/>
    <w:tmpl w:val="0066AEE4"/>
    <w:lvl w:ilvl="0">
      <w:start w:val="1"/>
      <w:numFmt w:val="upperRoman"/>
      <w:lvlText w:val="%1."/>
      <w:lvlJc w:val="left"/>
      <w:pPr>
        <w:ind w:left="1080" w:hanging="720"/>
      </w:pPr>
      <w:rPr>
        <w:rFonts w:cs="Times New Roman" w:hint="default"/>
        <w:b/>
      </w:rPr>
    </w:lvl>
    <w:lvl w:ilvl="1">
      <w:start w:val="1"/>
      <w:numFmt w:val="decimal"/>
      <w:lvlText w:val="%1.%2."/>
      <w:lvlJc w:val="left"/>
      <w:pPr>
        <w:ind w:left="1440" w:hanging="360"/>
      </w:pPr>
      <w:rPr>
        <w:rFonts w:ascii="Palatino Linotype" w:hAnsi="Palatino Linotype"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98E00CD"/>
    <w:multiLevelType w:val="hybridMultilevel"/>
    <w:tmpl w:val="CC965542"/>
    <w:lvl w:ilvl="0" w:tplc="0405000F">
      <w:start w:val="1"/>
      <w:numFmt w:val="decimal"/>
      <w:lvlText w:val="%1."/>
      <w:lvlJc w:val="left"/>
      <w:pPr>
        <w:ind w:left="720" w:hanging="360"/>
      </w:pPr>
    </w:lvl>
    <w:lvl w:ilvl="1" w:tplc="04050017">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B73827"/>
    <w:multiLevelType w:val="hybridMultilevel"/>
    <w:tmpl w:val="CF8CDB0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4F356CA7"/>
    <w:multiLevelType w:val="multilevel"/>
    <w:tmpl w:val="E228BC1A"/>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5" w15:restartNumberingAfterBreak="0">
    <w:nsid w:val="502B5ACF"/>
    <w:multiLevelType w:val="hybridMultilevel"/>
    <w:tmpl w:val="E7403B0E"/>
    <w:lvl w:ilvl="0" w:tplc="BB6489C4">
      <w:start w:val="1"/>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16C5900"/>
    <w:multiLevelType w:val="hybridMultilevel"/>
    <w:tmpl w:val="4FEEEC4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2955761"/>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56431C11"/>
    <w:multiLevelType w:val="multilevel"/>
    <w:tmpl w:val="0100B632"/>
    <w:lvl w:ilvl="0">
      <w:start w:val="1"/>
      <w:numFmt w:val="lowerLetter"/>
      <w:lvlText w:val="%1)"/>
      <w:lvlJc w:val="left"/>
      <w:pPr>
        <w:ind w:left="1080" w:hanging="720"/>
      </w:pPr>
      <w:rPr>
        <w:rFonts w:ascii="Palatino Linotype" w:hAnsi="Palatino Linotype" w:hint="default"/>
        <w:b w:val="0"/>
        <w:i w:val="0"/>
        <w:sz w:val="22"/>
        <w:szCs w:val="22"/>
      </w:rPr>
    </w:lvl>
    <w:lvl w:ilvl="1">
      <w:start w:val="1"/>
      <w:numFmt w:val="decimal"/>
      <w:lvlText w:val="%1.%2."/>
      <w:lvlJc w:val="left"/>
      <w:pPr>
        <w:ind w:left="1440" w:hanging="360"/>
      </w:pPr>
      <w:rPr>
        <w:rFonts w:ascii="Palatino Linotype" w:hAnsi="Palatino Linotype"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8F20773"/>
    <w:multiLevelType w:val="hybridMultilevel"/>
    <w:tmpl w:val="7662E8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9C35817"/>
    <w:multiLevelType w:val="hybridMultilevel"/>
    <w:tmpl w:val="FDD8E9CC"/>
    <w:lvl w:ilvl="0" w:tplc="B5FC2524">
      <w:start w:val="1"/>
      <w:numFmt w:val="lowerLetter"/>
      <w:lvlText w:val="%1)"/>
      <w:lvlJc w:val="left"/>
      <w:pPr>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9CA5EDE"/>
    <w:multiLevelType w:val="hybridMultilevel"/>
    <w:tmpl w:val="78F4ACAE"/>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3" w15:restartNumberingAfterBreak="0">
    <w:nsid w:val="5A262150"/>
    <w:multiLevelType w:val="hybridMultilevel"/>
    <w:tmpl w:val="D6A07A2C"/>
    <w:lvl w:ilvl="0" w:tplc="F47829DA">
      <w:start w:val="6"/>
      <w:numFmt w:val="bullet"/>
      <w:lvlText w:val="-"/>
      <w:lvlJc w:val="left"/>
      <w:pPr>
        <w:tabs>
          <w:tab w:val="num" w:pos="2136"/>
        </w:tabs>
        <w:ind w:left="2136" w:hanging="360"/>
      </w:pPr>
      <w:rPr>
        <w:rFonts w:ascii="Times New Roman" w:eastAsia="Times New Roman" w:hAnsi="Times New Roman" w:cs="Times New Roman" w:hint="default"/>
      </w:rPr>
    </w:lvl>
    <w:lvl w:ilvl="1" w:tplc="04050003">
      <w:start w:val="1"/>
      <w:numFmt w:val="bullet"/>
      <w:lvlText w:val="o"/>
      <w:lvlJc w:val="left"/>
      <w:pPr>
        <w:tabs>
          <w:tab w:val="num" w:pos="2856"/>
        </w:tabs>
        <w:ind w:left="2856" w:hanging="360"/>
      </w:pPr>
      <w:rPr>
        <w:rFonts w:ascii="Courier New" w:hAnsi="Courier New" w:hint="default"/>
      </w:rPr>
    </w:lvl>
    <w:lvl w:ilvl="2" w:tplc="04050005">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54" w15:restartNumberingAfterBreak="0">
    <w:nsid w:val="5F772806"/>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60E57F86"/>
    <w:multiLevelType w:val="hybridMultilevel"/>
    <w:tmpl w:val="563462CE"/>
    <w:lvl w:ilvl="0" w:tplc="416EAC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61BA6D06"/>
    <w:multiLevelType w:val="hybridMultilevel"/>
    <w:tmpl w:val="9F5AE8F6"/>
    <w:lvl w:ilvl="0" w:tplc="B2C6E838">
      <w:start w:val="1"/>
      <w:numFmt w:val="decimal"/>
      <w:lvlText w:val="%1."/>
      <w:lvlJc w:val="left"/>
      <w:pPr>
        <w:ind w:left="720" w:hanging="360"/>
      </w:pPr>
      <w:rPr>
        <w:rFonts w:hint="default"/>
      </w:rPr>
    </w:lvl>
    <w:lvl w:ilvl="1" w:tplc="EE061EC4">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3F1590F"/>
    <w:multiLevelType w:val="hybridMultilevel"/>
    <w:tmpl w:val="C2D0566A"/>
    <w:lvl w:ilvl="0" w:tplc="BC7EC750">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6CC6D51"/>
    <w:multiLevelType w:val="multilevel"/>
    <w:tmpl w:val="95C675A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15:restartNumberingAfterBreak="0">
    <w:nsid w:val="67B30A06"/>
    <w:multiLevelType w:val="hybridMultilevel"/>
    <w:tmpl w:val="760C290A"/>
    <w:lvl w:ilvl="0" w:tplc="F4D2AB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03020A4"/>
    <w:multiLevelType w:val="hybridMultilevel"/>
    <w:tmpl w:val="B56C84EA"/>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62" w15:restartNumberingAfterBreak="0">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2BD161D"/>
    <w:multiLevelType w:val="hybridMultilevel"/>
    <w:tmpl w:val="36B2B6E8"/>
    <w:lvl w:ilvl="0" w:tplc="295AE3C2">
      <w:numFmt w:val="bullet"/>
      <w:lvlText w:val="-"/>
      <w:lvlJc w:val="left"/>
      <w:pPr>
        <w:ind w:left="1065" w:hanging="360"/>
      </w:pPr>
      <w:rPr>
        <w:rFonts w:ascii="Palatino Linotype" w:eastAsia="Calibri" w:hAnsi="Palatino Linotype" w:cs="Palatino Linotype" w:hint="default"/>
      </w:rPr>
    </w:lvl>
    <w:lvl w:ilvl="1" w:tplc="04050003" w:tentative="1">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4" w15:restartNumberingAfterBreak="0">
    <w:nsid w:val="73A711AF"/>
    <w:multiLevelType w:val="hybridMultilevel"/>
    <w:tmpl w:val="0D70F892"/>
    <w:lvl w:ilvl="0" w:tplc="416EAC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73C92816"/>
    <w:multiLevelType w:val="hybridMultilevel"/>
    <w:tmpl w:val="3A9CF898"/>
    <w:lvl w:ilvl="0" w:tplc="6F520F64">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43D29E7"/>
    <w:multiLevelType w:val="hybridMultilevel"/>
    <w:tmpl w:val="67D02F8A"/>
    <w:lvl w:ilvl="0" w:tplc="048CB388">
      <w:numFmt w:val="bullet"/>
      <w:lvlText w:val="-"/>
      <w:lvlJc w:val="left"/>
      <w:pPr>
        <w:ind w:left="1571" w:hanging="360"/>
      </w:pPr>
      <w:rPr>
        <w:rFonts w:ascii="Times New Roman" w:eastAsia="Times New Roman"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7" w15:restartNumberingAfterBreak="0">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80"/>
        </w:tabs>
        <w:ind w:left="180" w:hanging="360"/>
      </w:pPr>
    </w:lvl>
    <w:lvl w:ilvl="2" w:tplc="0405001B" w:tentative="1">
      <w:start w:val="1"/>
      <w:numFmt w:val="lowerRoman"/>
      <w:lvlText w:val="%3."/>
      <w:lvlJc w:val="right"/>
      <w:pPr>
        <w:tabs>
          <w:tab w:val="num" w:pos="900"/>
        </w:tabs>
        <w:ind w:left="900" w:hanging="180"/>
      </w:pPr>
    </w:lvl>
    <w:lvl w:ilvl="3" w:tplc="0405000F" w:tentative="1">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68" w15:restartNumberingAfterBreak="0">
    <w:nsid w:val="76F85A4D"/>
    <w:multiLevelType w:val="multilevel"/>
    <w:tmpl w:val="50CCF448"/>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strike w:val="0"/>
      </w:r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rPr>
        <w:b/>
      </w:rPr>
    </w:lvl>
    <w:lvl w:ilvl="8">
      <w:start w:val="1"/>
      <w:numFmt w:val="decimal"/>
      <w:lvlText w:val="%9."/>
      <w:lvlJc w:val="left"/>
      <w:pPr>
        <w:tabs>
          <w:tab w:val="num" w:pos="851"/>
        </w:tabs>
        <w:ind w:left="851" w:hanging="426"/>
      </w:pPr>
      <w:rPr>
        <w:rFonts w:ascii="Palatino Linotype" w:hAnsi="Palatino Linotype" w:hint="default"/>
        <w:sz w:val="22"/>
        <w:szCs w:val="22"/>
      </w:rPr>
    </w:lvl>
  </w:abstractNum>
  <w:abstractNum w:abstractNumId="69" w15:restartNumberingAfterBreak="0">
    <w:nsid w:val="7770644A"/>
    <w:multiLevelType w:val="hybridMultilevel"/>
    <w:tmpl w:val="543AB8EA"/>
    <w:lvl w:ilvl="0" w:tplc="C7DCDD1C">
      <w:start w:val="1"/>
      <w:numFmt w:val="lowerLetter"/>
      <w:lvlText w:val="%1)"/>
      <w:lvlJc w:val="left"/>
      <w:pPr>
        <w:tabs>
          <w:tab w:val="num" w:pos="2340"/>
        </w:tabs>
        <w:ind w:left="2340" w:hanging="360"/>
      </w:pPr>
      <w:rPr>
        <w:rFonts w:hint="default"/>
        <w:b w:val="0"/>
      </w:rPr>
    </w:lvl>
    <w:lvl w:ilvl="1" w:tplc="04050019" w:tentative="1">
      <w:start w:val="1"/>
      <w:numFmt w:val="lowerLetter"/>
      <w:lvlText w:val="%2."/>
      <w:lvlJc w:val="left"/>
      <w:pPr>
        <w:tabs>
          <w:tab w:val="num" w:pos="2340"/>
        </w:tabs>
        <w:ind w:left="2340" w:hanging="360"/>
      </w:pPr>
    </w:lvl>
    <w:lvl w:ilvl="2" w:tplc="0405001B">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1" w15:restartNumberingAfterBreak="0">
    <w:nsid w:val="797F57A4"/>
    <w:multiLevelType w:val="multilevel"/>
    <w:tmpl w:val="D84200B2"/>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798773AD"/>
    <w:multiLevelType w:val="hybridMultilevel"/>
    <w:tmpl w:val="EC5AFF62"/>
    <w:lvl w:ilvl="0" w:tplc="0AE8BE0A">
      <w:start w:val="1"/>
      <w:numFmt w:val="lowerLetter"/>
      <w:lvlText w:val="%1)"/>
      <w:lvlJc w:val="left"/>
      <w:pPr>
        <w:ind w:left="1287" w:hanging="360"/>
      </w:pPr>
      <w:rPr>
        <w:rFonts w:ascii="Palatino Linotype" w:hAnsi="Palatino Linotype" w:hint="default"/>
        <w:b w:val="0"/>
        <w:i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3" w15:restartNumberingAfterBreak="0">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A7B23FB"/>
    <w:multiLevelType w:val="hybridMultilevel"/>
    <w:tmpl w:val="F54E3938"/>
    <w:lvl w:ilvl="0" w:tplc="F4D2AB4A">
      <w:start w:val="1"/>
      <w:numFmt w:val="decimal"/>
      <w:lvlText w:val="%1."/>
      <w:lvlJc w:val="left"/>
      <w:pPr>
        <w:ind w:left="1800" w:hanging="360"/>
      </w:pPr>
      <w:rPr>
        <w:rFonts w:hint="default"/>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5" w15:restartNumberingAfterBreak="0">
    <w:nsid w:val="7B570867"/>
    <w:multiLevelType w:val="multilevel"/>
    <w:tmpl w:val="6D68B072"/>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rPr>
        <w:b/>
      </w:rPr>
    </w:lvl>
    <w:lvl w:ilvl="8">
      <w:start w:val="1"/>
      <w:numFmt w:val="decimal"/>
      <w:lvlText w:val="%9."/>
      <w:lvlJc w:val="left"/>
      <w:pPr>
        <w:tabs>
          <w:tab w:val="num" w:pos="851"/>
        </w:tabs>
        <w:ind w:left="851" w:hanging="426"/>
      </w:pPr>
      <w:rPr>
        <w:rFonts w:ascii="Palatino Linotype" w:hAnsi="Palatino Linotype" w:hint="default"/>
        <w:sz w:val="22"/>
        <w:szCs w:val="22"/>
      </w:rPr>
    </w:lvl>
  </w:abstractNum>
  <w:abstractNum w:abstractNumId="76" w15:restartNumberingAfterBreak="0">
    <w:nsid w:val="7B8327E1"/>
    <w:multiLevelType w:val="hybridMultilevel"/>
    <w:tmpl w:val="05F4CD9E"/>
    <w:lvl w:ilvl="0" w:tplc="20A226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7C812ED3"/>
    <w:multiLevelType w:val="hybridMultilevel"/>
    <w:tmpl w:val="0152FEAA"/>
    <w:lvl w:ilvl="0" w:tplc="61348D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5"/>
  </w:num>
  <w:num w:numId="2">
    <w:abstractNumId w:val="40"/>
  </w:num>
  <w:num w:numId="3">
    <w:abstractNumId w:val="64"/>
  </w:num>
  <w:num w:numId="4">
    <w:abstractNumId w:val="55"/>
  </w:num>
  <w:num w:numId="5">
    <w:abstractNumId w:val="67"/>
  </w:num>
  <w:num w:numId="6">
    <w:abstractNumId w:val="62"/>
  </w:num>
  <w:num w:numId="7">
    <w:abstractNumId w:val="60"/>
  </w:num>
  <w:num w:numId="8">
    <w:abstractNumId w:val="69"/>
  </w:num>
  <w:num w:numId="9">
    <w:abstractNumId w:val="61"/>
  </w:num>
  <w:num w:numId="10">
    <w:abstractNumId w:val="78"/>
  </w:num>
  <w:num w:numId="11">
    <w:abstractNumId w:val="48"/>
  </w:num>
  <w:num w:numId="12">
    <w:abstractNumId w:val="75"/>
  </w:num>
  <w:num w:numId="13">
    <w:abstractNumId w:val="73"/>
  </w:num>
  <w:num w:numId="14">
    <w:abstractNumId w:val="59"/>
  </w:num>
  <w:num w:numId="15">
    <w:abstractNumId w:val="14"/>
  </w:num>
  <w:num w:numId="16">
    <w:abstractNumId w:val="74"/>
  </w:num>
  <w:num w:numId="17">
    <w:abstractNumId w:val="70"/>
  </w:num>
  <w:num w:numId="18">
    <w:abstractNumId w:val="3"/>
  </w:num>
  <w:num w:numId="19">
    <w:abstractNumId w:val="44"/>
  </w:num>
  <w:num w:numId="20">
    <w:abstractNumId w:val="17"/>
  </w:num>
  <w:num w:numId="21">
    <w:abstractNumId w:val="23"/>
  </w:num>
  <w:num w:numId="22">
    <w:abstractNumId w:val="65"/>
  </w:num>
  <w:num w:numId="23">
    <w:abstractNumId w:val="18"/>
  </w:num>
  <w:num w:numId="24">
    <w:abstractNumId w:val="45"/>
  </w:num>
  <w:num w:numId="25">
    <w:abstractNumId w:val="28"/>
  </w:num>
  <w:num w:numId="26">
    <w:abstractNumId w:val="1"/>
  </w:num>
  <w:num w:numId="27">
    <w:abstractNumId w:val="25"/>
  </w:num>
  <w:num w:numId="28">
    <w:abstractNumId w:val="36"/>
  </w:num>
  <w:num w:numId="29">
    <w:abstractNumId w:val="32"/>
  </w:num>
  <w:num w:numId="30">
    <w:abstractNumId w:val="56"/>
  </w:num>
  <w:num w:numId="31">
    <w:abstractNumId w:val="53"/>
  </w:num>
  <w:num w:numId="32">
    <w:abstractNumId w:val="8"/>
  </w:num>
  <w:num w:numId="33">
    <w:abstractNumId w:val="54"/>
  </w:num>
  <w:num w:numId="34">
    <w:abstractNumId w:val="0"/>
  </w:num>
  <w:num w:numId="35">
    <w:abstractNumId w:val="42"/>
  </w:num>
  <w:num w:numId="36">
    <w:abstractNumId w:val="43"/>
  </w:num>
  <w:num w:numId="37">
    <w:abstractNumId w:val="71"/>
  </w:num>
  <w:num w:numId="38">
    <w:abstractNumId w:val="31"/>
  </w:num>
  <w:num w:numId="39">
    <w:abstractNumId w:val="39"/>
  </w:num>
  <w:num w:numId="40">
    <w:abstractNumId w:val="29"/>
  </w:num>
  <w:num w:numId="41">
    <w:abstractNumId w:val="63"/>
  </w:num>
  <w:num w:numId="42">
    <w:abstractNumId w:val="2"/>
  </w:num>
  <w:num w:numId="43">
    <w:abstractNumId w:val="46"/>
  </w:num>
  <w:num w:numId="44">
    <w:abstractNumId w:val="38"/>
  </w:num>
  <w:num w:numId="45">
    <w:abstractNumId w:val="49"/>
  </w:num>
  <w:num w:numId="46">
    <w:abstractNumId w:val="4"/>
  </w:num>
  <w:num w:numId="47">
    <w:abstractNumId w:val="72"/>
  </w:num>
  <w:num w:numId="48">
    <w:abstractNumId w:val="21"/>
  </w:num>
  <w:num w:numId="49">
    <w:abstractNumId w:val="15"/>
  </w:num>
  <w:num w:numId="50">
    <w:abstractNumId w:val="30"/>
  </w:num>
  <w:num w:numId="51">
    <w:abstractNumId w:val="7"/>
  </w:num>
  <w:num w:numId="52">
    <w:abstractNumId w:val="26"/>
  </w:num>
  <w:num w:numId="53">
    <w:abstractNumId w:val="9"/>
  </w:num>
  <w:num w:numId="54">
    <w:abstractNumId w:val="11"/>
  </w:num>
  <w:num w:numId="55">
    <w:abstractNumId w:val="24"/>
  </w:num>
  <w:num w:numId="56">
    <w:abstractNumId w:val="6"/>
  </w:num>
  <w:num w:numId="57">
    <w:abstractNumId w:val="68"/>
  </w:num>
  <w:num w:numId="58">
    <w:abstractNumId w:val="52"/>
  </w:num>
  <w:num w:numId="59">
    <w:abstractNumId w:val="41"/>
  </w:num>
  <w:num w:numId="60">
    <w:abstractNumId w:val="76"/>
  </w:num>
  <w:num w:numId="61">
    <w:abstractNumId w:val="37"/>
  </w:num>
  <w:num w:numId="62">
    <w:abstractNumId w:val="22"/>
  </w:num>
  <w:num w:numId="63">
    <w:abstractNumId w:val="33"/>
  </w:num>
  <w:num w:numId="64">
    <w:abstractNumId w:val="16"/>
  </w:num>
  <w:num w:numId="65">
    <w:abstractNumId w:val="58"/>
  </w:num>
  <w:num w:numId="66">
    <w:abstractNumId w:val="50"/>
  </w:num>
  <w:num w:numId="67">
    <w:abstractNumId w:val="66"/>
  </w:num>
  <w:num w:numId="68">
    <w:abstractNumId w:val="13"/>
  </w:num>
  <w:num w:numId="69">
    <w:abstractNumId w:val="34"/>
  </w:num>
  <w:num w:numId="70">
    <w:abstractNumId w:val="35"/>
  </w:num>
  <w:num w:numId="71">
    <w:abstractNumId w:val="47"/>
  </w:num>
  <w:num w:numId="72">
    <w:abstractNumId w:val="51"/>
  </w:num>
  <w:num w:numId="73">
    <w:abstractNumId w:val="10"/>
  </w:num>
  <w:num w:numId="74">
    <w:abstractNumId w:val="20"/>
  </w:num>
  <w:num w:numId="75">
    <w:abstractNumId w:val="19"/>
  </w:num>
  <w:num w:numId="76">
    <w:abstractNumId w:val="27"/>
  </w:num>
  <w:num w:numId="77">
    <w:abstractNumId w:val="57"/>
  </w:num>
  <w:num w:numId="78">
    <w:abstractNumId w:val="12"/>
  </w:num>
  <w:num w:numId="79">
    <w:abstractNumId w:val="77"/>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lan Friedrich">
    <w15:presenceInfo w15:providerId="AD" w15:userId="S-1-5-21-1315779502-3155419532-3597027770-2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D2"/>
    <w:rsid w:val="000005F8"/>
    <w:rsid w:val="00000677"/>
    <w:rsid w:val="00000948"/>
    <w:rsid w:val="0000112B"/>
    <w:rsid w:val="000011F7"/>
    <w:rsid w:val="0000168F"/>
    <w:rsid w:val="000032AE"/>
    <w:rsid w:val="00004125"/>
    <w:rsid w:val="00004278"/>
    <w:rsid w:val="00004746"/>
    <w:rsid w:val="0000522D"/>
    <w:rsid w:val="0000584F"/>
    <w:rsid w:val="000063CD"/>
    <w:rsid w:val="000064F2"/>
    <w:rsid w:val="000065ED"/>
    <w:rsid w:val="00006E63"/>
    <w:rsid w:val="00012027"/>
    <w:rsid w:val="000129AF"/>
    <w:rsid w:val="00013036"/>
    <w:rsid w:val="00014883"/>
    <w:rsid w:val="00014980"/>
    <w:rsid w:val="0001598F"/>
    <w:rsid w:val="000166E7"/>
    <w:rsid w:val="0001799F"/>
    <w:rsid w:val="0002073C"/>
    <w:rsid w:val="00021914"/>
    <w:rsid w:val="00022016"/>
    <w:rsid w:val="00022BF0"/>
    <w:rsid w:val="000236EA"/>
    <w:rsid w:val="0002400E"/>
    <w:rsid w:val="0002437D"/>
    <w:rsid w:val="000257E6"/>
    <w:rsid w:val="0002604A"/>
    <w:rsid w:val="00027049"/>
    <w:rsid w:val="00030147"/>
    <w:rsid w:val="00030704"/>
    <w:rsid w:val="000309D5"/>
    <w:rsid w:val="0003170B"/>
    <w:rsid w:val="00031A0A"/>
    <w:rsid w:val="00031C6C"/>
    <w:rsid w:val="00031C8A"/>
    <w:rsid w:val="00032043"/>
    <w:rsid w:val="000324DF"/>
    <w:rsid w:val="000325C1"/>
    <w:rsid w:val="00033135"/>
    <w:rsid w:val="00034E44"/>
    <w:rsid w:val="0003532B"/>
    <w:rsid w:val="00035680"/>
    <w:rsid w:val="00035F9A"/>
    <w:rsid w:val="00037134"/>
    <w:rsid w:val="000376D2"/>
    <w:rsid w:val="00040729"/>
    <w:rsid w:val="00041DDF"/>
    <w:rsid w:val="000426E9"/>
    <w:rsid w:val="000432E6"/>
    <w:rsid w:val="000457F8"/>
    <w:rsid w:val="000476FF"/>
    <w:rsid w:val="00051879"/>
    <w:rsid w:val="00053813"/>
    <w:rsid w:val="00053927"/>
    <w:rsid w:val="00055AEC"/>
    <w:rsid w:val="0005656D"/>
    <w:rsid w:val="00056971"/>
    <w:rsid w:val="00056CE4"/>
    <w:rsid w:val="0005729F"/>
    <w:rsid w:val="000575C2"/>
    <w:rsid w:val="000615A3"/>
    <w:rsid w:val="00061C39"/>
    <w:rsid w:val="00061F8C"/>
    <w:rsid w:val="00062098"/>
    <w:rsid w:val="0006242D"/>
    <w:rsid w:val="00062541"/>
    <w:rsid w:val="0006271C"/>
    <w:rsid w:val="000641EA"/>
    <w:rsid w:val="0006498A"/>
    <w:rsid w:val="000668D5"/>
    <w:rsid w:val="00066D6D"/>
    <w:rsid w:val="00066ED1"/>
    <w:rsid w:val="00067FC2"/>
    <w:rsid w:val="00070374"/>
    <w:rsid w:val="000721C5"/>
    <w:rsid w:val="00072A15"/>
    <w:rsid w:val="00072F61"/>
    <w:rsid w:val="0007447D"/>
    <w:rsid w:val="00074AD1"/>
    <w:rsid w:val="00075E58"/>
    <w:rsid w:val="000762C6"/>
    <w:rsid w:val="000771C4"/>
    <w:rsid w:val="000772B6"/>
    <w:rsid w:val="0007797D"/>
    <w:rsid w:val="000818DE"/>
    <w:rsid w:val="000828A1"/>
    <w:rsid w:val="00083289"/>
    <w:rsid w:val="000837EC"/>
    <w:rsid w:val="000848F7"/>
    <w:rsid w:val="00084964"/>
    <w:rsid w:val="00084B2E"/>
    <w:rsid w:val="00086B2F"/>
    <w:rsid w:val="00086DF1"/>
    <w:rsid w:val="00086E31"/>
    <w:rsid w:val="00087519"/>
    <w:rsid w:val="00087A7C"/>
    <w:rsid w:val="000905A1"/>
    <w:rsid w:val="0009137A"/>
    <w:rsid w:val="0009167D"/>
    <w:rsid w:val="000917E8"/>
    <w:rsid w:val="00092463"/>
    <w:rsid w:val="00093F5C"/>
    <w:rsid w:val="00094A88"/>
    <w:rsid w:val="000951B9"/>
    <w:rsid w:val="00095FAF"/>
    <w:rsid w:val="000966C7"/>
    <w:rsid w:val="00097AA6"/>
    <w:rsid w:val="00097C38"/>
    <w:rsid w:val="00097E89"/>
    <w:rsid w:val="000A0898"/>
    <w:rsid w:val="000A0A0E"/>
    <w:rsid w:val="000A0EBA"/>
    <w:rsid w:val="000A12FD"/>
    <w:rsid w:val="000A3144"/>
    <w:rsid w:val="000A33E6"/>
    <w:rsid w:val="000A3C3C"/>
    <w:rsid w:val="000A495E"/>
    <w:rsid w:val="000A4B07"/>
    <w:rsid w:val="000A5074"/>
    <w:rsid w:val="000A6A73"/>
    <w:rsid w:val="000A79E1"/>
    <w:rsid w:val="000A7BFA"/>
    <w:rsid w:val="000A7E33"/>
    <w:rsid w:val="000B13A8"/>
    <w:rsid w:val="000B205E"/>
    <w:rsid w:val="000B2587"/>
    <w:rsid w:val="000B34D2"/>
    <w:rsid w:val="000B5160"/>
    <w:rsid w:val="000B66E9"/>
    <w:rsid w:val="000B6CF2"/>
    <w:rsid w:val="000C005B"/>
    <w:rsid w:val="000C0443"/>
    <w:rsid w:val="000C090F"/>
    <w:rsid w:val="000C0A22"/>
    <w:rsid w:val="000C0B8A"/>
    <w:rsid w:val="000C1110"/>
    <w:rsid w:val="000C122A"/>
    <w:rsid w:val="000C28A2"/>
    <w:rsid w:val="000C40B7"/>
    <w:rsid w:val="000C50E0"/>
    <w:rsid w:val="000C6EEA"/>
    <w:rsid w:val="000C756A"/>
    <w:rsid w:val="000C78AF"/>
    <w:rsid w:val="000C7A6C"/>
    <w:rsid w:val="000C7DAB"/>
    <w:rsid w:val="000D0AF1"/>
    <w:rsid w:val="000D0C54"/>
    <w:rsid w:val="000D0D59"/>
    <w:rsid w:val="000D17A6"/>
    <w:rsid w:val="000D28EE"/>
    <w:rsid w:val="000D2C19"/>
    <w:rsid w:val="000D37DC"/>
    <w:rsid w:val="000D4078"/>
    <w:rsid w:val="000D4B3F"/>
    <w:rsid w:val="000D57D0"/>
    <w:rsid w:val="000D6409"/>
    <w:rsid w:val="000E137C"/>
    <w:rsid w:val="000E1FBB"/>
    <w:rsid w:val="000E2219"/>
    <w:rsid w:val="000E2ECE"/>
    <w:rsid w:val="000E3012"/>
    <w:rsid w:val="000E31DC"/>
    <w:rsid w:val="000E34B7"/>
    <w:rsid w:val="000E3C83"/>
    <w:rsid w:val="000E4527"/>
    <w:rsid w:val="000E4658"/>
    <w:rsid w:val="000E4F0E"/>
    <w:rsid w:val="000E67C7"/>
    <w:rsid w:val="000F08C1"/>
    <w:rsid w:val="000F0A92"/>
    <w:rsid w:val="000F17D2"/>
    <w:rsid w:val="000F1868"/>
    <w:rsid w:val="000F19C8"/>
    <w:rsid w:val="000F3793"/>
    <w:rsid w:val="000F38F9"/>
    <w:rsid w:val="000F4C19"/>
    <w:rsid w:val="000F528D"/>
    <w:rsid w:val="000F5EEF"/>
    <w:rsid w:val="000F6041"/>
    <w:rsid w:val="000F6048"/>
    <w:rsid w:val="000F691B"/>
    <w:rsid w:val="0010051B"/>
    <w:rsid w:val="00100785"/>
    <w:rsid w:val="00100B4B"/>
    <w:rsid w:val="00101C79"/>
    <w:rsid w:val="001030D4"/>
    <w:rsid w:val="001031D9"/>
    <w:rsid w:val="0010346B"/>
    <w:rsid w:val="001035DE"/>
    <w:rsid w:val="001047A7"/>
    <w:rsid w:val="00104CF1"/>
    <w:rsid w:val="001055A6"/>
    <w:rsid w:val="00105A02"/>
    <w:rsid w:val="00105FE1"/>
    <w:rsid w:val="00106107"/>
    <w:rsid w:val="0010635B"/>
    <w:rsid w:val="00106F6F"/>
    <w:rsid w:val="00110062"/>
    <w:rsid w:val="00110076"/>
    <w:rsid w:val="00110A05"/>
    <w:rsid w:val="00110C25"/>
    <w:rsid w:val="001113C7"/>
    <w:rsid w:val="00111C57"/>
    <w:rsid w:val="001122AB"/>
    <w:rsid w:val="00113C91"/>
    <w:rsid w:val="001144F3"/>
    <w:rsid w:val="00115F82"/>
    <w:rsid w:val="00116F2C"/>
    <w:rsid w:val="001177A2"/>
    <w:rsid w:val="0012059E"/>
    <w:rsid w:val="00120B8C"/>
    <w:rsid w:val="0012163A"/>
    <w:rsid w:val="00122105"/>
    <w:rsid w:val="001225D2"/>
    <w:rsid w:val="00124093"/>
    <w:rsid w:val="001255AF"/>
    <w:rsid w:val="00125676"/>
    <w:rsid w:val="00125A03"/>
    <w:rsid w:val="00127B0A"/>
    <w:rsid w:val="00130A79"/>
    <w:rsid w:val="00131D2E"/>
    <w:rsid w:val="00131DC2"/>
    <w:rsid w:val="001328A8"/>
    <w:rsid w:val="00133AC1"/>
    <w:rsid w:val="00134458"/>
    <w:rsid w:val="00134DCA"/>
    <w:rsid w:val="00135414"/>
    <w:rsid w:val="00135707"/>
    <w:rsid w:val="00137EB1"/>
    <w:rsid w:val="00137FD9"/>
    <w:rsid w:val="00140118"/>
    <w:rsid w:val="00140313"/>
    <w:rsid w:val="0014117F"/>
    <w:rsid w:val="00144E69"/>
    <w:rsid w:val="00147215"/>
    <w:rsid w:val="00147A59"/>
    <w:rsid w:val="00147A5C"/>
    <w:rsid w:val="0015070C"/>
    <w:rsid w:val="00150833"/>
    <w:rsid w:val="001508CE"/>
    <w:rsid w:val="001511AF"/>
    <w:rsid w:val="001519BA"/>
    <w:rsid w:val="00151C03"/>
    <w:rsid w:val="00153513"/>
    <w:rsid w:val="001551B0"/>
    <w:rsid w:val="00155B5D"/>
    <w:rsid w:val="00155D5F"/>
    <w:rsid w:val="001569E9"/>
    <w:rsid w:val="00157405"/>
    <w:rsid w:val="001600F6"/>
    <w:rsid w:val="00161156"/>
    <w:rsid w:val="00161442"/>
    <w:rsid w:val="0016197A"/>
    <w:rsid w:val="001625ED"/>
    <w:rsid w:val="00162F5A"/>
    <w:rsid w:val="001630CB"/>
    <w:rsid w:val="00164C7C"/>
    <w:rsid w:val="00165BA2"/>
    <w:rsid w:val="00166B77"/>
    <w:rsid w:val="00170CD0"/>
    <w:rsid w:val="00171FD2"/>
    <w:rsid w:val="001743D7"/>
    <w:rsid w:val="001749EF"/>
    <w:rsid w:val="00175A61"/>
    <w:rsid w:val="00175B01"/>
    <w:rsid w:val="001765CD"/>
    <w:rsid w:val="001769EC"/>
    <w:rsid w:val="001775D3"/>
    <w:rsid w:val="00177E82"/>
    <w:rsid w:val="001804A5"/>
    <w:rsid w:val="00180C1A"/>
    <w:rsid w:val="00180C9A"/>
    <w:rsid w:val="00180D79"/>
    <w:rsid w:val="00181A9C"/>
    <w:rsid w:val="00181AF9"/>
    <w:rsid w:val="00181C84"/>
    <w:rsid w:val="00181D48"/>
    <w:rsid w:val="00182E17"/>
    <w:rsid w:val="00182F3D"/>
    <w:rsid w:val="00184310"/>
    <w:rsid w:val="00185400"/>
    <w:rsid w:val="00185B4F"/>
    <w:rsid w:val="0018653D"/>
    <w:rsid w:val="001916A2"/>
    <w:rsid w:val="001930A6"/>
    <w:rsid w:val="00193E2F"/>
    <w:rsid w:val="00195657"/>
    <w:rsid w:val="001A1104"/>
    <w:rsid w:val="001A152D"/>
    <w:rsid w:val="001A26D2"/>
    <w:rsid w:val="001A2CC9"/>
    <w:rsid w:val="001A4962"/>
    <w:rsid w:val="001A4EC4"/>
    <w:rsid w:val="001A5082"/>
    <w:rsid w:val="001A65A9"/>
    <w:rsid w:val="001A7324"/>
    <w:rsid w:val="001A7918"/>
    <w:rsid w:val="001A7E94"/>
    <w:rsid w:val="001B0AEA"/>
    <w:rsid w:val="001B181E"/>
    <w:rsid w:val="001B235B"/>
    <w:rsid w:val="001B3E13"/>
    <w:rsid w:val="001B40EB"/>
    <w:rsid w:val="001B4150"/>
    <w:rsid w:val="001B424B"/>
    <w:rsid w:val="001B42BD"/>
    <w:rsid w:val="001B4421"/>
    <w:rsid w:val="001B479B"/>
    <w:rsid w:val="001B4F74"/>
    <w:rsid w:val="001B4FBB"/>
    <w:rsid w:val="001B5397"/>
    <w:rsid w:val="001B56EF"/>
    <w:rsid w:val="001B5E33"/>
    <w:rsid w:val="001B5F65"/>
    <w:rsid w:val="001B691C"/>
    <w:rsid w:val="001B74DA"/>
    <w:rsid w:val="001C0F71"/>
    <w:rsid w:val="001C1AB6"/>
    <w:rsid w:val="001C1F75"/>
    <w:rsid w:val="001C222F"/>
    <w:rsid w:val="001C3998"/>
    <w:rsid w:val="001C4183"/>
    <w:rsid w:val="001C6103"/>
    <w:rsid w:val="001C6DEB"/>
    <w:rsid w:val="001C7008"/>
    <w:rsid w:val="001C76F0"/>
    <w:rsid w:val="001C7C9C"/>
    <w:rsid w:val="001C7FA6"/>
    <w:rsid w:val="001D21D1"/>
    <w:rsid w:val="001D2614"/>
    <w:rsid w:val="001D2971"/>
    <w:rsid w:val="001D2A73"/>
    <w:rsid w:val="001D2FA8"/>
    <w:rsid w:val="001D4466"/>
    <w:rsid w:val="001D4933"/>
    <w:rsid w:val="001D4BF5"/>
    <w:rsid w:val="001D5C04"/>
    <w:rsid w:val="001D5CB6"/>
    <w:rsid w:val="001D616C"/>
    <w:rsid w:val="001D63E0"/>
    <w:rsid w:val="001D6C47"/>
    <w:rsid w:val="001D6F8D"/>
    <w:rsid w:val="001E0E89"/>
    <w:rsid w:val="001E1727"/>
    <w:rsid w:val="001E19BB"/>
    <w:rsid w:val="001E1D06"/>
    <w:rsid w:val="001E2158"/>
    <w:rsid w:val="001E2BB9"/>
    <w:rsid w:val="001E389E"/>
    <w:rsid w:val="001E38C0"/>
    <w:rsid w:val="001E3F41"/>
    <w:rsid w:val="001E5777"/>
    <w:rsid w:val="001E612A"/>
    <w:rsid w:val="001E6ABF"/>
    <w:rsid w:val="001F0C7C"/>
    <w:rsid w:val="001F1629"/>
    <w:rsid w:val="001F279E"/>
    <w:rsid w:val="001F304C"/>
    <w:rsid w:val="001F3254"/>
    <w:rsid w:val="001F360D"/>
    <w:rsid w:val="001F36F9"/>
    <w:rsid w:val="001F4B51"/>
    <w:rsid w:val="001F5F97"/>
    <w:rsid w:val="001F62F0"/>
    <w:rsid w:val="001F7EFE"/>
    <w:rsid w:val="00200518"/>
    <w:rsid w:val="002008E6"/>
    <w:rsid w:val="00201B28"/>
    <w:rsid w:val="0020320B"/>
    <w:rsid w:val="00203890"/>
    <w:rsid w:val="00203B82"/>
    <w:rsid w:val="002048A5"/>
    <w:rsid w:val="00205B2F"/>
    <w:rsid w:val="002075D8"/>
    <w:rsid w:val="00207801"/>
    <w:rsid w:val="00207CB3"/>
    <w:rsid w:val="00207F71"/>
    <w:rsid w:val="00210135"/>
    <w:rsid w:val="00210CDA"/>
    <w:rsid w:val="00211EA0"/>
    <w:rsid w:val="002124A4"/>
    <w:rsid w:val="00212780"/>
    <w:rsid w:val="00212A4E"/>
    <w:rsid w:val="002135EB"/>
    <w:rsid w:val="00214049"/>
    <w:rsid w:val="0021468A"/>
    <w:rsid w:val="00214C5B"/>
    <w:rsid w:val="00215B04"/>
    <w:rsid w:val="00217789"/>
    <w:rsid w:val="0022126A"/>
    <w:rsid w:val="00222608"/>
    <w:rsid w:val="0022331E"/>
    <w:rsid w:val="0022381F"/>
    <w:rsid w:val="00223F92"/>
    <w:rsid w:val="00224058"/>
    <w:rsid w:val="00224132"/>
    <w:rsid w:val="0022443E"/>
    <w:rsid w:val="00224689"/>
    <w:rsid w:val="00225242"/>
    <w:rsid w:val="002261E9"/>
    <w:rsid w:val="00226894"/>
    <w:rsid w:val="00226E20"/>
    <w:rsid w:val="002274D8"/>
    <w:rsid w:val="00227CE8"/>
    <w:rsid w:val="00230D47"/>
    <w:rsid w:val="00230D55"/>
    <w:rsid w:val="00230E57"/>
    <w:rsid w:val="00231076"/>
    <w:rsid w:val="00231BBA"/>
    <w:rsid w:val="002321DC"/>
    <w:rsid w:val="00232505"/>
    <w:rsid w:val="00233486"/>
    <w:rsid w:val="0023445F"/>
    <w:rsid w:val="00234621"/>
    <w:rsid w:val="002372C9"/>
    <w:rsid w:val="00240E5E"/>
    <w:rsid w:val="0024154E"/>
    <w:rsid w:val="00242090"/>
    <w:rsid w:val="00242205"/>
    <w:rsid w:val="00242D9D"/>
    <w:rsid w:val="00243B88"/>
    <w:rsid w:val="00245BA8"/>
    <w:rsid w:val="00245EE1"/>
    <w:rsid w:val="00245FD2"/>
    <w:rsid w:val="00246309"/>
    <w:rsid w:val="0024646F"/>
    <w:rsid w:val="00246B5A"/>
    <w:rsid w:val="00247E0A"/>
    <w:rsid w:val="00250B70"/>
    <w:rsid w:val="002515C8"/>
    <w:rsid w:val="002521D5"/>
    <w:rsid w:val="00252B5A"/>
    <w:rsid w:val="00252D09"/>
    <w:rsid w:val="00253541"/>
    <w:rsid w:val="0025361E"/>
    <w:rsid w:val="00254D2C"/>
    <w:rsid w:val="00256B2A"/>
    <w:rsid w:val="00257517"/>
    <w:rsid w:val="00260662"/>
    <w:rsid w:val="002632E3"/>
    <w:rsid w:val="00263B3F"/>
    <w:rsid w:val="0026423C"/>
    <w:rsid w:val="00265189"/>
    <w:rsid w:val="0026601B"/>
    <w:rsid w:val="00266D36"/>
    <w:rsid w:val="00266FEA"/>
    <w:rsid w:val="002672B9"/>
    <w:rsid w:val="002678D7"/>
    <w:rsid w:val="002678D9"/>
    <w:rsid w:val="00267B8D"/>
    <w:rsid w:val="00271AA9"/>
    <w:rsid w:val="00273E16"/>
    <w:rsid w:val="002745EB"/>
    <w:rsid w:val="00275785"/>
    <w:rsid w:val="00275BED"/>
    <w:rsid w:val="00276039"/>
    <w:rsid w:val="002762F8"/>
    <w:rsid w:val="0027737A"/>
    <w:rsid w:val="0027762F"/>
    <w:rsid w:val="00277B28"/>
    <w:rsid w:val="00277C04"/>
    <w:rsid w:val="00280741"/>
    <w:rsid w:val="00280D46"/>
    <w:rsid w:val="002810ED"/>
    <w:rsid w:val="00281963"/>
    <w:rsid w:val="00281BE5"/>
    <w:rsid w:val="0028209A"/>
    <w:rsid w:val="00282295"/>
    <w:rsid w:val="0028299A"/>
    <w:rsid w:val="00282A80"/>
    <w:rsid w:val="00283EA8"/>
    <w:rsid w:val="00284C26"/>
    <w:rsid w:val="00285002"/>
    <w:rsid w:val="00285110"/>
    <w:rsid w:val="002852E1"/>
    <w:rsid w:val="002855D8"/>
    <w:rsid w:val="002859B9"/>
    <w:rsid w:val="00286E9A"/>
    <w:rsid w:val="00287CE9"/>
    <w:rsid w:val="00287E02"/>
    <w:rsid w:val="002908C8"/>
    <w:rsid w:val="00290F99"/>
    <w:rsid w:val="00291A3D"/>
    <w:rsid w:val="00291BDB"/>
    <w:rsid w:val="00291FF9"/>
    <w:rsid w:val="002936A6"/>
    <w:rsid w:val="00293A3A"/>
    <w:rsid w:val="00294DF7"/>
    <w:rsid w:val="00295B8C"/>
    <w:rsid w:val="002962F2"/>
    <w:rsid w:val="00296399"/>
    <w:rsid w:val="00296821"/>
    <w:rsid w:val="00297285"/>
    <w:rsid w:val="002A05B9"/>
    <w:rsid w:val="002A1318"/>
    <w:rsid w:val="002A1C95"/>
    <w:rsid w:val="002A1D69"/>
    <w:rsid w:val="002A3A67"/>
    <w:rsid w:val="002A4C18"/>
    <w:rsid w:val="002A5F2C"/>
    <w:rsid w:val="002B0661"/>
    <w:rsid w:val="002B247C"/>
    <w:rsid w:val="002B3B1A"/>
    <w:rsid w:val="002B3EAA"/>
    <w:rsid w:val="002B4714"/>
    <w:rsid w:val="002B5528"/>
    <w:rsid w:val="002B6899"/>
    <w:rsid w:val="002B68F5"/>
    <w:rsid w:val="002B6CCF"/>
    <w:rsid w:val="002B7929"/>
    <w:rsid w:val="002B7D19"/>
    <w:rsid w:val="002B7D9C"/>
    <w:rsid w:val="002C071B"/>
    <w:rsid w:val="002C07D6"/>
    <w:rsid w:val="002C26BF"/>
    <w:rsid w:val="002C2D15"/>
    <w:rsid w:val="002C34CB"/>
    <w:rsid w:val="002C3E04"/>
    <w:rsid w:val="002C401F"/>
    <w:rsid w:val="002C43C8"/>
    <w:rsid w:val="002C477D"/>
    <w:rsid w:val="002C51A8"/>
    <w:rsid w:val="002C58B7"/>
    <w:rsid w:val="002C6D79"/>
    <w:rsid w:val="002D13AB"/>
    <w:rsid w:val="002D1DDF"/>
    <w:rsid w:val="002D1EC6"/>
    <w:rsid w:val="002D1F40"/>
    <w:rsid w:val="002D2013"/>
    <w:rsid w:val="002D2EB6"/>
    <w:rsid w:val="002D33A8"/>
    <w:rsid w:val="002D3F5F"/>
    <w:rsid w:val="002D45A4"/>
    <w:rsid w:val="002D5803"/>
    <w:rsid w:val="002D59E0"/>
    <w:rsid w:val="002D68CF"/>
    <w:rsid w:val="002D7DFC"/>
    <w:rsid w:val="002E2079"/>
    <w:rsid w:val="002E2A8D"/>
    <w:rsid w:val="002E553D"/>
    <w:rsid w:val="002E58B6"/>
    <w:rsid w:val="002E59ED"/>
    <w:rsid w:val="002E5EF2"/>
    <w:rsid w:val="002E76B0"/>
    <w:rsid w:val="002F0919"/>
    <w:rsid w:val="002F13AE"/>
    <w:rsid w:val="002F2906"/>
    <w:rsid w:val="002F39B7"/>
    <w:rsid w:val="002F3E2B"/>
    <w:rsid w:val="002F43DC"/>
    <w:rsid w:val="002F444B"/>
    <w:rsid w:val="002F58AF"/>
    <w:rsid w:val="002F6739"/>
    <w:rsid w:val="002F7669"/>
    <w:rsid w:val="0030070A"/>
    <w:rsid w:val="0030192D"/>
    <w:rsid w:val="0030285A"/>
    <w:rsid w:val="003035B3"/>
    <w:rsid w:val="00303E89"/>
    <w:rsid w:val="00304B96"/>
    <w:rsid w:val="00304D1A"/>
    <w:rsid w:val="003051DB"/>
    <w:rsid w:val="00305CCA"/>
    <w:rsid w:val="003066D8"/>
    <w:rsid w:val="00306916"/>
    <w:rsid w:val="0031017A"/>
    <w:rsid w:val="00310B3E"/>
    <w:rsid w:val="00310E95"/>
    <w:rsid w:val="00311080"/>
    <w:rsid w:val="0031111D"/>
    <w:rsid w:val="00311DC6"/>
    <w:rsid w:val="00313422"/>
    <w:rsid w:val="00314C72"/>
    <w:rsid w:val="00314D2E"/>
    <w:rsid w:val="00315EDD"/>
    <w:rsid w:val="00315F2F"/>
    <w:rsid w:val="00315FEE"/>
    <w:rsid w:val="003164C5"/>
    <w:rsid w:val="003165F9"/>
    <w:rsid w:val="0031672C"/>
    <w:rsid w:val="003172CE"/>
    <w:rsid w:val="00321874"/>
    <w:rsid w:val="00321878"/>
    <w:rsid w:val="00321C05"/>
    <w:rsid w:val="003232E7"/>
    <w:rsid w:val="00323F3A"/>
    <w:rsid w:val="0032464B"/>
    <w:rsid w:val="00324F28"/>
    <w:rsid w:val="003257D3"/>
    <w:rsid w:val="00326293"/>
    <w:rsid w:val="00326701"/>
    <w:rsid w:val="00326DFC"/>
    <w:rsid w:val="00327182"/>
    <w:rsid w:val="00327412"/>
    <w:rsid w:val="00327AD2"/>
    <w:rsid w:val="00327B8B"/>
    <w:rsid w:val="00330AF9"/>
    <w:rsid w:val="00331181"/>
    <w:rsid w:val="00331259"/>
    <w:rsid w:val="00331E52"/>
    <w:rsid w:val="0033233D"/>
    <w:rsid w:val="003329E9"/>
    <w:rsid w:val="00333038"/>
    <w:rsid w:val="00333295"/>
    <w:rsid w:val="00333A9B"/>
    <w:rsid w:val="00334827"/>
    <w:rsid w:val="00335791"/>
    <w:rsid w:val="00335BF6"/>
    <w:rsid w:val="00335E12"/>
    <w:rsid w:val="003368C2"/>
    <w:rsid w:val="00337E68"/>
    <w:rsid w:val="00340765"/>
    <w:rsid w:val="003415C1"/>
    <w:rsid w:val="00341846"/>
    <w:rsid w:val="00341A06"/>
    <w:rsid w:val="0034219D"/>
    <w:rsid w:val="00342762"/>
    <w:rsid w:val="00342ABA"/>
    <w:rsid w:val="003434C4"/>
    <w:rsid w:val="00345AD4"/>
    <w:rsid w:val="00345DCF"/>
    <w:rsid w:val="003463A4"/>
    <w:rsid w:val="0034688E"/>
    <w:rsid w:val="00346D5D"/>
    <w:rsid w:val="00346E9B"/>
    <w:rsid w:val="0034720F"/>
    <w:rsid w:val="00350F3F"/>
    <w:rsid w:val="0035150B"/>
    <w:rsid w:val="00351B6C"/>
    <w:rsid w:val="003520B0"/>
    <w:rsid w:val="003520D7"/>
    <w:rsid w:val="00352986"/>
    <w:rsid w:val="003531BE"/>
    <w:rsid w:val="00355DCD"/>
    <w:rsid w:val="00356F08"/>
    <w:rsid w:val="0036313D"/>
    <w:rsid w:val="0036325F"/>
    <w:rsid w:val="0036381A"/>
    <w:rsid w:val="003704E4"/>
    <w:rsid w:val="003715C9"/>
    <w:rsid w:val="00372936"/>
    <w:rsid w:val="00372AA3"/>
    <w:rsid w:val="00373466"/>
    <w:rsid w:val="00374312"/>
    <w:rsid w:val="00374AE1"/>
    <w:rsid w:val="0037544C"/>
    <w:rsid w:val="00375F5E"/>
    <w:rsid w:val="00376F79"/>
    <w:rsid w:val="00376FCC"/>
    <w:rsid w:val="0037741A"/>
    <w:rsid w:val="0037741B"/>
    <w:rsid w:val="00377668"/>
    <w:rsid w:val="0038001E"/>
    <w:rsid w:val="003802AE"/>
    <w:rsid w:val="0038196E"/>
    <w:rsid w:val="00381C8F"/>
    <w:rsid w:val="00381E35"/>
    <w:rsid w:val="003822AF"/>
    <w:rsid w:val="00382493"/>
    <w:rsid w:val="003829EC"/>
    <w:rsid w:val="00382E67"/>
    <w:rsid w:val="00383133"/>
    <w:rsid w:val="00386060"/>
    <w:rsid w:val="0039162E"/>
    <w:rsid w:val="00391F64"/>
    <w:rsid w:val="00392681"/>
    <w:rsid w:val="003930D4"/>
    <w:rsid w:val="00394087"/>
    <w:rsid w:val="0039447C"/>
    <w:rsid w:val="00395CDE"/>
    <w:rsid w:val="0039683D"/>
    <w:rsid w:val="003A0E0E"/>
    <w:rsid w:val="003A11A3"/>
    <w:rsid w:val="003A152C"/>
    <w:rsid w:val="003A176E"/>
    <w:rsid w:val="003A1D7B"/>
    <w:rsid w:val="003A2B9B"/>
    <w:rsid w:val="003A6EAF"/>
    <w:rsid w:val="003B2656"/>
    <w:rsid w:val="003B2718"/>
    <w:rsid w:val="003B2EA8"/>
    <w:rsid w:val="003B4645"/>
    <w:rsid w:val="003B46E8"/>
    <w:rsid w:val="003B4FB0"/>
    <w:rsid w:val="003B7920"/>
    <w:rsid w:val="003B7C00"/>
    <w:rsid w:val="003B7FB1"/>
    <w:rsid w:val="003C0308"/>
    <w:rsid w:val="003C06C1"/>
    <w:rsid w:val="003C1563"/>
    <w:rsid w:val="003C19DE"/>
    <w:rsid w:val="003C24E2"/>
    <w:rsid w:val="003C2B01"/>
    <w:rsid w:val="003C2EFA"/>
    <w:rsid w:val="003C3AE6"/>
    <w:rsid w:val="003C3BC4"/>
    <w:rsid w:val="003C3C1A"/>
    <w:rsid w:val="003C4477"/>
    <w:rsid w:val="003C465D"/>
    <w:rsid w:val="003C4BA3"/>
    <w:rsid w:val="003C5754"/>
    <w:rsid w:val="003C6549"/>
    <w:rsid w:val="003C654C"/>
    <w:rsid w:val="003C67F5"/>
    <w:rsid w:val="003D1050"/>
    <w:rsid w:val="003D1238"/>
    <w:rsid w:val="003D157D"/>
    <w:rsid w:val="003D21F8"/>
    <w:rsid w:val="003D2413"/>
    <w:rsid w:val="003D25FF"/>
    <w:rsid w:val="003D2C0E"/>
    <w:rsid w:val="003D3351"/>
    <w:rsid w:val="003D4A71"/>
    <w:rsid w:val="003D5F3D"/>
    <w:rsid w:val="003D68F7"/>
    <w:rsid w:val="003D6F24"/>
    <w:rsid w:val="003D7BBE"/>
    <w:rsid w:val="003E0E6A"/>
    <w:rsid w:val="003E0F07"/>
    <w:rsid w:val="003E15C8"/>
    <w:rsid w:val="003E1832"/>
    <w:rsid w:val="003E1A34"/>
    <w:rsid w:val="003E1A49"/>
    <w:rsid w:val="003E23D6"/>
    <w:rsid w:val="003E2C48"/>
    <w:rsid w:val="003E2CC4"/>
    <w:rsid w:val="003E34D9"/>
    <w:rsid w:val="003E35F0"/>
    <w:rsid w:val="003E46E9"/>
    <w:rsid w:val="003E4C25"/>
    <w:rsid w:val="003E500B"/>
    <w:rsid w:val="003E556F"/>
    <w:rsid w:val="003E5613"/>
    <w:rsid w:val="003E5C02"/>
    <w:rsid w:val="003E5E25"/>
    <w:rsid w:val="003E609E"/>
    <w:rsid w:val="003E661B"/>
    <w:rsid w:val="003E6E8A"/>
    <w:rsid w:val="003F0593"/>
    <w:rsid w:val="003F0687"/>
    <w:rsid w:val="003F0AAD"/>
    <w:rsid w:val="003F0B2E"/>
    <w:rsid w:val="003F2BB7"/>
    <w:rsid w:val="003F32FB"/>
    <w:rsid w:val="003F4A9E"/>
    <w:rsid w:val="003F606D"/>
    <w:rsid w:val="003F6592"/>
    <w:rsid w:val="003F7626"/>
    <w:rsid w:val="003F78FD"/>
    <w:rsid w:val="004012D3"/>
    <w:rsid w:val="004014C9"/>
    <w:rsid w:val="00401E50"/>
    <w:rsid w:val="00402B67"/>
    <w:rsid w:val="00403E4D"/>
    <w:rsid w:val="00404550"/>
    <w:rsid w:val="00404C6F"/>
    <w:rsid w:val="004053C5"/>
    <w:rsid w:val="00405A6C"/>
    <w:rsid w:val="004077A2"/>
    <w:rsid w:val="0040797B"/>
    <w:rsid w:val="004105A3"/>
    <w:rsid w:val="00411EE5"/>
    <w:rsid w:val="00411F9F"/>
    <w:rsid w:val="004131D5"/>
    <w:rsid w:val="00414DFF"/>
    <w:rsid w:val="004155E7"/>
    <w:rsid w:val="0041574C"/>
    <w:rsid w:val="0041691C"/>
    <w:rsid w:val="00417D8C"/>
    <w:rsid w:val="00420B0D"/>
    <w:rsid w:val="00420FC8"/>
    <w:rsid w:val="004210C0"/>
    <w:rsid w:val="00422F70"/>
    <w:rsid w:val="00423119"/>
    <w:rsid w:val="00423299"/>
    <w:rsid w:val="00423FED"/>
    <w:rsid w:val="004243BB"/>
    <w:rsid w:val="00425996"/>
    <w:rsid w:val="004268AF"/>
    <w:rsid w:val="00427092"/>
    <w:rsid w:val="00427309"/>
    <w:rsid w:val="0042789D"/>
    <w:rsid w:val="00427FAE"/>
    <w:rsid w:val="00430453"/>
    <w:rsid w:val="0043089D"/>
    <w:rsid w:val="00431080"/>
    <w:rsid w:val="00431EF9"/>
    <w:rsid w:val="004333DE"/>
    <w:rsid w:val="00436197"/>
    <w:rsid w:val="004372F2"/>
    <w:rsid w:val="0043788E"/>
    <w:rsid w:val="00440014"/>
    <w:rsid w:val="0044089D"/>
    <w:rsid w:val="00440A01"/>
    <w:rsid w:val="00440D60"/>
    <w:rsid w:val="00441449"/>
    <w:rsid w:val="00442114"/>
    <w:rsid w:val="00444320"/>
    <w:rsid w:val="004444F4"/>
    <w:rsid w:val="0044457E"/>
    <w:rsid w:val="00444C49"/>
    <w:rsid w:val="004465C8"/>
    <w:rsid w:val="0044665F"/>
    <w:rsid w:val="00447BAA"/>
    <w:rsid w:val="00452DA6"/>
    <w:rsid w:val="00455236"/>
    <w:rsid w:val="00455565"/>
    <w:rsid w:val="00456CCD"/>
    <w:rsid w:val="00457885"/>
    <w:rsid w:val="00457E3C"/>
    <w:rsid w:val="004609D1"/>
    <w:rsid w:val="00460CC2"/>
    <w:rsid w:val="00461AD3"/>
    <w:rsid w:val="0046209D"/>
    <w:rsid w:val="00462CF9"/>
    <w:rsid w:val="00462D0C"/>
    <w:rsid w:val="00462DA0"/>
    <w:rsid w:val="0046577B"/>
    <w:rsid w:val="00466075"/>
    <w:rsid w:val="0046620C"/>
    <w:rsid w:val="00466CFE"/>
    <w:rsid w:val="00470922"/>
    <w:rsid w:val="004717F6"/>
    <w:rsid w:val="00471E92"/>
    <w:rsid w:val="00471F21"/>
    <w:rsid w:val="00472BE8"/>
    <w:rsid w:val="00473506"/>
    <w:rsid w:val="00474075"/>
    <w:rsid w:val="00475886"/>
    <w:rsid w:val="004760CD"/>
    <w:rsid w:val="00477F22"/>
    <w:rsid w:val="00480A28"/>
    <w:rsid w:val="00481E03"/>
    <w:rsid w:val="004842A7"/>
    <w:rsid w:val="00484399"/>
    <w:rsid w:val="004844BB"/>
    <w:rsid w:val="0048488A"/>
    <w:rsid w:val="00484B63"/>
    <w:rsid w:val="00485A2F"/>
    <w:rsid w:val="0048638B"/>
    <w:rsid w:val="004866BF"/>
    <w:rsid w:val="0049221F"/>
    <w:rsid w:val="0049399B"/>
    <w:rsid w:val="00494E8A"/>
    <w:rsid w:val="004951CC"/>
    <w:rsid w:val="004952BF"/>
    <w:rsid w:val="004958A6"/>
    <w:rsid w:val="0049696D"/>
    <w:rsid w:val="00497FA5"/>
    <w:rsid w:val="004A2594"/>
    <w:rsid w:val="004A3E0B"/>
    <w:rsid w:val="004A3F38"/>
    <w:rsid w:val="004A465B"/>
    <w:rsid w:val="004A4724"/>
    <w:rsid w:val="004A6ED1"/>
    <w:rsid w:val="004A7C27"/>
    <w:rsid w:val="004B0118"/>
    <w:rsid w:val="004B1463"/>
    <w:rsid w:val="004B1E2D"/>
    <w:rsid w:val="004B1E5A"/>
    <w:rsid w:val="004B21F2"/>
    <w:rsid w:val="004B322A"/>
    <w:rsid w:val="004B331F"/>
    <w:rsid w:val="004B3D95"/>
    <w:rsid w:val="004B3F30"/>
    <w:rsid w:val="004B4BA5"/>
    <w:rsid w:val="004B540E"/>
    <w:rsid w:val="004B578C"/>
    <w:rsid w:val="004B5EBF"/>
    <w:rsid w:val="004B5FD7"/>
    <w:rsid w:val="004B63E7"/>
    <w:rsid w:val="004B6417"/>
    <w:rsid w:val="004B6E39"/>
    <w:rsid w:val="004B76DF"/>
    <w:rsid w:val="004B7C6D"/>
    <w:rsid w:val="004C0114"/>
    <w:rsid w:val="004C0233"/>
    <w:rsid w:val="004C0F9B"/>
    <w:rsid w:val="004C2AE7"/>
    <w:rsid w:val="004C2F9E"/>
    <w:rsid w:val="004C34F5"/>
    <w:rsid w:val="004C3CF0"/>
    <w:rsid w:val="004C45F6"/>
    <w:rsid w:val="004C52CC"/>
    <w:rsid w:val="004C5368"/>
    <w:rsid w:val="004C7B39"/>
    <w:rsid w:val="004D1047"/>
    <w:rsid w:val="004D18BF"/>
    <w:rsid w:val="004D219D"/>
    <w:rsid w:val="004D3302"/>
    <w:rsid w:val="004D34B6"/>
    <w:rsid w:val="004D3615"/>
    <w:rsid w:val="004D3EE5"/>
    <w:rsid w:val="004D4697"/>
    <w:rsid w:val="004D508F"/>
    <w:rsid w:val="004E2B98"/>
    <w:rsid w:val="004E3621"/>
    <w:rsid w:val="004E3EF7"/>
    <w:rsid w:val="004E541D"/>
    <w:rsid w:val="004E5692"/>
    <w:rsid w:val="004E5C5A"/>
    <w:rsid w:val="004E5CCF"/>
    <w:rsid w:val="004E7FDB"/>
    <w:rsid w:val="004F0D3E"/>
    <w:rsid w:val="004F1EF9"/>
    <w:rsid w:val="004F2D3A"/>
    <w:rsid w:val="004F3ED9"/>
    <w:rsid w:val="004F3F32"/>
    <w:rsid w:val="004F4088"/>
    <w:rsid w:val="004F4240"/>
    <w:rsid w:val="004F44BB"/>
    <w:rsid w:val="004F54D4"/>
    <w:rsid w:val="004F596B"/>
    <w:rsid w:val="004F6FF6"/>
    <w:rsid w:val="004F702C"/>
    <w:rsid w:val="004F706E"/>
    <w:rsid w:val="00500B7E"/>
    <w:rsid w:val="00501716"/>
    <w:rsid w:val="00501B1F"/>
    <w:rsid w:val="005047D6"/>
    <w:rsid w:val="00504B71"/>
    <w:rsid w:val="00506620"/>
    <w:rsid w:val="00506CCC"/>
    <w:rsid w:val="00506DF8"/>
    <w:rsid w:val="005074AF"/>
    <w:rsid w:val="005078A8"/>
    <w:rsid w:val="00507999"/>
    <w:rsid w:val="0051039D"/>
    <w:rsid w:val="00510897"/>
    <w:rsid w:val="005128C5"/>
    <w:rsid w:val="005132F0"/>
    <w:rsid w:val="00513D56"/>
    <w:rsid w:val="00514AA3"/>
    <w:rsid w:val="0051698E"/>
    <w:rsid w:val="00516F57"/>
    <w:rsid w:val="00520751"/>
    <w:rsid w:val="005209F7"/>
    <w:rsid w:val="00520EF5"/>
    <w:rsid w:val="00524BC6"/>
    <w:rsid w:val="00524D91"/>
    <w:rsid w:val="00524F3B"/>
    <w:rsid w:val="005274A5"/>
    <w:rsid w:val="00530A12"/>
    <w:rsid w:val="00530DFC"/>
    <w:rsid w:val="00530EFC"/>
    <w:rsid w:val="00531493"/>
    <w:rsid w:val="005320E2"/>
    <w:rsid w:val="00532D8A"/>
    <w:rsid w:val="005333F7"/>
    <w:rsid w:val="00535074"/>
    <w:rsid w:val="0053575F"/>
    <w:rsid w:val="005360D1"/>
    <w:rsid w:val="00536252"/>
    <w:rsid w:val="00536DDB"/>
    <w:rsid w:val="00536FD7"/>
    <w:rsid w:val="005379DD"/>
    <w:rsid w:val="00537B3D"/>
    <w:rsid w:val="005401F6"/>
    <w:rsid w:val="00540355"/>
    <w:rsid w:val="0054118D"/>
    <w:rsid w:val="00541ACB"/>
    <w:rsid w:val="00541C44"/>
    <w:rsid w:val="005424F2"/>
    <w:rsid w:val="005441F7"/>
    <w:rsid w:val="0054443D"/>
    <w:rsid w:val="00544F42"/>
    <w:rsid w:val="00545BB0"/>
    <w:rsid w:val="00546573"/>
    <w:rsid w:val="00550299"/>
    <w:rsid w:val="00550760"/>
    <w:rsid w:val="0055083C"/>
    <w:rsid w:val="00550C18"/>
    <w:rsid w:val="00550E25"/>
    <w:rsid w:val="00550EDD"/>
    <w:rsid w:val="00552307"/>
    <w:rsid w:val="00552ABB"/>
    <w:rsid w:val="00554D19"/>
    <w:rsid w:val="00555080"/>
    <w:rsid w:val="0055547E"/>
    <w:rsid w:val="005558DA"/>
    <w:rsid w:val="0055737A"/>
    <w:rsid w:val="005575FE"/>
    <w:rsid w:val="005609FF"/>
    <w:rsid w:val="00560C74"/>
    <w:rsid w:val="00560E96"/>
    <w:rsid w:val="00561672"/>
    <w:rsid w:val="00562F89"/>
    <w:rsid w:val="00562FFB"/>
    <w:rsid w:val="0056380A"/>
    <w:rsid w:val="005651BE"/>
    <w:rsid w:val="005664F3"/>
    <w:rsid w:val="0056748A"/>
    <w:rsid w:val="005677EB"/>
    <w:rsid w:val="005703F2"/>
    <w:rsid w:val="00570416"/>
    <w:rsid w:val="005716A8"/>
    <w:rsid w:val="00572E4D"/>
    <w:rsid w:val="00573CD1"/>
    <w:rsid w:val="00575490"/>
    <w:rsid w:val="00576384"/>
    <w:rsid w:val="0057642D"/>
    <w:rsid w:val="0057647D"/>
    <w:rsid w:val="0057693C"/>
    <w:rsid w:val="00576ADE"/>
    <w:rsid w:val="0057715C"/>
    <w:rsid w:val="00577AF5"/>
    <w:rsid w:val="005804F3"/>
    <w:rsid w:val="00581040"/>
    <w:rsid w:val="005822E4"/>
    <w:rsid w:val="00583D30"/>
    <w:rsid w:val="005845A6"/>
    <w:rsid w:val="0058525D"/>
    <w:rsid w:val="00585A2B"/>
    <w:rsid w:val="00585E44"/>
    <w:rsid w:val="0059045D"/>
    <w:rsid w:val="0059092A"/>
    <w:rsid w:val="005914D0"/>
    <w:rsid w:val="005924C4"/>
    <w:rsid w:val="00592508"/>
    <w:rsid w:val="005951E0"/>
    <w:rsid w:val="00595306"/>
    <w:rsid w:val="0059557E"/>
    <w:rsid w:val="005965E7"/>
    <w:rsid w:val="005972E0"/>
    <w:rsid w:val="005A12BB"/>
    <w:rsid w:val="005A14D9"/>
    <w:rsid w:val="005A1C0E"/>
    <w:rsid w:val="005A1D43"/>
    <w:rsid w:val="005A2323"/>
    <w:rsid w:val="005A25C1"/>
    <w:rsid w:val="005A2911"/>
    <w:rsid w:val="005A37B2"/>
    <w:rsid w:val="005A4805"/>
    <w:rsid w:val="005A6359"/>
    <w:rsid w:val="005A6DA6"/>
    <w:rsid w:val="005A77FB"/>
    <w:rsid w:val="005B2E03"/>
    <w:rsid w:val="005B437A"/>
    <w:rsid w:val="005B441F"/>
    <w:rsid w:val="005B4B00"/>
    <w:rsid w:val="005B5037"/>
    <w:rsid w:val="005B5B9D"/>
    <w:rsid w:val="005B5DA1"/>
    <w:rsid w:val="005B5F9E"/>
    <w:rsid w:val="005B7FD4"/>
    <w:rsid w:val="005C0DC4"/>
    <w:rsid w:val="005C1043"/>
    <w:rsid w:val="005C23F8"/>
    <w:rsid w:val="005C2AE6"/>
    <w:rsid w:val="005C2C5E"/>
    <w:rsid w:val="005C31B4"/>
    <w:rsid w:val="005C45DC"/>
    <w:rsid w:val="005C4F28"/>
    <w:rsid w:val="005C5D86"/>
    <w:rsid w:val="005C6D87"/>
    <w:rsid w:val="005C7034"/>
    <w:rsid w:val="005C7E9D"/>
    <w:rsid w:val="005D0591"/>
    <w:rsid w:val="005D074B"/>
    <w:rsid w:val="005D18C6"/>
    <w:rsid w:val="005D1F14"/>
    <w:rsid w:val="005D3B73"/>
    <w:rsid w:val="005D4292"/>
    <w:rsid w:val="005D43F8"/>
    <w:rsid w:val="005D55D7"/>
    <w:rsid w:val="005D5C27"/>
    <w:rsid w:val="005D5C7E"/>
    <w:rsid w:val="005D6BC3"/>
    <w:rsid w:val="005E1594"/>
    <w:rsid w:val="005E1930"/>
    <w:rsid w:val="005E2BF8"/>
    <w:rsid w:val="005E33C8"/>
    <w:rsid w:val="005E3852"/>
    <w:rsid w:val="005E4835"/>
    <w:rsid w:val="005E4892"/>
    <w:rsid w:val="005E6658"/>
    <w:rsid w:val="005E7086"/>
    <w:rsid w:val="005E74B5"/>
    <w:rsid w:val="005E76B5"/>
    <w:rsid w:val="005E7D86"/>
    <w:rsid w:val="005F0E6A"/>
    <w:rsid w:val="005F168B"/>
    <w:rsid w:val="005F181D"/>
    <w:rsid w:val="005F1C0E"/>
    <w:rsid w:val="005F1C80"/>
    <w:rsid w:val="005F1DBC"/>
    <w:rsid w:val="005F1EC6"/>
    <w:rsid w:val="005F2430"/>
    <w:rsid w:val="005F2DD5"/>
    <w:rsid w:val="005F3C8E"/>
    <w:rsid w:val="005F4727"/>
    <w:rsid w:val="005F4B92"/>
    <w:rsid w:val="005F5513"/>
    <w:rsid w:val="005F590C"/>
    <w:rsid w:val="005F598D"/>
    <w:rsid w:val="005F7285"/>
    <w:rsid w:val="0060013B"/>
    <w:rsid w:val="0060202F"/>
    <w:rsid w:val="00602D06"/>
    <w:rsid w:val="00602D79"/>
    <w:rsid w:val="00603DCF"/>
    <w:rsid w:val="00604E02"/>
    <w:rsid w:val="0060576F"/>
    <w:rsid w:val="006066AC"/>
    <w:rsid w:val="00607058"/>
    <w:rsid w:val="00607FEF"/>
    <w:rsid w:val="006106FC"/>
    <w:rsid w:val="00610BB6"/>
    <w:rsid w:val="00611D55"/>
    <w:rsid w:val="00612077"/>
    <w:rsid w:val="00613261"/>
    <w:rsid w:val="006146D3"/>
    <w:rsid w:val="00614BCC"/>
    <w:rsid w:val="00615AE3"/>
    <w:rsid w:val="00616F2B"/>
    <w:rsid w:val="00617FA9"/>
    <w:rsid w:val="00620144"/>
    <w:rsid w:val="006214B2"/>
    <w:rsid w:val="006231DF"/>
    <w:rsid w:val="00625991"/>
    <w:rsid w:val="00626CCF"/>
    <w:rsid w:val="006308B8"/>
    <w:rsid w:val="006314DA"/>
    <w:rsid w:val="006321B2"/>
    <w:rsid w:val="006330CD"/>
    <w:rsid w:val="006331AD"/>
    <w:rsid w:val="006337A7"/>
    <w:rsid w:val="006342AA"/>
    <w:rsid w:val="006344B2"/>
    <w:rsid w:val="006356DE"/>
    <w:rsid w:val="0063638C"/>
    <w:rsid w:val="00637A45"/>
    <w:rsid w:val="00640BE3"/>
    <w:rsid w:val="00641557"/>
    <w:rsid w:val="00642DA3"/>
    <w:rsid w:val="00643639"/>
    <w:rsid w:val="0064446E"/>
    <w:rsid w:val="00644CB2"/>
    <w:rsid w:val="00645D0C"/>
    <w:rsid w:val="00645E36"/>
    <w:rsid w:val="006465F2"/>
    <w:rsid w:val="00646CBA"/>
    <w:rsid w:val="00646ED3"/>
    <w:rsid w:val="00647505"/>
    <w:rsid w:val="006478E8"/>
    <w:rsid w:val="0065108B"/>
    <w:rsid w:val="00651A7F"/>
    <w:rsid w:val="00651CAF"/>
    <w:rsid w:val="00651FD0"/>
    <w:rsid w:val="006526DB"/>
    <w:rsid w:val="00653D2C"/>
    <w:rsid w:val="006548D3"/>
    <w:rsid w:val="00654F25"/>
    <w:rsid w:val="0065602D"/>
    <w:rsid w:val="006563CF"/>
    <w:rsid w:val="00656C43"/>
    <w:rsid w:val="00657411"/>
    <w:rsid w:val="00657CB6"/>
    <w:rsid w:val="006601B1"/>
    <w:rsid w:val="00661F04"/>
    <w:rsid w:val="006630E3"/>
    <w:rsid w:val="006644D7"/>
    <w:rsid w:val="00664BAD"/>
    <w:rsid w:val="00664DF3"/>
    <w:rsid w:val="00665560"/>
    <w:rsid w:val="006661EF"/>
    <w:rsid w:val="0066647B"/>
    <w:rsid w:val="00666767"/>
    <w:rsid w:val="00666A90"/>
    <w:rsid w:val="00666E3C"/>
    <w:rsid w:val="0066718D"/>
    <w:rsid w:val="0066755D"/>
    <w:rsid w:val="00670A7B"/>
    <w:rsid w:val="00670E71"/>
    <w:rsid w:val="0067170B"/>
    <w:rsid w:val="00673464"/>
    <w:rsid w:val="00674E63"/>
    <w:rsid w:val="006752C5"/>
    <w:rsid w:val="00675EEF"/>
    <w:rsid w:val="00677F3A"/>
    <w:rsid w:val="00680FBD"/>
    <w:rsid w:val="006827AD"/>
    <w:rsid w:val="00682999"/>
    <w:rsid w:val="0068310A"/>
    <w:rsid w:val="0068549E"/>
    <w:rsid w:val="00685C45"/>
    <w:rsid w:val="006870C0"/>
    <w:rsid w:val="00690F6A"/>
    <w:rsid w:val="006914B9"/>
    <w:rsid w:val="00693341"/>
    <w:rsid w:val="0069345E"/>
    <w:rsid w:val="006935A6"/>
    <w:rsid w:val="00693E57"/>
    <w:rsid w:val="006951FD"/>
    <w:rsid w:val="0069623F"/>
    <w:rsid w:val="0069625B"/>
    <w:rsid w:val="00697BF8"/>
    <w:rsid w:val="00697C56"/>
    <w:rsid w:val="00697ED0"/>
    <w:rsid w:val="006A05A8"/>
    <w:rsid w:val="006A1711"/>
    <w:rsid w:val="006A1A77"/>
    <w:rsid w:val="006A1F31"/>
    <w:rsid w:val="006A2ACA"/>
    <w:rsid w:val="006A3E7F"/>
    <w:rsid w:val="006A439D"/>
    <w:rsid w:val="006A4A90"/>
    <w:rsid w:val="006A4C4F"/>
    <w:rsid w:val="006A5B53"/>
    <w:rsid w:val="006A7505"/>
    <w:rsid w:val="006A754B"/>
    <w:rsid w:val="006A77E3"/>
    <w:rsid w:val="006B0BC0"/>
    <w:rsid w:val="006B1796"/>
    <w:rsid w:val="006B278C"/>
    <w:rsid w:val="006B2CE5"/>
    <w:rsid w:val="006B5047"/>
    <w:rsid w:val="006B7E7E"/>
    <w:rsid w:val="006C126E"/>
    <w:rsid w:val="006C5D1E"/>
    <w:rsid w:val="006C6C34"/>
    <w:rsid w:val="006C72B0"/>
    <w:rsid w:val="006D09A1"/>
    <w:rsid w:val="006D0D15"/>
    <w:rsid w:val="006D261E"/>
    <w:rsid w:val="006D315D"/>
    <w:rsid w:val="006D63E4"/>
    <w:rsid w:val="006D649B"/>
    <w:rsid w:val="006D6642"/>
    <w:rsid w:val="006D7598"/>
    <w:rsid w:val="006D7E12"/>
    <w:rsid w:val="006E008F"/>
    <w:rsid w:val="006E119A"/>
    <w:rsid w:val="006E1DE2"/>
    <w:rsid w:val="006E2821"/>
    <w:rsid w:val="006E2B6C"/>
    <w:rsid w:val="006E40D8"/>
    <w:rsid w:val="006E4F44"/>
    <w:rsid w:val="006E5601"/>
    <w:rsid w:val="006E60B0"/>
    <w:rsid w:val="006E6F79"/>
    <w:rsid w:val="006E79AD"/>
    <w:rsid w:val="006F18C6"/>
    <w:rsid w:val="006F2F60"/>
    <w:rsid w:val="006F31B6"/>
    <w:rsid w:val="006F40DD"/>
    <w:rsid w:val="006F4104"/>
    <w:rsid w:val="006F4DCC"/>
    <w:rsid w:val="006F4FAB"/>
    <w:rsid w:val="006F5C0A"/>
    <w:rsid w:val="006F7038"/>
    <w:rsid w:val="006F743D"/>
    <w:rsid w:val="006F769A"/>
    <w:rsid w:val="007003E8"/>
    <w:rsid w:val="007005C1"/>
    <w:rsid w:val="0070102F"/>
    <w:rsid w:val="0070121A"/>
    <w:rsid w:val="007018BB"/>
    <w:rsid w:val="007024A4"/>
    <w:rsid w:val="007028EB"/>
    <w:rsid w:val="00703508"/>
    <w:rsid w:val="00704598"/>
    <w:rsid w:val="007055C4"/>
    <w:rsid w:val="00705E6B"/>
    <w:rsid w:val="00705F7F"/>
    <w:rsid w:val="00706045"/>
    <w:rsid w:val="007060CA"/>
    <w:rsid w:val="007060FC"/>
    <w:rsid w:val="00713FF0"/>
    <w:rsid w:val="007153DC"/>
    <w:rsid w:val="007158F3"/>
    <w:rsid w:val="007174F9"/>
    <w:rsid w:val="00717C90"/>
    <w:rsid w:val="00717CD2"/>
    <w:rsid w:val="00717D20"/>
    <w:rsid w:val="00720D13"/>
    <w:rsid w:val="00720FCA"/>
    <w:rsid w:val="007231F8"/>
    <w:rsid w:val="0072354E"/>
    <w:rsid w:val="00723EA1"/>
    <w:rsid w:val="007246BD"/>
    <w:rsid w:val="00725197"/>
    <w:rsid w:val="007258C5"/>
    <w:rsid w:val="00725CC6"/>
    <w:rsid w:val="00725DE0"/>
    <w:rsid w:val="00725F92"/>
    <w:rsid w:val="00730429"/>
    <w:rsid w:val="00730938"/>
    <w:rsid w:val="00730F5D"/>
    <w:rsid w:val="0073125C"/>
    <w:rsid w:val="007313E3"/>
    <w:rsid w:val="007314BF"/>
    <w:rsid w:val="00731AAD"/>
    <w:rsid w:val="007332F7"/>
    <w:rsid w:val="007335B3"/>
    <w:rsid w:val="0073393B"/>
    <w:rsid w:val="00733AD6"/>
    <w:rsid w:val="00733C34"/>
    <w:rsid w:val="007355C2"/>
    <w:rsid w:val="00736454"/>
    <w:rsid w:val="00736B86"/>
    <w:rsid w:val="00737B25"/>
    <w:rsid w:val="00740238"/>
    <w:rsid w:val="007415AB"/>
    <w:rsid w:val="007417D9"/>
    <w:rsid w:val="00742CB2"/>
    <w:rsid w:val="0074373C"/>
    <w:rsid w:val="00743802"/>
    <w:rsid w:val="007439C8"/>
    <w:rsid w:val="00743A15"/>
    <w:rsid w:val="00743F79"/>
    <w:rsid w:val="00744227"/>
    <w:rsid w:val="00744825"/>
    <w:rsid w:val="00744C2E"/>
    <w:rsid w:val="00745887"/>
    <w:rsid w:val="007459CA"/>
    <w:rsid w:val="00745CFA"/>
    <w:rsid w:val="00746059"/>
    <w:rsid w:val="00750048"/>
    <w:rsid w:val="00750C5B"/>
    <w:rsid w:val="00753637"/>
    <w:rsid w:val="0075509F"/>
    <w:rsid w:val="007550A4"/>
    <w:rsid w:val="00755462"/>
    <w:rsid w:val="00755864"/>
    <w:rsid w:val="00756FE0"/>
    <w:rsid w:val="00756FF5"/>
    <w:rsid w:val="0075731D"/>
    <w:rsid w:val="007575D2"/>
    <w:rsid w:val="00760084"/>
    <w:rsid w:val="00760337"/>
    <w:rsid w:val="0076283F"/>
    <w:rsid w:val="00763125"/>
    <w:rsid w:val="0076397F"/>
    <w:rsid w:val="00764095"/>
    <w:rsid w:val="007643D1"/>
    <w:rsid w:val="00765395"/>
    <w:rsid w:val="00765E19"/>
    <w:rsid w:val="00771894"/>
    <w:rsid w:val="007726DA"/>
    <w:rsid w:val="00774B0D"/>
    <w:rsid w:val="00774C8E"/>
    <w:rsid w:val="0077563F"/>
    <w:rsid w:val="007757CF"/>
    <w:rsid w:val="00776FBC"/>
    <w:rsid w:val="00777531"/>
    <w:rsid w:val="00780258"/>
    <w:rsid w:val="00780521"/>
    <w:rsid w:val="00780BE8"/>
    <w:rsid w:val="007814A7"/>
    <w:rsid w:val="00781705"/>
    <w:rsid w:val="00781A7C"/>
    <w:rsid w:val="007843E3"/>
    <w:rsid w:val="0078473D"/>
    <w:rsid w:val="00785320"/>
    <w:rsid w:val="00786202"/>
    <w:rsid w:val="007863EA"/>
    <w:rsid w:val="00787934"/>
    <w:rsid w:val="00787B01"/>
    <w:rsid w:val="0079028F"/>
    <w:rsid w:val="00790422"/>
    <w:rsid w:val="00790587"/>
    <w:rsid w:val="007919ED"/>
    <w:rsid w:val="00792D2A"/>
    <w:rsid w:val="00793CD4"/>
    <w:rsid w:val="00793F72"/>
    <w:rsid w:val="00794FE6"/>
    <w:rsid w:val="00796948"/>
    <w:rsid w:val="00797061"/>
    <w:rsid w:val="00797222"/>
    <w:rsid w:val="007A01CA"/>
    <w:rsid w:val="007A0C99"/>
    <w:rsid w:val="007A18FC"/>
    <w:rsid w:val="007A208F"/>
    <w:rsid w:val="007A3C11"/>
    <w:rsid w:val="007A4924"/>
    <w:rsid w:val="007A50A5"/>
    <w:rsid w:val="007A7C88"/>
    <w:rsid w:val="007B1377"/>
    <w:rsid w:val="007B15BA"/>
    <w:rsid w:val="007B1B24"/>
    <w:rsid w:val="007B1CEE"/>
    <w:rsid w:val="007B1FCD"/>
    <w:rsid w:val="007B201C"/>
    <w:rsid w:val="007B24BC"/>
    <w:rsid w:val="007B267A"/>
    <w:rsid w:val="007B28D1"/>
    <w:rsid w:val="007B4F15"/>
    <w:rsid w:val="007B5619"/>
    <w:rsid w:val="007B6FD3"/>
    <w:rsid w:val="007B70EF"/>
    <w:rsid w:val="007B74A0"/>
    <w:rsid w:val="007C0F21"/>
    <w:rsid w:val="007C1124"/>
    <w:rsid w:val="007C22D9"/>
    <w:rsid w:val="007C3CEF"/>
    <w:rsid w:val="007C665D"/>
    <w:rsid w:val="007C6D48"/>
    <w:rsid w:val="007C7EDD"/>
    <w:rsid w:val="007D0BE8"/>
    <w:rsid w:val="007D0F45"/>
    <w:rsid w:val="007D131A"/>
    <w:rsid w:val="007D146D"/>
    <w:rsid w:val="007D160B"/>
    <w:rsid w:val="007D1C4E"/>
    <w:rsid w:val="007D204C"/>
    <w:rsid w:val="007D2076"/>
    <w:rsid w:val="007D20D6"/>
    <w:rsid w:val="007D3C93"/>
    <w:rsid w:val="007D51C9"/>
    <w:rsid w:val="007D5B0D"/>
    <w:rsid w:val="007D702A"/>
    <w:rsid w:val="007D7DEF"/>
    <w:rsid w:val="007E0887"/>
    <w:rsid w:val="007E0A53"/>
    <w:rsid w:val="007E0E4B"/>
    <w:rsid w:val="007E16CE"/>
    <w:rsid w:val="007E199C"/>
    <w:rsid w:val="007E1D1C"/>
    <w:rsid w:val="007E3888"/>
    <w:rsid w:val="007E3A9B"/>
    <w:rsid w:val="007E5FC1"/>
    <w:rsid w:val="007E6675"/>
    <w:rsid w:val="007E7CE6"/>
    <w:rsid w:val="007F0535"/>
    <w:rsid w:val="007F0D45"/>
    <w:rsid w:val="007F1306"/>
    <w:rsid w:val="007F2936"/>
    <w:rsid w:val="007F3E55"/>
    <w:rsid w:val="007F4ED7"/>
    <w:rsid w:val="007F6D4E"/>
    <w:rsid w:val="007F762B"/>
    <w:rsid w:val="007F7C26"/>
    <w:rsid w:val="00800118"/>
    <w:rsid w:val="00800E70"/>
    <w:rsid w:val="008011D2"/>
    <w:rsid w:val="008029FB"/>
    <w:rsid w:val="00802E72"/>
    <w:rsid w:val="008035FC"/>
    <w:rsid w:val="00804246"/>
    <w:rsid w:val="008051FA"/>
    <w:rsid w:val="0080603E"/>
    <w:rsid w:val="0080625C"/>
    <w:rsid w:val="00806E4B"/>
    <w:rsid w:val="008108D3"/>
    <w:rsid w:val="00811405"/>
    <w:rsid w:val="00812D57"/>
    <w:rsid w:val="00814425"/>
    <w:rsid w:val="008147DB"/>
    <w:rsid w:val="0081514F"/>
    <w:rsid w:val="008153CD"/>
    <w:rsid w:val="00815EF2"/>
    <w:rsid w:val="00816231"/>
    <w:rsid w:val="00816940"/>
    <w:rsid w:val="00816B27"/>
    <w:rsid w:val="008172D1"/>
    <w:rsid w:val="00817EF8"/>
    <w:rsid w:val="008204AD"/>
    <w:rsid w:val="00820CAA"/>
    <w:rsid w:val="00821601"/>
    <w:rsid w:val="008222CE"/>
    <w:rsid w:val="0082293C"/>
    <w:rsid w:val="008232D4"/>
    <w:rsid w:val="00823820"/>
    <w:rsid w:val="00823958"/>
    <w:rsid w:val="008241D1"/>
    <w:rsid w:val="00824644"/>
    <w:rsid w:val="008267CD"/>
    <w:rsid w:val="00826CCF"/>
    <w:rsid w:val="00827503"/>
    <w:rsid w:val="008279C3"/>
    <w:rsid w:val="00827D0E"/>
    <w:rsid w:val="00830D70"/>
    <w:rsid w:val="00831512"/>
    <w:rsid w:val="00832FC3"/>
    <w:rsid w:val="0083411F"/>
    <w:rsid w:val="008341F3"/>
    <w:rsid w:val="00834226"/>
    <w:rsid w:val="00835032"/>
    <w:rsid w:val="00835951"/>
    <w:rsid w:val="00835A28"/>
    <w:rsid w:val="00835E4F"/>
    <w:rsid w:val="0083650B"/>
    <w:rsid w:val="00836ACA"/>
    <w:rsid w:val="00837524"/>
    <w:rsid w:val="0084022F"/>
    <w:rsid w:val="0084023A"/>
    <w:rsid w:val="0084033D"/>
    <w:rsid w:val="00840972"/>
    <w:rsid w:val="00840C11"/>
    <w:rsid w:val="008418BA"/>
    <w:rsid w:val="00842031"/>
    <w:rsid w:val="00842BA3"/>
    <w:rsid w:val="00842DBE"/>
    <w:rsid w:val="008431BB"/>
    <w:rsid w:val="00846411"/>
    <w:rsid w:val="00846BB4"/>
    <w:rsid w:val="00847220"/>
    <w:rsid w:val="00847EC8"/>
    <w:rsid w:val="0085009A"/>
    <w:rsid w:val="00850B27"/>
    <w:rsid w:val="00851469"/>
    <w:rsid w:val="00851CE2"/>
    <w:rsid w:val="008523AC"/>
    <w:rsid w:val="00854ACE"/>
    <w:rsid w:val="0085581E"/>
    <w:rsid w:val="00856481"/>
    <w:rsid w:val="00856543"/>
    <w:rsid w:val="008566CC"/>
    <w:rsid w:val="008573CD"/>
    <w:rsid w:val="00857C3E"/>
    <w:rsid w:val="00857E07"/>
    <w:rsid w:val="00860255"/>
    <w:rsid w:val="008608A5"/>
    <w:rsid w:val="00860A4A"/>
    <w:rsid w:val="00860EFC"/>
    <w:rsid w:val="008610F7"/>
    <w:rsid w:val="00861A7C"/>
    <w:rsid w:val="00861CC1"/>
    <w:rsid w:val="0086232B"/>
    <w:rsid w:val="008629EF"/>
    <w:rsid w:val="00863598"/>
    <w:rsid w:val="00863F4D"/>
    <w:rsid w:val="008657BA"/>
    <w:rsid w:val="00865B9C"/>
    <w:rsid w:val="00866069"/>
    <w:rsid w:val="00866899"/>
    <w:rsid w:val="008671E9"/>
    <w:rsid w:val="00867432"/>
    <w:rsid w:val="0087022F"/>
    <w:rsid w:val="008719E2"/>
    <w:rsid w:val="00871F69"/>
    <w:rsid w:val="00871FCB"/>
    <w:rsid w:val="008727E0"/>
    <w:rsid w:val="0087299C"/>
    <w:rsid w:val="0087426E"/>
    <w:rsid w:val="00874B3F"/>
    <w:rsid w:val="00876D49"/>
    <w:rsid w:val="00876F01"/>
    <w:rsid w:val="00877A2E"/>
    <w:rsid w:val="0088023A"/>
    <w:rsid w:val="00880DB1"/>
    <w:rsid w:val="008817AB"/>
    <w:rsid w:val="0088535C"/>
    <w:rsid w:val="00885F21"/>
    <w:rsid w:val="00885FA0"/>
    <w:rsid w:val="0089006F"/>
    <w:rsid w:val="00890F78"/>
    <w:rsid w:val="0089252A"/>
    <w:rsid w:val="0089295F"/>
    <w:rsid w:val="00892F27"/>
    <w:rsid w:val="0089386A"/>
    <w:rsid w:val="008938FB"/>
    <w:rsid w:val="00893D13"/>
    <w:rsid w:val="00893ECB"/>
    <w:rsid w:val="0089489D"/>
    <w:rsid w:val="00894920"/>
    <w:rsid w:val="0089695B"/>
    <w:rsid w:val="00897145"/>
    <w:rsid w:val="00897153"/>
    <w:rsid w:val="00897E73"/>
    <w:rsid w:val="008A020E"/>
    <w:rsid w:val="008A0871"/>
    <w:rsid w:val="008A0C64"/>
    <w:rsid w:val="008A2B87"/>
    <w:rsid w:val="008A3823"/>
    <w:rsid w:val="008A41ED"/>
    <w:rsid w:val="008A4EAA"/>
    <w:rsid w:val="008A60F5"/>
    <w:rsid w:val="008A6561"/>
    <w:rsid w:val="008A6B48"/>
    <w:rsid w:val="008A6F0D"/>
    <w:rsid w:val="008B235E"/>
    <w:rsid w:val="008B2CCD"/>
    <w:rsid w:val="008B3A89"/>
    <w:rsid w:val="008B42D0"/>
    <w:rsid w:val="008B43C7"/>
    <w:rsid w:val="008B470C"/>
    <w:rsid w:val="008B4CCE"/>
    <w:rsid w:val="008B4F53"/>
    <w:rsid w:val="008B5DC0"/>
    <w:rsid w:val="008B60AB"/>
    <w:rsid w:val="008B6485"/>
    <w:rsid w:val="008B6710"/>
    <w:rsid w:val="008B6892"/>
    <w:rsid w:val="008B6FCF"/>
    <w:rsid w:val="008B79DC"/>
    <w:rsid w:val="008C1601"/>
    <w:rsid w:val="008C2B15"/>
    <w:rsid w:val="008C2B9A"/>
    <w:rsid w:val="008C2C76"/>
    <w:rsid w:val="008C2E78"/>
    <w:rsid w:val="008C448C"/>
    <w:rsid w:val="008C4881"/>
    <w:rsid w:val="008C6E25"/>
    <w:rsid w:val="008D0F57"/>
    <w:rsid w:val="008D0FC6"/>
    <w:rsid w:val="008D115A"/>
    <w:rsid w:val="008D122F"/>
    <w:rsid w:val="008D1400"/>
    <w:rsid w:val="008D1424"/>
    <w:rsid w:val="008D14A2"/>
    <w:rsid w:val="008D1AA6"/>
    <w:rsid w:val="008D214C"/>
    <w:rsid w:val="008D28F4"/>
    <w:rsid w:val="008D2A5B"/>
    <w:rsid w:val="008D2B23"/>
    <w:rsid w:val="008D2DE6"/>
    <w:rsid w:val="008D37E6"/>
    <w:rsid w:val="008D3B55"/>
    <w:rsid w:val="008D424F"/>
    <w:rsid w:val="008D45EC"/>
    <w:rsid w:val="008D618B"/>
    <w:rsid w:val="008D6B68"/>
    <w:rsid w:val="008D7A9C"/>
    <w:rsid w:val="008E0829"/>
    <w:rsid w:val="008E0C9B"/>
    <w:rsid w:val="008E10AF"/>
    <w:rsid w:val="008E1496"/>
    <w:rsid w:val="008E19D0"/>
    <w:rsid w:val="008E277C"/>
    <w:rsid w:val="008E3823"/>
    <w:rsid w:val="008E3950"/>
    <w:rsid w:val="008E433F"/>
    <w:rsid w:val="008E461B"/>
    <w:rsid w:val="008E46E4"/>
    <w:rsid w:val="008E4D45"/>
    <w:rsid w:val="008E5229"/>
    <w:rsid w:val="008E615D"/>
    <w:rsid w:val="008E76B1"/>
    <w:rsid w:val="008E7DB4"/>
    <w:rsid w:val="008F0DA8"/>
    <w:rsid w:val="008F1465"/>
    <w:rsid w:val="008F3B70"/>
    <w:rsid w:val="008F40B1"/>
    <w:rsid w:val="008F51AD"/>
    <w:rsid w:val="008F51AE"/>
    <w:rsid w:val="008F5658"/>
    <w:rsid w:val="008F67A1"/>
    <w:rsid w:val="008F691D"/>
    <w:rsid w:val="008F6AC7"/>
    <w:rsid w:val="008F7F90"/>
    <w:rsid w:val="009005A8"/>
    <w:rsid w:val="009007A8"/>
    <w:rsid w:val="00900EAC"/>
    <w:rsid w:val="009019AE"/>
    <w:rsid w:val="0090351E"/>
    <w:rsid w:val="009040CA"/>
    <w:rsid w:val="00905188"/>
    <w:rsid w:val="00906132"/>
    <w:rsid w:val="0090765A"/>
    <w:rsid w:val="0091036F"/>
    <w:rsid w:val="00911329"/>
    <w:rsid w:val="00912A14"/>
    <w:rsid w:val="00913C13"/>
    <w:rsid w:val="009141E2"/>
    <w:rsid w:val="009143EB"/>
    <w:rsid w:val="00914B77"/>
    <w:rsid w:val="00914BA4"/>
    <w:rsid w:val="0091590F"/>
    <w:rsid w:val="00916108"/>
    <w:rsid w:val="009161A0"/>
    <w:rsid w:val="00916B72"/>
    <w:rsid w:val="00916CB7"/>
    <w:rsid w:val="00917594"/>
    <w:rsid w:val="00920C0C"/>
    <w:rsid w:val="00921BC3"/>
    <w:rsid w:val="00923219"/>
    <w:rsid w:val="009235BD"/>
    <w:rsid w:val="009239D4"/>
    <w:rsid w:val="00924431"/>
    <w:rsid w:val="009263A8"/>
    <w:rsid w:val="00926669"/>
    <w:rsid w:val="00926960"/>
    <w:rsid w:val="009309AA"/>
    <w:rsid w:val="00930AB8"/>
    <w:rsid w:val="00930B28"/>
    <w:rsid w:val="009318C9"/>
    <w:rsid w:val="00931931"/>
    <w:rsid w:val="0093239A"/>
    <w:rsid w:val="0093245F"/>
    <w:rsid w:val="00933121"/>
    <w:rsid w:val="00933148"/>
    <w:rsid w:val="0093347E"/>
    <w:rsid w:val="00933C5E"/>
    <w:rsid w:val="00934DEA"/>
    <w:rsid w:val="00937090"/>
    <w:rsid w:val="0093759F"/>
    <w:rsid w:val="00940257"/>
    <w:rsid w:val="00940C4F"/>
    <w:rsid w:val="009416A3"/>
    <w:rsid w:val="0094383A"/>
    <w:rsid w:val="00943DF1"/>
    <w:rsid w:val="00944110"/>
    <w:rsid w:val="009444AF"/>
    <w:rsid w:val="00944800"/>
    <w:rsid w:val="009448C9"/>
    <w:rsid w:val="00945543"/>
    <w:rsid w:val="00945A1D"/>
    <w:rsid w:val="00945FB5"/>
    <w:rsid w:val="0094714A"/>
    <w:rsid w:val="009471BE"/>
    <w:rsid w:val="00950435"/>
    <w:rsid w:val="009518C1"/>
    <w:rsid w:val="009518E2"/>
    <w:rsid w:val="00951D6A"/>
    <w:rsid w:val="0095346F"/>
    <w:rsid w:val="00954769"/>
    <w:rsid w:val="00955B97"/>
    <w:rsid w:val="009561AD"/>
    <w:rsid w:val="00956C9E"/>
    <w:rsid w:val="0095711F"/>
    <w:rsid w:val="00957A4D"/>
    <w:rsid w:val="00957ABC"/>
    <w:rsid w:val="009609C6"/>
    <w:rsid w:val="009617FA"/>
    <w:rsid w:val="009629B4"/>
    <w:rsid w:val="009638DD"/>
    <w:rsid w:val="00964897"/>
    <w:rsid w:val="00965159"/>
    <w:rsid w:val="0096515B"/>
    <w:rsid w:val="00965C81"/>
    <w:rsid w:val="0096642F"/>
    <w:rsid w:val="00967811"/>
    <w:rsid w:val="00967C33"/>
    <w:rsid w:val="00967F8F"/>
    <w:rsid w:val="00970055"/>
    <w:rsid w:val="00970C47"/>
    <w:rsid w:val="009717E1"/>
    <w:rsid w:val="00971B01"/>
    <w:rsid w:val="009721FD"/>
    <w:rsid w:val="00972211"/>
    <w:rsid w:val="009726B1"/>
    <w:rsid w:val="009728C2"/>
    <w:rsid w:val="0097522E"/>
    <w:rsid w:val="0097685D"/>
    <w:rsid w:val="00977745"/>
    <w:rsid w:val="00980169"/>
    <w:rsid w:val="00980250"/>
    <w:rsid w:val="009804D1"/>
    <w:rsid w:val="009815FC"/>
    <w:rsid w:val="009817E9"/>
    <w:rsid w:val="00981CE7"/>
    <w:rsid w:val="00984771"/>
    <w:rsid w:val="00984DC7"/>
    <w:rsid w:val="00986456"/>
    <w:rsid w:val="00987AE7"/>
    <w:rsid w:val="00990D95"/>
    <w:rsid w:val="00990F7F"/>
    <w:rsid w:val="009942EA"/>
    <w:rsid w:val="00994653"/>
    <w:rsid w:val="009966B0"/>
    <w:rsid w:val="00996A34"/>
    <w:rsid w:val="00996CEA"/>
    <w:rsid w:val="009974FE"/>
    <w:rsid w:val="00997D30"/>
    <w:rsid w:val="00997FC3"/>
    <w:rsid w:val="009A0323"/>
    <w:rsid w:val="009A2D6A"/>
    <w:rsid w:val="009A2F93"/>
    <w:rsid w:val="009A5B2D"/>
    <w:rsid w:val="009A6522"/>
    <w:rsid w:val="009A7223"/>
    <w:rsid w:val="009B0B8C"/>
    <w:rsid w:val="009B0B94"/>
    <w:rsid w:val="009B1427"/>
    <w:rsid w:val="009B15D1"/>
    <w:rsid w:val="009B1949"/>
    <w:rsid w:val="009B1D20"/>
    <w:rsid w:val="009B22F3"/>
    <w:rsid w:val="009B3977"/>
    <w:rsid w:val="009B5291"/>
    <w:rsid w:val="009B53DF"/>
    <w:rsid w:val="009B5C0E"/>
    <w:rsid w:val="009B7ADE"/>
    <w:rsid w:val="009B7C63"/>
    <w:rsid w:val="009C0371"/>
    <w:rsid w:val="009C15DE"/>
    <w:rsid w:val="009C23CA"/>
    <w:rsid w:val="009C29EB"/>
    <w:rsid w:val="009C2FF2"/>
    <w:rsid w:val="009C3438"/>
    <w:rsid w:val="009C473E"/>
    <w:rsid w:val="009C4FCB"/>
    <w:rsid w:val="009C5128"/>
    <w:rsid w:val="009C738E"/>
    <w:rsid w:val="009C758B"/>
    <w:rsid w:val="009C7815"/>
    <w:rsid w:val="009C7861"/>
    <w:rsid w:val="009C7FFA"/>
    <w:rsid w:val="009D0B0C"/>
    <w:rsid w:val="009D0C05"/>
    <w:rsid w:val="009D1A49"/>
    <w:rsid w:val="009D1E9E"/>
    <w:rsid w:val="009D2D26"/>
    <w:rsid w:val="009D351C"/>
    <w:rsid w:val="009D3566"/>
    <w:rsid w:val="009D3C7B"/>
    <w:rsid w:val="009D45C2"/>
    <w:rsid w:val="009D4B04"/>
    <w:rsid w:val="009D5A1B"/>
    <w:rsid w:val="009D6055"/>
    <w:rsid w:val="009D69C0"/>
    <w:rsid w:val="009D6FC0"/>
    <w:rsid w:val="009D745E"/>
    <w:rsid w:val="009E089B"/>
    <w:rsid w:val="009E197D"/>
    <w:rsid w:val="009E1A7F"/>
    <w:rsid w:val="009E2799"/>
    <w:rsid w:val="009E2861"/>
    <w:rsid w:val="009E3823"/>
    <w:rsid w:val="009E3964"/>
    <w:rsid w:val="009E4199"/>
    <w:rsid w:val="009E4414"/>
    <w:rsid w:val="009E4DC3"/>
    <w:rsid w:val="009E4DC8"/>
    <w:rsid w:val="009E5307"/>
    <w:rsid w:val="009E53C1"/>
    <w:rsid w:val="009E5F6C"/>
    <w:rsid w:val="009E66DA"/>
    <w:rsid w:val="009E7247"/>
    <w:rsid w:val="009F0D54"/>
    <w:rsid w:val="009F1170"/>
    <w:rsid w:val="009F1F13"/>
    <w:rsid w:val="009F4B13"/>
    <w:rsid w:val="009F600E"/>
    <w:rsid w:val="009F64BA"/>
    <w:rsid w:val="009F7B9E"/>
    <w:rsid w:val="009F7D58"/>
    <w:rsid w:val="00A00EC7"/>
    <w:rsid w:val="00A01825"/>
    <w:rsid w:val="00A01C79"/>
    <w:rsid w:val="00A02200"/>
    <w:rsid w:val="00A03724"/>
    <w:rsid w:val="00A043EF"/>
    <w:rsid w:val="00A046B0"/>
    <w:rsid w:val="00A052B5"/>
    <w:rsid w:val="00A054F6"/>
    <w:rsid w:val="00A0668F"/>
    <w:rsid w:val="00A07110"/>
    <w:rsid w:val="00A109CC"/>
    <w:rsid w:val="00A111E0"/>
    <w:rsid w:val="00A121EC"/>
    <w:rsid w:val="00A129E1"/>
    <w:rsid w:val="00A12EEF"/>
    <w:rsid w:val="00A133C1"/>
    <w:rsid w:val="00A14777"/>
    <w:rsid w:val="00A151E3"/>
    <w:rsid w:val="00A16C1A"/>
    <w:rsid w:val="00A173DE"/>
    <w:rsid w:val="00A17AD9"/>
    <w:rsid w:val="00A17BC1"/>
    <w:rsid w:val="00A21110"/>
    <w:rsid w:val="00A2156A"/>
    <w:rsid w:val="00A2157E"/>
    <w:rsid w:val="00A2198C"/>
    <w:rsid w:val="00A21F44"/>
    <w:rsid w:val="00A22935"/>
    <w:rsid w:val="00A22AC4"/>
    <w:rsid w:val="00A25D51"/>
    <w:rsid w:val="00A27C2D"/>
    <w:rsid w:val="00A3042B"/>
    <w:rsid w:val="00A3049C"/>
    <w:rsid w:val="00A3096E"/>
    <w:rsid w:val="00A31120"/>
    <w:rsid w:val="00A3139A"/>
    <w:rsid w:val="00A32256"/>
    <w:rsid w:val="00A3374D"/>
    <w:rsid w:val="00A33CBD"/>
    <w:rsid w:val="00A34298"/>
    <w:rsid w:val="00A354CE"/>
    <w:rsid w:val="00A356EC"/>
    <w:rsid w:val="00A36302"/>
    <w:rsid w:val="00A36787"/>
    <w:rsid w:val="00A36EC3"/>
    <w:rsid w:val="00A405F0"/>
    <w:rsid w:val="00A4079B"/>
    <w:rsid w:val="00A40A29"/>
    <w:rsid w:val="00A41A5D"/>
    <w:rsid w:val="00A42EB1"/>
    <w:rsid w:val="00A43A81"/>
    <w:rsid w:val="00A43E09"/>
    <w:rsid w:val="00A43E63"/>
    <w:rsid w:val="00A43F4E"/>
    <w:rsid w:val="00A442FD"/>
    <w:rsid w:val="00A44FAF"/>
    <w:rsid w:val="00A46075"/>
    <w:rsid w:val="00A47860"/>
    <w:rsid w:val="00A51190"/>
    <w:rsid w:val="00A51482"/>
    <w:rsid w:val="00A518B5"/>
    <w:rsid w:val="00A51973"/>
    <w:rsid w:val="00A51FE4"/>
    <w:rsid w:val="00A52541"/>
    <w:rsid w:val="00A5267C"/>
    <w:rsid w:val="00A52B66"/>
    <w:rsid w:val="00A53027"/>
    <w:rsid w:val="00A53885"/>
    <w:rsid w:val="00A53BC5"/>
    <w:rsid w:val="00A53E58"/>
    <w:rsid w:val="00A54F74"/>
    <w:rsid w:val="00A55260"/>
    <w:rsid w:val="00A553AB"/>
    <w:rsid w:val="00A56A92"/>
    <w:rsid w:val="00A56DAF"/>
    <w:rsid w:val="00A57385"/>
    <w:rsid w:val="00A5762F"/>
    <w:rsid w:val="00A57F3B"/>
    <w:rsid w:val="00A60AC8"/>
    <w:rsid w:val="00A60B0C"/>
    <w:rsid w:val="00A622FC"/>
    <w:rsid w:val="00A629B0"/>
    <w:rsid w:val="00A62ECD"/>
    <w:rsid w:val="00A62F76"/>
    <w:rsid w:val="00A63547"/>
    <w:rsid w:val="00A63C12"/>
    <w:rsid w:val="00A648A2"/>
    <w:rsid w:val="00A6530D"/>
    <w:rsid w:val="00A65A09"/>
    <w:rsid w:val="00A668ED"/>
    <w:rsid w:val="00A66C0C"/>
    <w:rsid w:val="00A6711D"/>
    <w:rsid w:val="00A70438"/>
    <w:rsid w:val="00A70460"/>
    <w:rsid w:val="00A708DF"/>
    <w:rsid w:val="00A72203"/>
    <w:rsid w:val="00A72699"/>
    <w:rsid w:val="00A72BA2"/>
    <w:rsid w:val="00A7343E"/>
    <w:rsid w:val="00A73A5F"/>
    <w:rsid w:val="00A740A7"/>
    <w:rsid w:val="00A74919"/>
    <w:rsid w:val="00A75D13"/>
    <w:rsid w:val="00A75F3C"/>
    <w:rsid w:val="00A76230"/>
    <w:rsid w:val="00A76AEF"/>
    <w:rsid w:val="00A80144"/>
    <w:rsid w:val="00A803A4"/>
    <w:rsid w:val="00A80BE2"/>
    <w:rsid w:val="00A813D5"/>
    <w:rsid w:val="00A818D9"/>
    <w:rsid w:val="00A82AEA"/>
    <w:rsid w:val="00A83C69"/>
    <w:rsid w:val="00A851A1"/>
    <w:rsid w:val="00A858A4"/>
    <w:rsid w:val="00A858F4"/>
    <w:rsid w:val="00A868A5"/>
    <w:rsid w:val="00A879D2"/>
    <w:rsid w:val="00A90EB0"/>
    <w:rsid w:val="00A91DAF"/>
    <w:rsid w:val="00A92D47"/>
    <w:rsid w:val="00A93803"/>
    <w:rsid w:val="00A9408C"/>
    <w:rsid w:val="00A946D3"/>
    <w:rsid w:val="00A957B2"/>
    <w:rsid w:val="00A95841"/>
    <w:rsid w:val="00A95977"/>
    <w:rsid w:val="00A95AFB"/>
    <w:rsid w:val="00A95C3F"/>
    <w:rsid w:val="00A960DC"/>
    <w:rsid w:val="00A96383"/>
    <w:rsid w:val="00A970C4"/>
    <w:rsid w:val="00A97C06"/>
    <w:rsid w:val="00AA0DF3"/>
    <w:rsid w:val="00AA1BD3"/>
    <w:rsid w:val="00AA1D18"/>
    <w:rsid w:val="00AA1F66"/>
    <w:rsid w:val="00AA2DC8"/>
    <w:rsid w:val="00AA3BA9"/>
    <w:rsid w:val="00AA3F07"/>
    <w:rsid w:val="00AA493C"/>
    <w:rsid w:val="00AA4B92"/>
    <w:rsid w:val="00AA614B"/>
    <w:rsid w:val="00AA725C"/>
    <w:rsid w:val="00AA72D6"/>
    <w:rsid w:val="00AA7B4B"/>
    <w:rsid w:val="00AB1CA8"/>
    <w:rsid w:val="00AB1E4A"/>
    <w:rsid w:val="00AB3C35"/>
    <w:rsid w:val="00AB574A"/>
    <w:rsid w:val="00AB7808"/>
    <w:rsid w:val="00AB796E"/>
    <w:rsid w:val="00AC0192"/>
    <w:rsid w:val="00AC01FD"/>
    <w:rsid w:val="00AC0C9D"/>
    <w:rsid w:val="00AC1177"/>
    <w:rsid w:val="00AC1349"/>
    <w:rsid w:val="00AC3552"/>
    <w:rsid w:val="00AC49DC"/>
    <w:rsid w:val="00AC5365"/>
    <w:rsid w:val="00AC5AD8"/>
    <w:rsid w:val="00AC604F"/>
    <w:rsid w:val="00AC6EEF"/>
    <w:rsid w:val="00AC7204"/>
    <w:rsid w:val="00AC7219"/>
    <w:rsid w:val="00AD009D"/>
    <w:rsid w:val="00AD04F0"/>
    <w:rsid w:val="00AD0C33"/>
    <w:rsid w:val="00AD0C86"/>
    <w:rsid w:val="00AD1952"/>
    <w:rsid w:val="00AD1971"/>
    <w:rsid w:val="00AD1FB3"/>
    <w:rsid w:val="00AD2DAA"/>
    <w:rsid w:val="00AD357D"/>
    <w:rsid w:val="00AD4FD7"/>
    <w:rsid w:val="00AD5E3E"/>
    <w:rsid w:val="00AD65A0"/>
    <w:rsid w:val="00AE04DE"/>
    <w:rsid w:val="00AE0C6C"/>
    <w:rsid w:val="00AE257D"/>
    <w:rsid w:val="00AE2A21"/>
    <w:rsid w:val="00AE2E2F"/>
    <w:rsid w:val="00AE3E08"/>
    <w:rsid w:val="00AE6708"/>
    <w:rsid w:val="00AE7143"/>
    <w:rsid w:val="00AE7EDF"/>
    <w:rsid w:val="00AF0E33"/>
    <w:rsid w:val="00AF3B09"/>
    <w:rsid w:val="00AF3D07"/>
    <w:rsid w:val="00AF479F"/>
    <w:rsid w:val="00AF60A3"/>
    <w:rsid w:val="00AF6B7E"/>
    <w:rsid w:val="00AF712B"/>
    <w:rsid w:val="00AF77B5"/>
    <w:rsid w:val="00B00101"/>
    <w:rsid w:val="00B01132"/>
    <w:rsid w:val="00B02C72"/>
    <w:rsid w:val="00B0364F"/>
    <w:rsid w:val="00B04C69"/>
    <w:rsid w:val="00B04CE9"/>
    <w:rsid w:val="00B06287"/>
    <w:rsid w:val="00B06503"/>
    <w:rsid w:val="00B109B1"/>
    <w:rsid w:val="00B11270"/>
    <w:rsid w:val="00B12182"/>
    <w:rsid w:val="00B13465"/>
    <w:rsid w:val="00B13BAB"/>
    <w:rsid w:val="00B142A4"/>
    <w:rsid w:val="00B1573A"/>
    <w:rsid w:val="00B15EA6"/>
    <w:rsid w:val="00B17E59"/>
    <w:rsid w:val="00B17E72"/>
    <w:rsid w:val="00B17E7F"/>
    <w:rsid w:val="00B20191"/>
    <w:rsid w:val="00B20E4C"/>
    <w:rsid w:val="00B21ED6"/>
    <w:rsid w:val="00B22E32"/>
    <w:rsid w:val="00B24999"/>
    <w:rsid w:val="00B2531C"/>
    <w:rsid w:val="00B255E4"/>
    <w:rsid w:val="00B26854"/>
    <w:rsid w:val="00B27F5A"/>
    <w:rsid w:val="00B312A9"/>
    <w:rsid w:val="00B312F1"/>
    <w:rsid w:val="00B313C3"/>
    <w:rsid w:val="00B313E8"/>
    <w:rsid w:val="00B3190A"/>
    <w:rsid w:val="00B32032"/>
    <w:rsid w:val="00B329B4"/>
    <w:rsid w:val="00B33AE6"/>
    <w:rsid w:val="00B33BF3"/>
    <w:rsid w:val="00B33E37"/>
    <w:rsid w:val="00B340F0"/>
    <w:rsid w:val="00B3494C"/>
    <w:rsid w:val="00B34D34"/>
    <w:rsid w:val="00B35645"/>
    <w:rsid w:val="00B3582E"/>
    <w:rsid w:val="00B36E09"/>
    <w:rsid w:val="00B378FB"/>
    <w:rsid w:val="00B40201"/>
    <w:rsid w:val="00B40212"/>
    <w:rsid w:val="00B410EA"/>
    <w:rsid w:val="00B41309"/>
    <w:rsid w:val="00B41C71"/>
    <w:rsid w:val="00B41E92"/>
    <w:rsid w:val="00B4228A"/>
    <w:rsid w:val="00B423F6"/>
    <w:rsid w:val="00B4332F"/>
    <w:rsid w:val="00B43BC2"/>
    <w:rsid w:val="00B43BC6"/>
    <w:rsid w:val="00B44123"/>
    <w:rsid w:val="00B44257"/>
    <w:rsid w:val="00B44F73"/>
    <w:rsid w:val="00B467AF"/>
    <w:rsid w:val="00B46FD7"/>
    <w:rsid w:val="00B47BBC"/>
    <w:rsid w:val="00B47F26"/>
    <w:rsid w:val="00B5080D"/>
    <w:rsid w:val="00B51C02"/>
    <w:rsid w:val="00B53580"/>
    <w:rsid w:val="00B554C4"/>
    <w:rsid w:val="00B557BF"/>
    <w:rsid w:val="00B55B10"/>
    <w:rsid w:val="00B55FC6"/>
    <w:rsid w:val="00B569FF"/>
    <w:rsid w:val="00B579E7"/>
    <w:rsid w:val="00B61710"/>
    <w:rsid w:val="00B61F11"/>
    <w:rsid w:val="00B62708"/>
    <w:rsid w:val="00B630B9"/>
    <w:rsid w:val="00B6321D"/>
    <w:rsid w:val="00B63629"/>
    <w:rsid w:val="00B63B03"/>
    <w:rsid w:val="00B64E3F"/>
    <w:rsid w:val="00B6719E"/>
    <w:rsid w:val="00B672FF"/>
    <w:rsid w:val="00B677C4"/>
    <w:rsid w:val="00B67AB5"/>
    <w:rsid w:val="00B67AD4"/>
    <w:rsid w:val="00B7011B"/>
    <w:rsid w:val="00B7040E"/>
    <w:rsid w:val="00B70ACE"/>
    <w:rsid w:val="00B70E13"/>
    <w:rsid w:val="00B70F8B"/>
    <w:rsid w:val="00B720FB"/>
    <w:rsid w:val="00B72AA6"/>
    <w:rsid w:val="00B72EFE"/>
    <w:rsid w:val="00B76C83"/>
    <w:rsid w:val="00B77BE0"/>
    <w:rsid w:val="00B80542"/>
    <w:rsid w:val="00B8097C"/>
    <w:rsid w:val="00B80FA3"/>
    <w:rsid w:val="00B811FD"/>
    <w:rsid w:val="00B81EA3"/>
    <w:rsid w:val="00B81F8F"/>
    <w:rsid w:val="00B82976"/>
    <w:rsid w:val="00B83F34"/>
    <w:rsid w:val="00B86249"/>
    <w:rsid w:val="00B869BD"/>
    <w:rsid w:val="00B86E33"/>
    <w:rsid w:val="00B8751A"/>
    <w:rsid w:val="00B8777D"/>
    <w:rsid w:val="00B91922"/>
    <w:rsid w:val="00B92630"/>
    <w:rsid w:val="00B93581"/>
    <w:rsid w:val="00B94FAF"/>
    <w:rsid w:val="00B95373"/>
    <w:rsid w:val="00B955A6"/>
    <w:rsid w:val="00B9580D"/>
    <w:rsid w:val="00B95910"/>
    <w:rsid w:val="00B96579"/>
    <w:rsid w:val="00B96D96"/>
    <w:rsid w:val="00BA0B4C"/>
    <w:rsid w:val="00BA17EA"/>
    <w:rsid w:val="00BA1BB4"/>
    <w:rsid w:val="00BA270A"/>
    <w:rsid w:val="00BA276F"/>
    <w:rsid w:val="00BA41B3"/>
    <w:rsid w:val="00BA42F9"/>
    <w:rsid w:val="00BA627A"/>
    <w:rsid w:val="00BB06C4"/>
    <w:rsid w:val="00BB114D"/>
    <w:rsid w:val="00BB19C2"/>
    <w:rsid w:val="00BB1B07"/>
    <w:rsid w:val="00BB2AA3"/>
    <w:rsid w:val="00BB323B"/>
    <w:rsid w:val="00BB402C"/>
    <w:rsid w:val="00BB4BF0"/>
    <w:rsid w:val="00BB4EB1"/>
    <w:rsid w:val="00BB5292"/>
    <w:rsid w:val="00BB6563"/>
    <w:rsid w:val="00BB69CA"/>
    <w:rsid w:val="00BB7389"/>
    <w:rsid w:val="00BB7C4F"/>
    <w:rsid w:val="00BB7E1A"/>
    <w:rsid w:val="00BC0536"/>
    <w:rsid w:val="00BC0B53"/>
    <w:rsid w:val="00BC1501"/>
    <w:rsid w:val="00BC20A3"/>
    <w:rsid w:val="00BC3A41"/>
    <w:rsid w:val="00BC3C34"/>
    <w:rsid w:val="00BC3E8D"/>
    <w:rsid w:val="00BC50AA"/>
    <w:rsid w:val="00BC5592"/>
    <w:rsid w:val="00BC5EB6"/>
    <w:rsid w:val="00BC6351"/>
    <w:rsid w:val="00BC635F"/>
    <w:rsid w:val="00BC64D2"/>
    <w:rsid w:val="00BC7856"/>
    <w:rsid w:val="00BC7AA2"/>
    <w:rsid w:val="00BC7D09"/>
    <w:rsid w:val="00BD0003"/>
    <w:rsid w:val="00BD0394"/>
    <w:rsid w:val="00BD10C8"/>
    <w:rsid w:val="00BD1C20"/>
    <w:rsid w:val="00BD3E92"/>
    <w:rsid w:val="00BD44DD"/>
    <w:rsid w:val="00BD4C80"/>
    <w:rsid w:val="00BD4E1B"/>
    <w:rsid w:val="00BD535C"/>
    <w:rsid w:val="00BD56C2"/>
    <w:rsid w:val="00BD584C"/>
    <w:rsid w:val="00BD5B5B"/>
    <w:rsid w:val="00BD5C24"/>
    <w:rsid w:val="00BD5D42"/>
    <w:rsid w:val="00BD7E95"/>
    <w:rsid w:val="00BE01B9"/>
    <w:rsid w:val="00BE123D"/>
    <w:rsid w:val="00BE1D19"/>
    <w:rsid w:val="00BE2007"/>
    <w:rsid w:val="00BE274F"/>
    <w:rsid w:val="00BE3298"/>
    <w:rsid w:val="00BE349F"/>
    <w:rsid w:val="00BE5227"/>
    <w:rsid w:val="00BE59E6"/>
    <w:rsid w:val="00BE5A13"/>
    <w:rsid w:val="00BE5A91"/>
    <w:rsid w:val="00BE6238"/>
    <w:rsid w:val="00BE6E52"/>
    <w:rsid w:val="00BE7651"/>
    <w:rsid w:val="00BF0B21"/>
    <w:rsid w:val="00BF11D3"/>
    <w:rsid w:val="00BF31F0"/>
    <w:rsid w:val="00BF37FF"/>
    <w:rsid w:val="00BF451F"/>
    <w:rsid w:val="00BF54DF"/>
    <w:rsid w:val="00BF6167"/>
    <w:rsid w:val="00BF6B22"/>
    <w:rsid w:val="00BF7253"/>
    <w:rsid w:val="00BF7902"/>
    <w:rsid w:val="00BF7B49"/>
    <w:rsid w:val="00C00203"/>
    <w:rsid w:val="00C0199E"/>
    <w:rsid w:val="00C01A7E"/>
    <w:rsid w:val="00C028AC"/>
    <w:rsid w:val="00C0368F"/>
    <w:rsid w:val="00C050F0"/>
    <w:rsid w:val="00C05495"/>
    <w:rsid w:val="00C059AA"/>
    <w:rsid w:val="00C07205"/>
    <w:rsid w:val="00C07B1A"/>
    <w:rsid w:val="00C111CD"/>
    <w:rsid w:val="00C1123A"/>
    <w:rsid w:val="00C112C6"/>
    <w:rsid w:val="00C11ABE"/>
    <w:rsid w:val="00C120C0"/>
    <w:rsid w:val="00C1463A"/>
    <w:rsid w:val="00C1588D"/>
    <w:rsid w:val="00C159A1"/>
    <w:rsid w:val="00C160CC"/>
    <w:rsid w:val="00C1768B"/>
    <w:rsid w:val="00C17DF9"/>
    <w:rsid w:val="00C20540"/>
    <w:rsid w:val="00C20768"/>
    <w:rsid w:val="00C20D23"/>
    <w:rsid w:val="00C211B5"/>
    <w:rsid w:val="00C24076"/>
    <w:rsid w:val="00C243A4"/>
    <w:rsid w:val="00C24FBD"/>
    <w:rsid w:val="00C25073"/>
    <w:rsid w:val="00C26D33"/>
    <w:rsid w:val="00C27C42"/>
    <w:rsid w:val="00C30237"/>
    <w:rsid w:val="00C3029D"/>
    <w:rsid w:val="00C3086B"/>
    <w:rsid w:val="00C30E5F"/>
    <w:rsid w:val="00C33193"/>
    <w:rsid w:val="00C33BB3"/>
    <w:rsid w:val="00C357AD"/>
    <w:rsid w:val="00C35A34"/>
    <w:rsid w:val="00C37F31"/>
    <w:rsid w:val="00C37FF3"/>
    <w:rsid w:val="00C4003D"/>
    <w:rsid w:val="00C421CB"/>
    <w:rsid w:val="00C42BAD"/>
    <w:rsid w:val="00C42F2C"/>
    <w:rsid w:val="00C43B4D"/>
    <w:rsid w:val="00C43EFB"/>
    <w:rsid w:val="00C445E1"/>
    <w:rsid w:val="00C453B2"/>
    <w:rsid w:val="00C45726"/>
    <w:rsid w:val="00C45953"/>
    <w:rsid w:val="00C45B56"/>
    <w:rsid w:val="00C45EA3"/>
    <w:rsid w:val="00C4628F"/>
    <w:rsid w:val="00C46613"/>
    <w:rsid w:val="00C46ECC"/>
    <w:rsid w:val="00C476C0"/>
    <w:rsid w:val="00C50143"/>
    <w:rsid w:val="00C50ECA"/>
    <w:rsid w:val="00C525A6"/>
    <w:rsid w:val="00C53B54"/>
    <w:rsid w:val="00C550ED"/>
    <w:rsid w:val="00C55648"/>
    <w:rsid w:val="00C56D60"/>
    <w:rsid w:val="00C56F93"/>
    <w:rsid w:val="00C571CB"/>
    <w:rsid w:val="00C57352"/>
    <w:rsid w:val="00C573CC"/>
    <w:rsid w:val="00C57D3F"/>
    <w:rsid w:val="00C602DD"/>
    <w:rsid w:val="00C607EE"/>
    <w:rsid w:val="00C61D0D"/>
    <w:rsid w:val="00C621E8"/>
    <w:rsid w:val="00C62DD3"/>
    <w:rsid w:val="00C63C9F"/>
    <w:rsid w:val="00C63E43"/>
    <w:rsid w:val="00C63F3B"/>
    <w:rsid w:val="00C64069"/>
    <w:rsid w:val="00C64BCC"/>
    <w:rsid w:val="00C655E2"/>
    <w:rsid w:val="00C66838"/>
    <w:rsid w:val="00C66CEB"/>
    <w:rsid w:val="00C6735E"/>
    <w:rsid w:val="00C67E3C"/>
    <w:rsid w:val="00C67FFA"/>
    <w:rsid w:val="00C70C54"/>
    <w:rsid w:val="00C7193C"/>
    <w:rsid w:val="00C72574"/>
    <w:rsid w:val="00C72AF1"/>
    <w:rsid w:val="00C7350B"/>
    <w:rsid w:val="00C7426D"/>
    <w:rsid w:val="00C76C8C"/>
    <w:rsid w:val="00C81375"/>
    <w:rsid w:val="00C8207D"/>
    <w:rsid w:val="00C821E8"/>
    <w:rsid w:val="00C824AD"/>
    <w:rsid w:val="00C8265C"/>
    <w:rsid w:val="00C83127"/>
    <w:rsid w:val="00C8443F"/>
    <w:rsid w:val="00C857C7"/>
    <w:rsid w:val="00C85A77"/>
    <w:rsid w:val="00C8670A"/>
    <w:rsid w:val="00C87662"/>
    <w:rsid w:val="00C87C67"/>
    <w:rsid w:val="00C9003E"/>
    <w:rsid w:val="00C906B2"/>
    <w:rsid w:val="00C90A3A"/>
    <w:rsid w:val="00C90BBE"/>
    <w:rsid w:val="00C90F7D"/>
    <w:rsid w:val="00C91F3C"/>
    <w:rsid w:val="00C925AA"/>
    <w:rsid w:val="00C93CDD"/>
    <w:rsid w:val="00C94954"/>
    <w:rsid w:val="00C94D9F"/>
    <w:rsid w:val="00C956C3"/>
    <w:rsid w:val="00C957FF"/>
    <w:rsid w:val="00C96768"/>
    <w:rsid w:val="00C97A40"/>
    <w:rsid w:val="00CA0C6E"/>
    <w:rsid w:val="00CA2328"/>
    <w:rsid w:val="00CA23B6"/>
    <w:rsid w:val="00CA3183"/>
    <w:rsid w:val="00CA4340"/>
    <w:rsid w:val="00CA4A0A"/>
    <w:rsid w:val="00CA68F7"/>
    <w:rsid w:val="00CA768C"/>
    <w:rsid w:val="00CA7DCB"/>
    <w:rsid w:val="00CB07CF"/>
    <w:rsid w:val="00CB0A2C"/>
    <w:rsid w:val="00CB128F"/>
    <w:rsid w:val="00CB147B"/>
    <w:rsid w:val="00CB167D"/>
    <w:rsid w:val="00CB1692"/>
    <w:rsid w:val="00CB19E8"/>
    <w:rsid w:val="00CB1E01"/>
    <w:rsid w:val="00CB2170"/>
    <w:rsid w:val="00CB247F"/>
    <w:rsid w:val="00CB2D93"/>
    <w:rsid w:val="00CB2FD0"/>
    <w:rsid w:val="00CB3A88"/>
    <w:rsid w:val="00CB3C78"/>
    <w:rsid w:val="00CB3DD2"/>
    <w:rsid w:val="00CB3E44"/>
    <w:rsid w:val="00CB4C7B"/>
    <w:rsid w:val="00CB4E71"/>
    <w:rsid w:val="00CB5F00"/>
    <w:rsid w:val="00CB6297"/>
    <w:rsid w:val="00CB6397"/>
    <w:rsid w:val="00CB6B29"/>
    <w:rsid w:val="00CB70A5"/>
    <w:rsid w:val="00CC08BE"/>
    <w:rsid w:val="00CC1B76"/>
    <w:rsid w:val="00CC40EC"/>
    <w:rsid w:val="00CC430D"/>
    <w:rsid w:val="00CC63FC"/>
    <w:rsid w:val="00CC6B4A"/>
    <w:rsid w:val="00CD1425"/>
    <w:rsid w:val="00CD154B"/>
    <w:rsid w:val="00CD1645"/>
    <w:rsid w:val="00CD1743"/>
    <w:rsid w:val="00CD4028"/>
    <w:rsid w:val="00CD4610"/>
    <w:rsid w:val="00CD615D"/>
    <w:rsid w:val="00CD61F6"/>
    <w:rsid w:val="00CD631D"/>
    <w:rsid w:val="00CD64AA"/>
    <w:rsid w:val="00CD6A68"/>
    <w:rsid w:val="00CD6C8A"/>
    <w:rsid w:val="00CD76F6"/>
    <w:rsid w:val="00CE0047"/>
    <w:rsid w:val="00CE0125"/>
    <w:rsid w:val="00CE0416"/>
    <w:rsid w:val="00CE285E"/>
    <w:rsid w:val="00CE366A"/>
    <w:rsid w:val="00CE40AC"/>
    <w:rsid w:val="00CE562A"/>
    <w:rsid w:val="00CE5F1D"/>
    <w:rsid w:val="00CE7812"/>
    <w:rsid w:val="00CF0BEE"/>
    <w:rsid w:val="00CF10E8"/>
    <w:rsid w:val="00CF1452"/>
    <w:rsid w:val="00CF14BC"/>
    <w:rsid w:val="00CF1C9C"/>
    <w:rsid w:val="00CF227A"/>
    <w:rsid w:val="00CF340E"/>
    <w:rsid w:val="00CF4322"/>
    <w:rsid w:val="00CF685E"/>
    <w:rsid w:val="00CF7476"/>
    <w:rsid w:val="00D00F84"/>
    <w:rsid w:val="00D01266"/>
    <w:rsid w:val="00D02A3E"/>
    <w:rsid w:val="00D03706"/>
    <w:rsid w:val="00D04360"/>
    <w:rsid w:val="00D057FC"/>
    <w:rsid w:val="00D05AD4"/>
    <w:rsid w:val="00D060AB"/>
    <w:rsid w:val="00D06D7B"/>
    <w:rsid w:val="00D06F77"/>
    <w:rsid w:val="00D10155"/>
    <w:rsid w:val="00D10C27"/>
    <w:rsid w:val="00D1107E"/>
    <w:rsid w:val="00D113C2"/>
    <w:rsid w:val="00D11F8B"/>
    <w:rsid w:val="00D124D4"/>
    <w:rsid w:val="00D12551"/>
    <w:rsid w:val="00D12A2C"/>
    <w:rsid w:val="00D12B1D"/>
    <w:rsid w:val="00D12DB8"/>
    <w:rsid w:val="00D13BC5"/>
    <w:rsid w:val="00D14BA3"/>
    <w:rsid w:val="00D14E3C"/>
    <w:rsid w:val="00D1525D"/>
    <w:rsid w:val="00D15D75"/>
    <w:rsid w:val="00D165DF"/>
    <w:rsid w:val="00D167CE"/>
    <w:rsid w:val="00D171B5"/>
    <w:rsid w:val="00D179FA"/>
    <w:rsid w:val="00D2019E"/>
    <w:rsid w:val="00D21030"/>
    <w:rsid w:val="00D2233D"/>
    <w:rsid w:val="00D2240B"/>
    <w:rsid w:val="00D22833"/>
    <w:rsid w:val="00D22876"/>
    <w:rsid w:val="00D2288D"/>
    <w:rsid w:val="00D22D59"/>
    <w:rsid w:val="00D2459E"/>
    <w:rsid w:val="00D24959"/>
    <w:rsid w:val="00D26B84"/>
    <w:rsid w:val="00D279FA"/>
    <w:rsid w:val="00D30857"/>
    <w:rsid w:val="00D30DED"/>
    <w:rsid w:val="00D325EE"/>
    <w:rsid w:val="00D3272F"/>
    <w:rsid w:val="00D33A3B"/>
    <w:rsid w:val="00D342D4"/>
    <w:rsid w:val="00D3492B"/>
    <w:rsid w:val="00D349FD"/>
    <w:rsid w:val="00D34D32"/>
    <w:rsid w:val="00D34F3A"/>
    <w:rsid w:val="00D34F99"/>
    <w:rsid w:val="00D35349"/>
    <w:rsid w:val="00D35BE0"/>
    <w:rsid w:val="00D377CC"/>
    <w:rsid w:val="00D42935"/>
    <w:rsid w:val="00D42CF3"/>
    <w:rsid w:val="00D43349"/>
    <w:rsid w:val="00D43DA4"/>
    <w:rsid w:val="00D447B9"/>
    <w:rsid w:val="00D45AF6"/>
    <w:rsid w:val="00D46057"/>
    <w:rsid w:val="00D46424"/>
    <w:rsid w:val="00D46AFC"/>
    <w:rsid w:val="00D5061F"/>
    <w:rsid w:val="00D50E51"/>
    <w:rsid w:val="00D50E79"/>
    <w:rsid w:val="00D517A7"/>
    <w:rsid w:val="00D51B30"/>
    <w:rsid w:val="00D51B5D"/>
    <w:rsid w:val="00D53399"/>
    <w:rsid w:val="00D53507"/>
    <w:rsid w:val="00D53630"/>
    <w:rsid w:val="00D53EEE"/>
    <w:rsid w:val="00D55425"/>
    <w:rsid w:val="00D55FF0"/>
    <w:rsid w:val="00D60567"/>
    <w:rsid w:val="00D610B1"/>
    <w:rsid w:val="00D61611"/>
    <w:rsid w:val="00D616FA"/>
    <w:rsid w:val="00D61970"/>
    <w:rsid w:val="00D62735"/>
    <w:rsid w:val="00D62D3D"/>
    <w:rsid w:val="00D63CF0"/>
    <w:rsid w:val="00D64BEE"/>
    <w:rsid w:val="00D651E3"/>
    <w:rsid w:val="00D657EA"/>
    <w:rsid w:val="00D658D3"/>
    <w:rsid w:val="00D66143"/>
    <w:rsid w:val="00D66611"/>
    <w:rsid w:val="00D6774E"/>
    <w:rsid w:val="00D71CFA"/>
    <w:rsid w:val="00D720D2"/>
    <w:rsid w:val="00D72C56"/>
    <w:rsid w:val="00D73CDA"/>
    <w:rsid w:val="00D74433"/>
    <w:rsid w:val="00D76166"/>
    <w:rsid w:val="00D77939"/>
    <w:rsid w:val="00D80203"/>
    <w:rsid w:val="00D8341D"/>
    <w:rsid w:val="00D83760"/>
    <w:rsid w:val="00D84278"/>
    <w:rsid w:val="00D8452C"/>
    <w:rsid w:val="00D85010"/>
    <w:rsid w:val="00D856E0"/>
    <w:rsid w:val="00D8617B"/>
    <w:rsid w:val="00D8726A"/>
    <w:rsid w:val="00D8788C"/>
    <w:rsid w:val="00D9078B"/>
    <w:rsid w:val="00D91CAA"/>
    <w:rsid w:val="00D93165"/>
    <w:rsid w:val="00D93685"/>
    <w:rsid w:val="00D94273"/>
    <w:rsid w:val="00D94CB6"/>
    <w:rsid w:val="00D9500D"/>
    <w:rsid w:val="00D956FC"/>
    <w:rsid w:val="00D95B0A"/>
    <w:rsid w:val="00D95BC2"/>
    <w:rsid w:val="00D96ACB"/>
    <w:rsid w:val="00D97429"/>
    <w:rsid w:val="00DA0438"/>
    <w:rsid w:val="00DA23AE"/>
    <w:rsid w:val="00DA28FA"/>
    <w:rsid w:val="00DA2ED3"/>
    <w:rsid w:val="00DA35C2"/>
    <w:rsid w:val="00DA3F27"/>
    <w:rsid w:val="00DA40B2"/>
    <w:rsid w:val="00DA4DCE"/>
    <w:rsid w:val="00DA4F12"/>
    <w:rsid w:val="00DA5081"/>
    <w:rsid w:val="00DA5F76"/>
    <w:rsid w:val="00DA6335"/>
    <w:rsid w:val="00DA6DC5"/>
    <w:rsid w:val="00DB28F9"/>
    <w:rsid w:val="00DB37D5"/>
    <w:rsid w:val="00DB41FF"/>
    <w:rsid w:val="00DB54AC"/>
    <w:rsid w:val="00DB5E25"/>
    <w:rsid w:val="00DB5E8E"/>
    <w:rsid w:val="00DB604D"/>
    <w:rsid w:val="00DB69D4"/>
    <w:rsid w:val="00DB6D41"/>
    <w:rsid w:val="00DC00FD"/>
    <w:rsid w:val="00DC1192"/>
    <w:rsid w:val="00DC1416"/>
    <w:rsid w:val="00DC20A0"/>
    <w:rsid w:val="00DC2A27"/>
    <w:rsid w:val="00DC2B99"/>
    <w:rsid w:val="00DC3305"/>
    <w:rsid w:val="00DC35AA"/>
    <w:rsid w:val="00DC5524"/>
    <w:rsid w:val="00DC588E"/>
    <w:rsid w:val="00DC6144"/>
    <w:rsid w:val="00DC6597"/>
    <w:rsid w:val="00DC66DA"/>
    <w:rsid w:val="00DC6A6E"/>
    <w:rsid w:val="00DC74B1"/>
    <w:rsid w:val="00DD0C33"/>
    <w:rsid w:val="00DD241F"/>
    <w:rsid w:val="00DD32C3"/>
    <w:rsid w:val="00DD359D"/>
    <w:rsid w:val="00DD38B5"/>
    <w:rsid w:val="00DD42E5"/>
    <w:rsid w:val="00DD45DE"/>
    <w:rsid w:val="00DD68D1"/>
    <w:rsid w:val="00DD6F7F"/>
    <w:rsid w:val="00DD7E01"/>
    <w:rsid w:val="00DD7E4F"/>
    <w:rsid w:val="00DE0AD9"/>
    <w:rsid w:val="00DE11B1"/>
    <w:rsid w:val="00DE31AA"/>
    <w:rsid w:val="00DE34C4"/>
    <w:rsid w:val="00DE3505"/>
    <w:rsid w:val="00DE3CA7"/>
    <w:rsid w:val="00DE429C"/>
    <w:rsid w:val="00DE42CD"/>
    <w:rsid w:val="00DE47ED"/>
    <w:rsid w:val="00DE696C"/>
    <w:rsid w:val="00DE6A26"/>
    <w:rsid w:val="00DE6FB9"/>
    <w:rsid w:val="00DE730B"/>
    <w:rsid w:val="00DE75C7"/>
    <w:rsid w:val="00DE76CE"/>
    <w:rsid w:val="00DE7FDE"/>
    <w:rsid w:val="00DF062B"/>
    <w:rsid w:val="00DF0DE9"/>
    <w:rsid w:val="00DF0F25"/>
    <w:rsid w:val="00DF1662"/>
    <w:rsid w:val="00DF19D6"/>
    <w:rsid w:val="00DF22DE"/>
    <w:rsid w:val="00DF26A0"/>
    <w:rsid w:val="00DF3795"/>
    <w:rsid w:val="00DF3A59"/>
    <w:rsid w:val="00DF4AA1"/>
    <w:rsid w:val="00DF4EC0"/>
    <w:rsid w:val="00DF638C"/>
    <w:rsid w:val="00DF6696"/>
    <w:rsid w:val="00DF6EAC"/>
    <w:rsid w:val="00DF7500"/>
    <w:rsid w:val="00E00123"/>
    <w:rsid w:val="00E002EC"/>
    <w:rsid w:val="00E00FD7"/>
    <w:rsid w:val="00E0196E"/>
    <w:rsid w:val="00E02346"/>
    <w:rsid w:val="00E0248A"/>
    <w:rsid w:val="00E029B1"/>
    <w:rsid w:val="00E03D1A"/>
    <w:rsid w:val="00E049A5"/>
    <w:rsid w:val="00E05D0C"/>
    <w:rsid w:val="00E0747F"/>
    <w:rsid w:val="00E079CE"/>
    <w:rsid w:val="00E1035D"/>
    <w:rsid w:val="00E106EC"/>
    <w:rsid w:val="00E10B9C"/>
    <w:rsid w:val="00E10ED8"/>
    <w:rsid w:val="00E121CD"/>
    <w:rsid w:val="00E12EF1"/>
    <w:rsid w:val="00E13AED"/>
    <w:rsid w:val="00E15C23"/>
    <w:rsid w:val="00E17300"/>
    <w:rsid w:val="00E20749"/>
    <w:rsid w:val="00E20BAD"/>
    <w:rsid w:val="00E21243"/>
    <w:rsid w:val="00E22AE3"/>
    <w:rsid w:val="00E2317E"/>
    <w:rsid w:val="00E24176"/>
    <w:rsid w:val="00E242D9"/>
    <w:rsid w:val="00E254DF"/>
    <w:rsid w:val="00E2772D"/>
    <w:rsid w:val="00E31F1C"/>
    <w:rsid w:val="00E32153"/>
    <w:rsid w:val="00E324A5"/>
    <w:rsid w:val="00E34513"/>
    <w:rsid w:val="00E35689"/>
    <w:rsid w:val="00E36A76"/>
    <w:rsid w:val="00E36F56"/>
    <w:rsid w:val="00E40980"/>
    <w:rsid w:val="00E4124C"/>
    <w:rsid w:val="00E41312"/>
    <w:rsid w:val="00E42247"/>
    <w:rsid w:val="00E429C0"/>
    <w:rsid w:val="00E437A4"/>
    <w:rsid w:val="00E43894"/>
    <w:rsid w:val="00E43E8F"/>
    <w:rsid w:val="00E44258"/>
    <w:rsid w:val="00E44D15"/>
    <w:rsid w:val="00E45D43"/>
    <w:rsid w:val="00E479A1"/>
    <w:rsid w:val="00E502F4"/>
    <w:rsid w:val="00E502F8"/>
    <w:rsid w:val="00E50690"/>
    <w:rsid w:val="00E51133"/>
    <w:rsid w:val="00E51C63"/>
    <w:rsid w:val="00E52CAF"/>
    <w:rsid w:val="00E52E0A"/>
    <w:rsid w:val="00E53221"/>
    <w:rsid w:val="00E53A78"/>
    <w:rsid w:val="00E54FF2"/>
    <w:rsid w:val="00E55137"/>
    <w:rsid w:val="00E568FC"/>
    <w:rsid w:val="00E577FD"/>
    <w:rsid w:val="00E57A43"/>
    <w:rsid w:val="00E60D98"/>
    <w:rsid w:val="00E633AF"/>
    <w:rsid w:val="00E63733"/>
    <w:rsid w:val="00E63C92"/>
    <w:rsid w:val="00E6635D"/>
    <w:rsid w:val="00E67B93"/>
    <w:rsid w:val="00E7171B"/>
    <w:rsid w:val="00E71E00"/>
    <w:rsid w:val="00E72002"/>
    <w:rsid w:val="00E72015"/>
    <w:rsid w:val="00E72A6D"/>
    <w:rsid w:val="00E73308"/>
    <w:rsid w:val="00E73671"/>
    <w:rsid w:val="00E73B8A"/>
    <w:rsid w:val="00E7459A"/>
    <w:rsid w:val="00E74AB9"/>
    <w:rsid w:val="00E74D9A"/>
    <w:rsid w:val="00E74E3A"/>
    <w:rsid w:val="00E7509F"/>
    <w:rsid w:val="00E76368"/>
    <w:rsid w:val="00E76CB6"/>
    <w:rsid w:val="00E77A18"/>
    <w:rsid w:val="00E77A2F"/>
    <w:rsid w:val="00E77FB7"/>
    <w:rsid w:val="00E80384"/>
    <w:rsid w:val="00E81F5D"/>
    <w:rsid w:val="00E8317E"/>
    <w:rsid w:val="00E842E6"/>
    <w:rsid w:val="00E84A28"/>
    <w:rsid w:val="00E84DD9"/>
    <w:rsid w:val="00E86A81"/>
    <w:rsid w:val="00E86FC0"/>
    <w:rsid w:val="00E87D83"/>
    <w:rsid w:val="00E87E2A"/>
    <w:rsid w:val="00E9173D"/>
    <w:rsid w:val="00E917A2"/>
    <w:rsid w:val="00E91C69"/>
    <w:rsid w:val="00E92B88"/>
    <w:rsid w:val="00E93DF9"/>
    <w:rsid w:val="00E95235"/>
    <w:rsid w:val="00E95949"/>
    <w:rsid w:val="00E962C3"/>
    <w:rsid w:val="00E96552"/>
    <w:rsid w:val="00E97270"/>
    <w:rsid w:val="00E9787C"/>
    <w:rsid w:val="00EA0C98"/>
    <w:rsid w:val="00EA15C0"/>
    <w:rsid w:val="00EA2F2F"/>
    <w:rsid w:val="00EA3632"/>
    <w:rsid w:val="00EA389D"/>
    <w:rsid w:val="00EA3E0E"/>
    <w:rsid w:val="00EA426B"/>
    <w:rsid w:val="00EA59A2"/>
    <w:rsid w:val="00EA5C25"/>
    <w:rsid w:val="00EA5FC9"/>
    <w:rsid w:val="00EA63B3"/>
    <w:rsid w:val="00EA6620"/>
    <w:rsid w:val="00EA687F"/>
    <w:rsid w:val="00EA7186"/>
    <w:rsid w:val="00EB0431"/>
    <w:rsid w:val="00EB23D8"/>
    <w:rsid w:val="00EB2968"/>
    <w:rsid w:val="00EB4BF4"/>
    <w:rsid w:val="00EB4DC0"/>
    <w:rsid w:val="00EB5E3D"/>
    <w:rsid w:val="00EB6030"/>
    <w:rsid w:val="00EB6224"/>
    <w:rsid w:val="00EB6577"/>
    <w:rsid w:val="00EC08F9"/>
    <w:rsid w:val="00EC0CCD"/>
    <w:rsid w:val="00EC31DA"/>
    <w:rsid w:val="00EC3E56"/>
    <w:rsid w:val="00EC4AC9"/>
    <w:rsid w:val="00EC62D4"/>
    <w:rsid w:val="00EC77D6"/>
    <w:rsid w:val="00EC792F"/>
    <w:rsid w:val="00ED00B3"/>
    <w:rsid w:val="00ED00D4"/>
    <w:rsid w:val="00ED04CD"/>
    <w:rsid w:val="00ED07EB"/>
    <w:rsid w:val="00ED13CA"/>
    <w:rsid w:val="00ED4ADB"/>
    <w:rsid w:val="00ED57F8"/>
    <w:rsid w:val="00ED7F42"/>
    <w:rsid w:val="00EE0175"/>
    <w:rsid w:val="00EE034A"/>
    <w:rsid w:val="00EE071D"/>
    <w:rsid w:val="00EE0A03"/>
    <w:rsid w:val="00EE0A2D"/>
    <w:rsid w:val="00EE0D03"/>
    <w:rsid w:val="00EE0F42"/>
    <w:rsid w:val="00EE10E7"/>
    <w:rsid w:val="00EE13E0"/>
    <w:rsid w:val="00EE286E"/>
    <w:rsid w:val="00EE3030"/>
    <w:rsid w:val="00EE3EA3"/>
    <w:rsid w:val="00EE4926"/>
    <w:rsid w:val="00EE4A67"/>
    <w:rsid w:val="00EE4CC4"/>
    <w:rsid w:val="00EE4E2F"/>
    <w:rsid w:val="00EE7096"/>
    <w:rsid w:val="00EF19FF"/>
    <w:rsid w:val="00EF1DBD"/>
    <w:rsid w:val="00EF215B"/>
    <w:rsid w:val="00EF2E3F"/>
    <w:rsid w:val="00EF4E54"/>
    <w:rsid w:val="00EF51B5"/>
    <w:rsid w:val="00EF563D"/>
    <w:rsid w:val="00EF6189"/>
    <w:rsid w:val="00EF65A0"/>
    <w:rsid w:val="00EF71BD"/>
    <w:rsid w:val="00EF73BB"/>
    <w:rsid w:val="00EF7DEA"/>
    <w:rsid w:val="00EF7F80"/>
    <w:rsid w:val="00F01053"/>
    <w:rsid w:val="00F03584"/>
    <w:rsid w:val="00F036AF"/>
    <w:rsid w:val="00F03AB7"/>
    <w:rsid w:val="00F049FF"/>
    <w:rsid w:val="00F054A3"/>
    <w:rsid w:val="00F059D1"/>
    <w:rsid w:val="00F05D08"/>
    <w:rsid w:val="00F06063"/>
    <w:rsid w:val="00F10FC9"/>
    <w:rsid w:val="00F11525"/>
    <w:rsid w:val="00F117E7"/>
    <w:rsid w:val="00F117EB"/>
    <w:rsid w:val="00F118BD"/>
    <w:rsid w:val="00F12C57"/>
    <w:rsid w:val="00F141F8"/>
    <w:rsid w:val="00F14544"/>
    <w:rsid w:val="00F14916"/>
    <w:rsid w:val="00F14AB0"/>
    <w:rsid w:val="00F157CF"/>
    <w:rsid w:val="00F208D3"/>
    <w:rsid w:val="00F224BF"/>
    <w:rsid w:val="00F22C14"/>
    <w:rsid w:val="00F23329"/>
    <w:rsid w:val="00F235C1"/>
    <w:rsid w:val="00F23B12"/>
    <w:rsid w:val="00F24157"/>
    <w:rsid w:val="00F25C88"/>
    <w:rsid w:val="00F26A8B"/>
    <w:rsid w:val="00F26D82"/>
    <w:rsid w:val="00F27426"/>
    <w:rsid w:val="00F27968"/>
    <w:rsid w:val="00F30E4A"/>
    <w:rsid w:val="00F31CB9"/>
    <w:rsid w:val="00F33345"/>
    <w:rsid w:val="00F33BC2"/>
    <w:rsid w:val="00F35C62"/>
    <w:rsid w:val="00F371D0"/>
    <w:rsid w:val="00F37D10"/>
    <w:rsid w:val="00F406CC"/>
    <w:rsid w:val="00F40F25"/>
    <w:rsid w:val="00F411A7"/>
    <w:rsid w:val="00F41F7F"/>
    <w:rsid w:val="00F42522"/>
    <w:rsid w:val="00F430E5"/>
    <w:rsid w:val="00F444C8"/>
    <w:rsid w:val="00F45A24"/>
    <w:rsid w:val="00F4699E"/>
    <w:rsid w:val="00F501AC"/>
    <w:rsid w:val="00F50FFC"/>
    <w:rsid w:val="00F511F3"/>
    <w:rsid w:val="00F518AD"/>
    <w:rsid w:val="00F51C16"/>
    <w:rsid w:val="00F5267F"/>
    <w:rsid w:val="00F53AB7"/>
    <w:rsid w:val="00F548F0"/>
    <w:rsid w:val="00F54DA2"/>
    <w:rsid w:val="00F5534A"/>
    <w:rsid w:val="00F55F33"/>
    <w:rsid w:val="00F56D02"/>
    <w:rsid w:val="00F5758E"/>
    <w:rsid w:val="00F57E50"/>
    <w:rsid w:val="00F6175B"/>
    <w:rsid w:val="00F62150"/>
    <w:rsid w:val="00F623D5"/>
    <w:rsid w:val="00F62792"/>
    <w:rsid w:val="00F62AEA"/>
    <w:rsid w:val="00F62BCC"/>
    <w:rsid w:val="00F63563"/>
    <w:rsid w:val="00F6379F"/>
    <w:rsid w:val="00F64C9A"/>
    <w:rsid w:val="00F65BDD"/>
    <w:rsid w:val="00F67401"/>
    <w:rsid w:val="00F674FE"/>
    <w:rsid w:val="00F707E6"/>
    <w:rsid w:val="00F70A17"/>
    <w:rsid w:val="00F713C0"/>
    <w:rsid w:val="00F71BFD"/>
    <w:rsid w:val="00F744E9"/>
    <w:rsid w:val="00F750FD"/>
    <w:rsid w:val="00F7525A"/>
    <w:rsid w:val="00F76BB2"/>
    <w:rsid w:val="00F77957"/>
    <w:rsid w:val="00F77E0E"/>
    <w:rsid w:val="00F80847"/>
    <w:rsid w:val="00F826C5"/>
    <w:rsid w:val="00F84A32"/>
    <w:rsid w:val="00F84A89"/>
    <w:rsid w:val="00F84D49"/>
    <w:rsid w:val="00F84D8D"/>
    <w:rsid w:val="00F8605E"/>
    <w:rsid w:val="00F864D7"/>
    <w:rsid w:val="00F86B59"/>
    <w:rsid w:val="00F90FD9"/>
    <w:rsid w:val="00F91280"/>
    <w:rsid w:val="00F913DC"/>
    <w:rsid w:val="00F919E9"/>
    <w:rsid w:val="00F91A7C"/>
    <w:rsid w:val="00F91FD0"/>
    <w:rsid w:val="00F92550"/>
    <w:rsid w:val="00F92F6F"/>
    <w:rsid w:val="00F94307"/>
    <w:rsid w:val="00F94538"/>
    <w:rsid w:val="00F94951"/>
    <w:rsid w:val="00F9608B"/>
    <w:rsid w:val="00F96DB0"/>
    <w:rsid w:val="00FA02F6"/>
    <w:rsid w:val="00FA051B"/>
    <w:rsid w:val="00FA135A"/>
    <w:rsid w:val="00FA1777"/>
    <w:rsid w:val="00FA3C49"/>
    <w:rsid w:val="00FA572E"/>
    <w:rsid w:val="00FA5A54"/>
    <w:rsid w:val="00FA6DA6"/>
    <w:rsid w:val="00FA70D5"/>
    <w:rsid w:val="00FB0911"/>
    <w:rsid w:val="00FB11CE"/>
    <w:rsid w:val="00FB2845"/>
    <w:rsid w:val="00FB2ED9"/>
    <w:rsid w:val="00FB327A"/>
    <w:rsid w:val="00FB46F5"/>
    <w:rsid w:val="00FB4756"/>
    <w:rsid w:val="00FB5201"/>
    <w:rsid w:val="00FB5992"/>
    <w:rsid w:val="00FB5AA9"/>
    <w:rsid w:val="00FB6581"/>
    <w:rsid w:val="00FB6EEB"/>
    <w:rsid w:val="00FB6F41"/>
    <w:rsid w:val="00FB71B1"/>
    <w:rsid w:val="00FB77C4"/>
    <w:rsid w:val="00FB7A3A"/>
    <w:rsid w:val="00FC0A51"/>
    <w:rsid w:val="00FC2870"/>
    <w:rsid w:val="00FC2AD8"/>
    <w:rsid w:val="00FC30E8"/>
    <w:rsid w:val="00FC48D6"/>
    <w:rsid w:val="00FC4CAC"/>
    <w:rsid w:val="00FC4F97"/>
    <w:rsid w:val="00FC5A10"/>
    <w:rsid w:val="00FC5A16"/>
    <w:rsid w:val="00FC653C"/>
    <w:rsid w:val="00FC7A58"/>
    <w:rsid w:val="00FD1CFB"/>
    <w:rsid w:val="00FD280A"/>
    <w:rsid w:val="00FD3198"/>
    <w:rsid w:val="00FD3DE9"/>
    <w:rsid w:val="00FD40B2"/>
    <w:rsid w:val="00FD4B5E"/>
    <w:rsid w:val="00FD59F2"/>
    <w:rsid w:val="00FD73E6"/>
    <w:rsid w:val="00FD758D"/>
    <w:rsid w:val="00FD7B2B"/>
    <w:rsid w:val="00FE0177"/>
    <w:rsid w:val="00FE052A"/>
    <w:rsid w:val="00FE06FB"/>
    <w:rsid w:val="00FE0968"/>
    <w:rsid w:val="00FE3143"/>
    <w:rsid w:val="00FE3BDE"/>
    <w:rsid w:val="00FE41FD"/>
    <w:rsid w:val="00FE425C"/>
    <w:rsid w:val="00FE68A2"/>
    <w:rsid w:val="00FE6E80"/>
    <w:rsid w:val="00FE7097"/>
    <w:rsid w:val="00FE7DD2"/>
    <w:rsid w:val="00FE7FEE"/>
    <w:rsid w:val="00FF12FF"/>
    <w:rsid w:val="00FF1495"/>
    <w:rsid w:val="00FF4ADE"/>
    <w:rsid w:val="00FF4B71"/>
    <w:rsid w:val="00FF62DE"/>
    <w:rsid w:val="00FF64BB"/>
    <w:rsid w:val="00FF6FE5"/>
    <w:rsid w:val="00FF79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2AFDF1"/>
  <w15:docId w15:val="{18E1DB46-16ED-4B90-96B9-0B96B89C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1D0D"/>
    <w:rPr>
      <w:rFonts w:ascii="Times New Roman" w:eastAsia="Times New Roman" w:hAnsi="Times New Roman"/>
      <w:sz w:val="24"/>
      <w:szCs w:val="24"/>
    </w:rPr>
  </w:style>
  <w:style w:type="paragraph" w:styleId="Nadpis1">
    <w:name w:val="heading 1"/>
    <w:basedOn w:val="Normln"/>
    <w:next w:val="Normln"/>
    <w:link w:val="Nadpis1Char"/>
    <w:qFormat/>
    <w:rsid w:val="007575D2"/>
    <w:pPr>
      <w:keepNext/>
      <w:overflowPunct w:val="0"/>
      <w:autoSpaceDE w:val="0"/>
      <w:autoSpaceDN w:val="0"/>
      <w:adjustRightInd w:val="0"/>
      <w:outlineLvl w:val="0"/>
    </w:pPr>
    <w:rPr>
      <w:rFonts w:eastAsia="Arial Unicode MS"/>
      <w:b/>
      <w:szCs w:val="20"/>
    </w:rPr>
  </w:style>
  <w:style w:type="paragraph" w:styleId="Nadpis2">
    <w:name w:val="heading 2"/>
    <w:basedOn w:val="Normln"/>
    <w:next w:val="Normln"/>
    <w:link w:val="Nadpis2Char"/>
    <w:uiPriority w:val="9"/>
    <w:semiHidden/>
    <w:unhideWhenUsed/>
    <w:qFormat/>
    <w:rsid w:val="004C34F5"/>
    <w:pPr>
      <w:keepNext/>
      <w:spacing w:before="240" w:after="60"/>
      <w:outlineLvl w:val="1"/>
    </w:pPr>
    <w:rPr>
      <w:rFonts w:ascii="Cambria" w:hAnsi="Cambria"/>
      <w:b/>
      <w:bCs/>
      <w:i/>
      <w:iCs/>
      <w:sz w:val="28"/>
      <w:szCs w:val="28"/>
    </w:rPr>
  </w:style>
  <w:style w:type="paragraph" w:styleId="Nadpis7">
    <w:name w:val="heading 7"/>
    <w:basedOn w:val="Normln"/>
    <w:next w:val="Normln"/>
    <w:link w:val="Nadpis7Char"/>
    <w:qFormat/>
    <w:rsid w:val="007575D2"/>
    <w:pPr>
      <w:keepNext/>
      <w:tabs>
        <w:tab w:val="left" w:pos="1701"/>
        <w:tab w:val="left" w:pos="4678"/>
      </w:tabs>
      <w:jc w:val="center"/>
      <w:outlineLvl w:val="6"/>
    </w:pPr>
    <w:rPr>
      <w:b/>
      <w:snapToGrid w:val="0"/>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link w:val="Nadpis7"/>
    <w:rsid w:val="007575D2"/>
    <w:rPr>
      <w:rFonts w:ascii="Times New Roman" w:eastAsia="Times New Roman" w:hAnsi="Times New Roman" w:cs="Times New Roman"/>
      <w:b/>
      <w:snapToGrid/>
      <w:sz w:val="26"/>
      <w:szCs w:val="24"/>
      <w:lang w:eastAsia="cs-CZ"/>
    </w:rPr>
  </w:style>
  <w:style w:type="paragraph" w:styleId="Zkladntext">
    <w:name w:val="Body Text"/>
    <w:aliases w:val="subtitle2,Základní tZákladní text,Body Text"/>
    <w:basedOn w:val="Normln"/>
    <w:link w:val="ZkladntextChar"/>
    <w:rsid w:val="007575D2"/>
    <w:pPr>
      <w:jc w:val="both"/>
    </w:pPr>
  </w:style>
  <w:style w:type="character" w:customStyle="1" w:styleId="ZkladntextChar">
    <w:name w:val="Základní text Char"/>
    <w:aliases w:val="subtitle2 Char,Základní tZákladní text Char,Body Text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
    <w:qFormat/>
    <w:rsid w:val="007575D2"/>
    <w:pPr>
      <w:jc w:val="center"/>
    </w:pPr>
    <w:rPr>
      <w:b/>
      <w:bCs/>
      <w:sz w:val="44"/>
    </w:rPr>
  </w:style>
  <w:style w:type="character" w:customStyle="1" w:styleId="NzevChar">
    <w:name w:val="Název Char"/>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7575D2"/>
    <w:pPr>
      <w:jc w:val="center"/>
    </w:pPr>
    <w:rPr>
      <w:b/>
      <w:color w:val="000000"/>
      <w:sz w:val="28"/>
      <w:szCs w:val="20"/>
    </w:rPr>
  </w:style>
  <w:style w:type="character" w:customStyle="1" w:styleId="PodnadpisChar">
    <w:name w:val="Podnadpis Char"/>
    <w:link w:val="Podnadpis"/>
    <w:rsid w:val="007575D2"/>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7575D2"/>
    <w:pPr>
      <w:tabs>
        <w:tab w:val="center" w:pos="4536"/>
        <w:tab w:val="right" w:pos="9072"/>
      </w:tabs>
    </w:pPr>
  </w:style>
  <w:style w:type="character" w:customStyle="1" w:styleId="ZhlavChar">
    <w:name w:val="Záhlaví Char"/>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5D2"/>
    <w:pPr>
      <w:tabs>
        <w:tab w:val="center" w:pos="4536"/>
        <w:tab w:val="right" w:pos="9072"/>
      </w:tabs>
    </w:pPr>
  </w:style>
  <w:style w:type="character" w:customStyle="1" w:styleId="ZpatChar">
    <w:name w:val="Zápatí Char"/>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widowControl w:val="0"/>
      <w:jc w:val="center"/>
    </w:pPr>
    <w:rPr>
      <w:b/>
      <w:szCs w:val="20"/>
    </w:rPr>
  </w:style>
  <w:style w:type="paragraph" w:customStyle="1" w:styleId="OdstavecSmlouvy">
    <w:name w:val="OdstavecSmlouvy"/>
    <w:basedOn w:val="Normln"/>
    <w:rsid w:val="007B28D1"/>
    <w:pPr>
      <w:keepLines/>
      <w:numPr>
        <w:numId w:val="9"/>
      </w:numPr>
      <w:tabs>
        <w:tab w:val="left" w:pos="426"/>
        <w:tab w:val="left" w:pos="1701"/>
      </w:tabs>
      <w:spacing w:after="120"/>
      <w:jc w:val="both"/>
    </w:pPr>
    <w:rPr>
      <w:szCs w:val="20"/>
    </w:r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
    <w:uiPriority w:val="99"/>
    <w:unhideWhenUsed/>
    <w:rsid w:val="007B28D1"/>
    <w:rPr>
      <w:sz w:val="20"/>
      <w:szCs w:val="20"/>
    </w:rPr>
  </w:style>
  <w:style w:type="character" w:customStyle="1" w:styleId="TextkomenteChar">
    <w:name w:val="Text komentáře Char"/>
    <w:link w:val="Textkomente"/>
    <w:uiPriority w:val="99"/>
    <w:rsid w:val="007B28D1"/>
    <w:rPr>
      <w:rFonts w:ascii="Times New Roman" w:eastAsia="Times New Roman" w:hAnsi="Times New Roman"/>
    </w:rPr>
  </w:style>
  <w:style w:type="paragraph" w:styleId="Textbubliny">
    <w:name w:val="Balloon Text"/>
    <w:basedOn w:val="Normln"/>
    <w:link w:val="TextbublinyChar"/>
    <w:uiPriority w:val="99"/>
    <w:semiHidden/>
    <w:unhideWhenUsed/>
    <w:rsid w:val="007B28D1"/>
    <w:rPr>
      <w:rFonts w:ascii="Tahoma" w:hAnsi="Tahoma"/>
      <w:sz w:val="16"/>
      <w:szCs w:val="16"/>
    </w:rPr>
  </w:style>
  <w:style w:type="character" w:customStyle="1" w:styleId="TextbublinyChar">
    <w:name w:val="Text bubliny Char"/>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
    <w:uiPriority w:val="99"/>
    <w:semiHidden/>
    <w:unhideWhenUsed/>
    <w:rsid w:val="007C665D"/>
    <w:rPr>
      <w:b/>
      <w:bCs/>
    </w:rPr>
  </w:style>
  <w:style w:type="character" w:customStyle="1" w:styleId="PedmtkomenteChar">
    <w:name w:val="Předmět komentáře Char"/>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widowControl w:val="0"/>
      <w:spacing w:before="120" w:line="240" w:lineRule="atLeast"/>
      <w:jc w:val="both"/>
    </w:pPr>
    <w:rPr>
      <w:snapToGrid w:val="0"/>
      <w:szCs w:val="2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widowControl w:val="0"/>
      <w:numPr>
        <w:numId w:val="19"/>
      </w:numPr>
      <w:spacing w:after="120"/>
    </w:pPr>
    <w:rPr>
      <w:rFonts w:ascii="Arial" w:hAnsi="Arial"/>
      <w:sz w:val="22"/>
      <w:szCs w:val="20"/>
    </w:rPr>
  </w:style>
  <w:style w:type="paragraph" w:styleId="Odstavecseseznamem">
    <w:name w:val="List Paragraph"/>
    <w:basedOn w:val="Normln"/>
    <w:uiPriority w:val="34"/>
    <w:qFormat/>
    <w:rsid w:val="00FB5AA9"/>
    <w:pPr>
      <w:ind w:left="708"/>
    </w:pPr>
    <w:rPr>
      <w:sz w:val="20"/>
      <w:szCs w:val="20"/>
    </w:rPr>
  </w:style>
  <w:style w:type="paragraph" w:styleId="Bezmezer">
    <w:name w:val="No Spacing"/>
    <w:aliases w:val="Text"/>
    <w:link w:val="BezmezerChar"/>
    <w:uiPriority w:val="1"/>
    <w:qFormat/>
    <w:rsid w:val="00180D79"/>
    <w:pPr>
      <w:ind w:firstLine="709"/>
    </w:pPr>
    <w:rPr>
      <w:sz w:val="22"/>
      <w:szCs w:val="22"/>
      <w:lang w:eastAsia="en-US"/>
    </w:rPr>
  </w:style>
  <w:style w:type="character" w:customStyle="1" w:styleId="BezmezerChar">
    <w:name w:val="Bez mezer Char"/>
    <w:aliases w:val="Text Char"/>
    <w:link w:val="Bezmezer"/>
    <w:uiPriority w:val="1"/>
    <w:rsid w:val="00180D79"/>
    <w:rPr>
      <w:sz w:val="22"/>
      <w:szCs w:val="22"/>
      <w:lang w:val="cs-CZ" w:eastAsia="en-US" w:bidi="ar-SA"/>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25"/>
      </w:numPr>
    </w:pPr>
  </w:style>
  <w:style w:type="paragraph" w:customStyle="1" w:styleId="Textpsmene">
    <w:name w:val="Text písmene"/>
    <w:basedOn w:val="Normln"/>
    <w:rsid w:val="00916CB7"/>
    <w:pPr>
      <w:numPr>
        <w:ilvl w:val="7"/>
        <w:numId w:val="25"/>
      </w:numPr>
    </w:pPr>
  </w:style>
  <w:style w:type="paragraph" w:customStyle="1" w:styleId="Textbodu">
    <w:name w:val="Text bodu"/>
    <w:basedOn w:val="Normln"/>
    <w:rsid w:val="00916CB7"/>
    <w:pPr>
      <w:numPr>
        <w:ilvl w:val="8"/>
        <w:numId w:val="25"/>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locked/>
    <w:rsid w:val="002E553D"/>
  </w:style>
  <w:style w:type="character" w:customStyle="1" w:styleId="Nadpis2Char">
    <w:name w:val="Nadpis 2 Char"/>
    <w:link w:val="Nadpis2"/>
    <w:uiPriority w:val="9"/>
    <w:semiHidden/>
    <w:rsid w:val="004C34F5"/>
    <w:rPr>
      <w:rFonts w:ascii="Cambria" w:eastAsia="Times New Roman" w:hAnsi="Cambria"/>
      <w:b/>
      <w:bCs/>
      <w:i/>
      <w:iCs/>
      <w:sz w:val="28"/>
      <w:szCs w:val="28"/>
    </w:rPr>
  </w:style>
  <w:style w:type="character" w:customStyle="1" w:styleId="apple-converted-space">
    <w:name w:val="apple-converted-space"/>
    <w:basedOn w:val="Standardnpsmoodstavce"/>
    <w:rsid w:val="005360D1"/>
  </w:style>
  <w:style w:type="character" w:styleId="Siln">
    <w:name w:val="Strong"/>
    <w:uiPriority w:val="22"/>
    <w:qFormat/>
    <w:rsid w:val="0056380A"/>
    <w:rPr>
      <w:b/>
      <w:bCs/>
    </w:rPr>
  </w:style>
  <w:style w:type="character" w:styleId="Zdraznn">
    <w:name w:val="Emphasis"/>
    <w:aliases w:val="Zvýraznění1"/>
    <w:uiPriority w:val="20"/>
    <w:qFormat/>
    <w:rsid w:val="00BA270A"/>
    <w:rPr>
      <w:i/>
      <w:iCs/>
    </w:rPr>
  </w:style>
  <w:style w:type="paragraph" w:styleId="Rozloendokumentu">
    <w:name w:val="Document Map"/>
    <w:aliases w:val="Document Map"/>
    <w:basedOn w:val="Normln"/>
    <w:link w:val="RozloendokumentuChar"/>
    <w:uiPriority w:val="99"/>
    <w:semiHidden/>
    <w:unhideWhenUsed/>
    <w:rsid w:val="00072A15"/>
    <w:rPr>
      <w:rFonts w:ascii="Tahoma" w:hAnsi="Tahoma" w:cs="Tahoma"/>
      <w:sz w:val="16"/>
      <w:szCs w:val="16"/>
    </w:rPr>
  </w:style>
  <w:style w:type="character" w:customStyle="1" w:styleId="RozloendokumentuChar">
    <w:name w:val="Rozložení dokumentu Char"/>
    <w:aliases w:val="Document Map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character" w:customStyle="1" w:styleId="Zmnka1">
    <w:name w:val="Zmínka1"/>
    <w:uiPriority w:val="99"/>
    <w:semiHidden/>
    <w:unhideWhenUsed/>
    <w:rsid w:val="003930D4"/>
    <w:rPr>
      <w:color w:val="2B579A"/>
      <w:shd w:val="clear" w:color="auto" w:fill="E6E6E6"/>
    </w:rPr>
  </w:style>
  <w:style w:type="paragraph" w:styleId="Textvysvtlivek">
    <w:name w:val="endnote text"/>
    <w:basedOn w:val="Normln"/>
    <w:link w:val="TextvysvtlivekChar"/>
    <w:uiPriority w:val="99"/>
    <w:semiHidden/>
    <w:unhideWhenUsed/>
    <w:rsid w:val="00462CF9"/>
    <w:rPr>
      <w:sz w:val="20"/>
      <w:szCs w:val="20"/>
    </w:rPr>
  </w:style>
  <w:style w:type="character" w:customStyle="1" w:styleId="TextvysvtlivekChar">
    <w:name w:val="Text vysvětlivek Char"/>
    <w:basedOn w:val="Standardnpsmoodstavce"/>
    <w:link w:val="Textvysvtlivek"/>
    <w:uiPriority w:val="99"/>
    <w:semiHidden/>
    <w:rsid w:val="00462CF9"/>
    <w:rPr>
      <w:rFonts w:ascii="Times New Roman" w:eastAsia="Times New Roman" w:hAnsi="Times New Roman"/>
    </w:rPr>
  </w:style>
  <w:style w:type="character" w:styleId="Odkaznavysvtlivky">
    <w:name w:val="endnote reference"/>
    <w:basedOn w:val="Standardnpsmoodstavce"/>
    <w:uiPriority w:val="99"/>
    <w:semiHidden/>
    <w:unhideWhenUsed/>
    <w:rsid w:val="00462CF9"/>
    <w:rPr>
      <w:vertAlign w:val="superscript"/>
    </w:rPr>
  </w:style>
  <w:style w:type="character" w:customStyle="1" w:styleId="Nevyeenzmnka1">
    <w:name w:val="Nevyřešená zmínka1"/>
    <w:basedOn w:val="Standardnpsmoodstavce"/>
    <w:uiPriority w:val="99"/>
    <w:semiHidden/>
    <w:unhideWhenUsed/>
    <w:rsid w:val="005F1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37781225">
      <w:bodyDiv w:val="1"/>
      <w:marLeft w:val="0"/>
      <w:marRight w:val="0"/>
      <w:marTop w:val="0"/>
      <w:marBottom w:val="0"/>
      <w:divBdr>
        <w:top w:val="none" w:sz="0" w:space="0" w:color="auto"/>
        <w:left w:val="none" w:sz="0" w:space="0" w:color="auto"/>
        <w:bottom w:val="none" w:sz="0" w:space="0" w:color="auto"/>
        <w:right w:val="none" w:sz="0" w:space="0" w:color="auto"/>
      </w:divBdr>
    </w:div>
    <w:div w:id="62725198">
      <w:bodyDiv w:val="1"/>
      <w:marLeft w:val="0"/>
      <w:marRight w:val="0"/>
      <w:marTop w:val="0"/>
      <w:marBottom w:val="0"/>
      <w:divBdr>
        <w:top w:val="none" w:sz="0" w:space="0" w:color="auto"/>
        <w:left w:val="none" w:sz="0" w:space="0" w:color="auto"/>
        <w:bottom w:val="none" w:sz="0" w:space="0" w:color="auto"/>
        <w:right w:val="none" w:sz="0" w:space="0" w:color="auto"/>
      </w:divBdr>
    </w:div>
    <w:div w:id="79907257">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863058825">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2021152267">
      <w:bodyDiv w:val="1"/>
      <w:marLeft w:val="0"/>
      <w:marRight w:val="0"/>
      <w:marTop w:val="0"/>
      <w:marBottom w:val="0"/>
      <w:divBdr>
        <w:top w:val="none" w:sz="0" w:space="0" w:color="auto"/>
        <w:left w:val="none" w:sz="0" w:space="0" w:color="auto"/>
        <w:bottom w:val="none" w:sz="0" w:space="0" w:color="auto"/>
        <w:right w:val="none" w:sz="0" w:space="0" w:color="auto"/>
      </w:divBdr>
    </w:div>
    <w:div w:id="203325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C9FD0-8314-494D-B243-797B65A1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37</Pages>
  <Words>13690</Words>
  <Characters>80777</Characters>
  <Application>Microsoft Office Word</Application>
  <DocSecurity>0</DocSecurity>
  <Lines>673</Lines>
  <Paragraphs>188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94279</CharactersWithSpaces>
  <SharedDoc>false</SharedDoc>
  <HLinks>
    <vt:vector size="6" baseType="variant">
      <vt:variant>
        <vt:i4>7405625</vt:i4>
      </vt:variant>
      <vt:variant>
        <vt:i4>0</vt:i4>
      </vt:variant>
      <vt:variant>
        <vt:i4>0</vt:i4>
      </vt:variant>
      <vt:variant>
        <vt:i4>5</vt:i4>
      </vt:variant>
      <vt:variant>
        <vt:lpwstr>https://www.ticr.eu/inpage/legislativa-pro-vtz/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 Legal</dc:creator>
  <cp:lastModifiedBy>Milan Friedrich</cp:lastModifiedBy>
  <cp:revision>53</cp:revision>
  <cp:lastPrinted>2016-07-19T10:13:00Z</cp:lastPrinted>
  <dcterms:created xsi:type="dcterms:W3CDTF">2019-05-30T19:10:00Z</dcterms:created>
  <dcterms:modified xsi:type="dcterms:W3CDTF">2019-07-29T08:20:00Z</dcterms:modified>
</cp:coreProperties>
</file>